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D6BE7" w14:textId="77777777" w:rsidR="00CC44BA" w:rsidRPr="0069459C" w:rsidRDefault="00CC44BA" w:rsidP="00CC44BA">
      <w:pPr>
        <w:jc w:val="both"/>
        <w:rPr>
          <w:rFonts w:ascii="Arial" w:hAnsi="Arial" w:cs="Arial"/>
          <w:sz w:val="24"/>
          <w:szCs w:val="24"/>
        </w:rPr>
      </w:pPr>
      <w:bookmarkStart w:id="0" w:name="_GoBack"/>
    </w:p>
    <w:p w14:paraId="04012237" w14:textId="77777777" w:rsidR="003A7E89" w:rsidRPr="0069459C" w:rsidRDefault="003A7E89" w:rsidP="003A7E89">
      <w:pPr>
        <w:spacing w:after="0"/>
        <w:jc w:val="center"/>
        <w:rPr>
          <w:rFonts w:ascii="Arial" w:hAnsi="Arial" w:cs="Arial"/>
          <w:b/>
          <w:bCs/>
          <w:sz w:val="24"/>
          <w:szCs w:val="24"/>
        </w:rPr>
      </w:pPr>
      <w:r w:rsidRPr="0069459C">
        <w:rPr>
          <w:rFonts w:ascii="Arial" w:hAnsi="Arial" w:cs="Arial"/>
          <w:b/>
          <w:bCs/>
          <w:sz w:val="24"/>
          <w:szCs w:val="24"/>
        </w:rPr>
        <w:t>CONTRATO DE CONEXIÓN No [</w:t>
      </w:r>
      <w:r w:rsidRPr="0069459C">
        <w:rPr>
          <w:rFonts w:ascii="Arial" w:hAnsi="Arial" w:cs="Arial"/>
          <w:b/>
          <w:bCs/>
          <w:sz w:val="24"/>
          <w:szCs w:val="24"/>
          <w:highlight w:val="yellow"/>
        </w:rPr>
        <w:t>A</w:t>
      </w:r>
      <w:r w:rsidRPr="0069459C">
        <w:rPr>
          <w:rStyle w:val="Refdenotaalfinal"/>
          <w:rFonts w:ascii="Arial" w:hAnsi="Arial" w:cs="Arial"/>
          <w:b/>
          <w:bCs/>
        </w:rPr>
        <w:endnoteReference w:id="1"/>
      </w:r>
      <w:r w:rsidRPr="0069459C">
        <w:rPr>
          <w:rFonts w:ascii="Arial" w:hAnsi="Arial" w:cs="Arial"/>
          <w:b/>
          <w:bCs/>
          <w:sz w:val="24"/>
          <w:szCs w:val="24"/>
        </w:rPr>
        <w:t>] DE [</w:t>
      </w:r>
      <w:r w:rsidRPr="0069459C">
        <w:rPr>
          <w:rFonts w:ascii="Arial" w:hAnsi="Arial" w:cs="Arial"/>
          <w:b/>
          <w:bCs/>
          <w:sz w:val="24"/>
          <w:szCs w:val="24"/>
          <w:highlight w:val="yellow"/>
        </w:rPr>
        <w:t>B</w:t>
      </w:r>
      <w:r w:rsidRPr="0069459C">
        <w:rPr>
          <w:rStyle w:val="Refdenotaalfinal"/>
          <w:rFonts w:ascii="Arial" w:hAnsi="Arial" w:cs="Arial"/>
          <w:b/>
          <w:bCs/>
        </w:rPr>
        <w:endnoteReference w:id="2"/>
      </w:r>
      <w:r w:rsidRPr="0069459C">
        <w:rPr>
          <w:rFonts w:ascii="Arial" w:hAnsi="Arial" w:cs="Arial"/>
          <w:b/>
          <w:bCs/>
          <w:sz w:val="24"/>
          <w:szCs w:val="24"/>
        </w:rPr>
        <w:t>]</w:t>
      </w:r>
    </w:p>
    <w:p w14:paraId="3A8A4A09" w14:textId="77777777" w:rsidR="003A7E89" w:rsidRPr="0069459C" w:rsidRDefault="003A7E89" w:rsidP="003A7E89">
      <w:pPr>
        <w:spacing w:after="0"/>
        <w:jc w:val="center"/>
        <w:rPr>
          <w:rFonts w:ascii="Arial" w:hAnsi="Arial" w:cs="Arial"/>
          <w:b/>
          <w:bCs/>
          <w:sz w:val="24"/>
          <w:szCs w:val="24"/>
        </w:rPr>
      </w:pPr>
    </w:p>
    <w:p w14:paraId="6646FBA2" w14:textId="24111B94" w:rsidR="003A7E89" w:rsidRPr="0069459C" w:rsidRDefault="003A7E89" w:rsidP="003A7E89">
      <w:pPr>
        <w:spacing w:after="0"/>
        <w:jc w:val="center"/>
        <w:rPr>
          <w:rFonts w:ascii="Arial" w:hAnsi="Arial" w:cs="Arial"/>
          <w:b/>
          <w:bCs/>
          <w:sz w:val="24"/>
          <w:szCs w:val="24"/>
        </w:rPr>
      </w:pPr>
      <w:r w:rsidRPr="0069459C">
        <w:rPr>
          <w:rFonts w:ascii="Arial" w:hAnsi="Arial" w:cs="Arial"/>
          <w:b/>
          <w:bCs/>
          <w:sz w:val="24"/>
          <w:szCs w:val="24"/>
        </w:rPr>
        <w:t xml:space="preserve">ENTRE: </w:t>
      </w:r>
      <w:r w:rsidR="00EE15B0" w:rsidRPr="0069459C">
        <w:rPr>
          <w:rFonts w:ascii="Arial" w:hAnsi="Arial" w:cs="Arial"/>
          <w:sz w:val="24"/>
          <w:szCs w:val="24"/>
        </w:rPr>
        <w:t>[</w:t>
      </w:r>
      <w:r w:rsidR="00AA4B83" w:rsidRPr="0069459C">
        <w:rPr>
          <w:rFonts w:ascii="Arial" w:hAnsi="Arial" w:cs="Arial"/>
          <w:sz w:val="24"/>
          <w:szCs w:val="24"/>
          <w:highlight w:val="yellow"/>
        </w:rPr>
        <w:t>S_PROMOTOR</w:t>
      </w:r>
      <w:r w:rsidR="00EE15B0" w:rsidRPr="0069459C">
        <w:rPr>
          <w:rStyle w:val="Refdenotaalpie"/>
          <w:rFonts w:ascii="Arial" w:hAnsi="Arial" w:cs="Arial"/>
          <w:sz w:val="24"/>
          <w:szCs w:val="24"/>
        </w:rPr>
        <w:footnoteReference w:id="1"/>
      </w:r>
      <w:r w:rsidR="00EE15B0" w:rsidRPr="0069459C">
        <w:rPr>
          <w:rFonts w:ascii="Arial" w:hAnsi="Arial" w:cs="Arial"/>
          <w:sz w:val="24"/>
          <w:szCs w:val="24"/>
        </w:rPr>
        <w:t>]</w:t>
      </w:r>
      <w:r w:rsidRPr="0069459C">
        <w:rPr>
          <w:rFonts w:ascii="Arial" w:hAnsi="Arial" w:cs="Arial"/>
          <w:b/>
          <w:bCs/>
          <w:sz w:val="24"/>
          <w:szCs w:val="24"/>
        </w:rPr>
        <w:t xml:space="preserve"> S.A ESP y </w:t>
      </w:r>
      <w:r w:rsidR="00EE15B0" w:rsidRPr="0069459C">
        <w:rPr>
          <w:rFonts w:ascii="Arial" w:hAnsi="Arial" w:cs="Arial"/>
          <w:sz w:val="24"/>
          <w:szCs w:val="24"/>
        </w:rPr>
        <w:t>[</w:t>
      </w:r>
      <w:r w:rsidR="00EE15B0" w:rsidRPr="0069459C">
        <w:rPr>
          <w:rFonts w:ascii="Arial" w:hAnsi="Arial" w:cs="Arial"/>
          <w:sz w:val="24"/>
          <w:szCs w:val="24"/>
          <w:highlight w:val="yellow"/>
        </w:rPr>
        <w:t>S_TN</w:t>
      </w:r>
      <w:r w:rsidR="00EE15B0" w:rsidRPr="0069459C">
        <w:rPr>
          <w:rStyle w:val="Refdenotaalpie"/>
          <w:rFonts w:ascii="Arial" w:hAnsi="Arial" w:cs="Arial"/>
          <w:sz w:val="24"/>
          <w:szCs w:val="24"/>
        </w:rPr>
        <w:footnoteReference w:id="2"/>
      </w:r>
      <w:r w:rsidR="00EE15B0" w:rsidRPr="0069459C">
        <w:rPr>
          <w:rFonts w:ascii="Arial" w:hAnsi="Arial" w:cs="Arial"/>
          <w:sz w:val="24"/>
          <w:szCs w:val="24"/>
        </w:rPr>
        <w:t>]</w:t>
      </w:r>
      <w:r w:rsidRPr="0069459C">
        <w:rPr>
          <w:rFonts w:ascii="Arial" w:hAnsi="Arial" w:cs="Arial"/>
          <w:b/>
          <w:bCs/>
          <w:sz w:val="24"/>
          <w:szCs w:val="24"/>
        </w:rPr>
        <w:t xml:space="preserve"> S.A. ESP</w:t>
      </w:r>
    </w:p>
    <w:p w14:paraId="4C3050D0" w14:textId="77777777" w:rsidR="003A7E89" w:rsidRPr="0069459C" w:rsidRDefault="003A7E89" w:rsidP="003A7E89">
      <w:pPr>
        <w:spacing w:after="0"/>
        <w:jc w:val="center"/>
        <w:rPr>
          <w:rFonts w:ascii="Arial" w:hAnsi="Arial" w:cs="Arial"/>
          <w:b/>
          <w:bCs/>
          <w:sz w:val="24"/>
          <w:szCs w:val="24"/>
        </w:rPr>
      </w:pPr>
      <w:r w:rsidRPr="0069459C">
        <w:rPr>
          <w:rFonts w:ascii="Arial" w:hAnsi="Arial" w:cs="Arial"/>
          <w:b/>
          <w:bCs/>
          <w:sz w:val="24"/>
          <w:szCs w:val="24"/>
        </w:rPr>
        <w:t>PARA LA CONEXIÓN DE [</w:t>
      </w:r>
      <w:r w:rsidRPr="0069459C">
        <w:rPr>
          <w:rFonts w:ascii="Arial" w:hAnsi="Arial" w:cs="Arial"/>
          <w:b/>
          <w:bCs/>
          <w:sz w:val="24"/>
          <w:szCs w:val="24"/>
          <w:highlight w:val="yellow"/>
        </w:rPr>
        <w:t>E</w:t>
      </w:r>
      <w:r w:rsidRPr="0069459C">
        <w:rPr>
          <w:rStyle w:val="Refdenotaalfinal"/>
          <w:rFonts w:ascii="Arial" w:hAnsi="Arial" w:cs="Arial"/>
          <w:b/>
          <w:bCs/>
        </w:rPr>
        <w:endnoteReference w:id="3"/>
      </w:r>
      <w:r w:rsidRPr="0069459C">
        <w:rPr>
          <w:rFonts w:ascii="Arial" w:hAnsi="Arial" w:cs="Arial"/>
          <w:b/>
          <w:bCs/>
          <w:sz w:val="24"/>
          <w:szCs w:val="24"/>
        </w:rPr>
        <w:t>] MW de [</w:t>
      </w:r>
      <w:r w:rsidRPr="0069459C">
        <w:rPr>
          <w:rFonts w:ascii="Arial" w:hAnsi="Arial" w:cs="Arial"/>
          <w:b/>
          <w:bCs/>
          <w:sz w:val="24"/>
          <w:szCs w:val="24"/>
          <w:highlight w:val="yellow"/>
        </w:rPr>
        <w:t>F</w:t>
      </w:r>
      <w:r w:rsidRPr="0069459C">
        <w:rPr>
          <w:rStyle w:val="Refdenotaalfinal"/>
          <w:rFonts w:ascii="Arial" w:hAnsi="Arial" w:cs="Arial"/>
          <w:b/>
          <w:bCs/>
        </w:rPr>
        <w:endnoteReference w:id="4"/>
      </w:r>
      <w:r w:rsidRPr="0069459C">
        <w:rPr>
          <w:rFonts w:ascii="Arial" w:hAnsi="Arial" w:cs="Arial"/>
          <w:b/>
          <w:bCs/>
          <w:sz w:val="24"/>
          <w:szCs w:val="24"/>
        </w:rPr>
        <w:t>] EN LA SUBESTACIÓN [</w:t>
      </w:r>
      <w:r w:rsidRPr="0069459C">
        <w:rPr>
          <w:rFonts w:ascii="Arial" w:hAnsi="Arial" w:cs="Arial"/>
          <w:b/>
          <w:bCs/>
          <w:sz w:val="24"/>
          <w:szCs w:val="24"/>
          <w:highlight w:val="yellow"/>
        </w:rPr>
        <w:t>G</w:t>
      </w:r>
      <w:r w:rsidRPr="0069459C">
        <w:rPr>
          <w:rStyle w:val="Refdenotaalfinal"/>
          <w:rFonts w:ascii="Arial" w:hAnsi="Arial" w:cs="Arial"/>
          <w:b/>
          <w:bCs/>
        </w:rPr>
        <w:endnoteReference w:id="5"/>
      </w:r>
      <w:r w:rsidRPr="0069459C">
        <w:rPr>
          <w:rFonts w:ascii="Arial" w:hAnsi="Arial" w:cs="Arial"/>
          <w:b/>
          <w:bCs/>
          <w:sz w:val="24"/>
          <w:szCs w:val="24"/>
        </w:rPr>
        <w:t>]</w:t>
      </w:r>
    </w:p>
    <w:p w14:paraId="1161FCE9" w14:textId="77777777" w:rsidR="004533F6" w:rsidRPr="0069459C" w:rsidRDefault="004533F6" w:rsidP="00CC44BA">
      <w:pPr>
        <w:jc w:val="both"/>
        <w:rPr>
          <w:rFonts w:ascii="Arial" w:hAnsi="Arial" w:cs="Arial"/>
          <w:sz w:val="24"/>
          <w:szCs w:val="24"/>
        </w:rPr>
      </w:pPr>
    </w:p>
    <w:p w14:paraId="46C137F6" w14:textId="3CEC5C08" w:rsidR="00CC44BA" w:rsidRPr="0069459C" w:rsidRDefault="00CC44BA" w:rsidP="00CC44BA">
      <w:pPr>
        <w:jc w:val="both"/>
        <w:rPr>
          <w:rFonts w:ascii="Arial" w:hAnsi="Arial" w:cs="Arial"/>
          <w:sz w:val="24"/>
          <w:szCs w:val="24"/>
        </w:rPr>
      </w:pPr>
      <w:r w:rsidRPr="0069459C">
        <w:rPr>
          <w:rFonts w:ascii="Arial" w:hAnsi="Arial" w:cs="Arial"/>
          <w:sz w:val="24"/>
          <w:szCs w:val="24"/>
        </w:rPr>
        <w:t>Entre los suscritos:</w:t>
      </w:r>
      <w:r w:rsidRPr="0069459C">
        <w:rPr>
          <w:rStyle w:val="Refdenotaalpie"/>
          <w:rFonts w:ascii="Arial" w:hAnsi="Arial" w:cs="Arial"/>
          <w:sz w:val="24"/>
          <w:szCs w:val="24"/>
          <w:highlight w:val="yellow"/>
        </w:rPr>
        <w:footnoteReference w:id="3"/>
      </w:r>
      <w:r w:rsidRPr="0069459C">
        <w:rPr>
          <w:rFonts w:ascii="Arial" w:hAnsi="Arial" w:cs="Arial"/>
          <w:sz w:val="24"/>
          <w:szCs w:val="24"/>
        </w:rPr>
        <w:t xml:space="preserve"> [</w:t>
      </w:r>
      <w:r w:rsidRPr="0069459C">
        <w:rPr>
          <w:rFonts w:ascii="Arial" w:hAnsi="Arial" w:cs="Arial"/>
          <w:sz w:val="24"/>
          <w:szCs w:val="24"/>
          <w:highlight w:val="yellow"/>
        </w:rPr>
        <w:t>A1</w:t>
      </w:r>
      <w:r w:rsidRPr="0069459C">
        <w:rPr>
          <w:rStyle w:val="Refdenotaalpie"/>
          <w:rFonts w:ascii="Arial" w:hAnsi="Arial" w:cs="Arial"/>
          <w:sz w:val="24"/>
          <w:szCs w:val="24"/>
          <w:highlight w:val="yellow"/>
        </w:rPr>
        <w:footnoteReference w:id="4"/>
      </w:r>
      <w:r w:rsidRPr="0069459C">
        <w:rPr>
          <w:rFonts w:ascii="Arial" w:hAnsi="Arial" w:cs="Arial"/>
          <w:sz w:val="24"/>
          <w:szCs w:val="24"/>
        </w:rPr>
        <w:t>], mayor de edad, vecino de [</w:t>
      </w:r>
      <w:r w:rsidRPr="0069459C">
        <w:rPr>
          <w:rFonts w:ascii="Arial" w:hAnsi="Arial" w:cs="Arial"/>
          <w:sz w:val="24"/>
          <w:szCs w:val="24"/>
          <w:highlight w:val="yellow"/>
        </w:rPr>
        <w:t>B1</w:t>
      </w:r>
      <w:r w:rsidRPr="0069459C">
        <w:rPr>
          <w:rStyle w:val="Refdenotaalpie"/>
          <w:rFonts w:ascii="Arial" w:hAnsi="Arial" w:cs="Arial"/>
          <w:sz w:val="24"/>
          <w:szCs w:val="24"/>
          <w:highlight w:val="yellow"/>
        </w:rPr>
        <w:footnoteReference w:id="5"/>
      </w:r>
      <w:r w:rsidRPr="0069459C">
        <w:rPr>
          <w:rFonts w:ascii="Arial" w:hAnsi="Arial" w:cs="Arial"/>
          <w:sz w:val="24"/>
          <w:szCs w:val="24"/>
        </w:rPr>
        <w:t>]., identificado con [</w:t>
      </w:r>
      <w:r w:rsidRPr="0069459C">
        <w:rPr>
          <w:rFonts w:ascii="Arial" w:hAnsi="Arial" w:cs="Arial"/>
          <w:sz w:val="24"/>
          <w:szCs w:val="24"/>
          <w:highlight w:val="yellow"/>
        </w:rPr>
        <w:t>C1</w:t>
      </w:r>
      <w:r w:rsidRPr="0069459C">
        <w:rPr>
          <w:rStyle w:val="Refdenotaalpie"/>
          <w:rFonts w:ascii="Arial" w:hAnsi="Arial" w:cs="Arial"/>
          <w:sz w:val="24"/>
          <w:szCs w:val="24"/>
        </w:rPr>
        <w:footnoteReference w:id="6"/>
      </w:r>
      <w:r w:rsidRPr="0069459C">
        <w:rPr>
          <w:rFonts w:ascii="Arial" w:hAnsi="Arial" w:cs="Arial"/>
          <w:sz w:val="24"/>
          <w:szCs w:val="24"/>
        </w:rPr>
        <w:t>] con número [</w:t>
      </w:r>
      <w:r w:rsidRPr="0069459C">
        <w:rPr>
          <w:rFonts w:ascii="Arial" w:hAnsi="Arial" w:cs="Arial"/>
          <w:sz w:val="24"/>
          <w:szCs w:val="24"/>
          <w:highlight w:val="yellow"/>
        </w:rPr>
        <w:t>D1</w:t>
      </w:r>
      <w:r w:rsidRPr="0069459C">
        <w:rPr>
          <w:rStyle w:val="Refdenotaalpie"/>
          <w:rFonts w:ascii="Arial" w:hAnsi="Arial" w:cs="Arial"/>
          <w:sz w:val="24"/>
          <w:szCs w:val="24"/>
          <w:highlight w:val="yellow"/>
        </w:rPr>
        <w:footnoteReference w:id="7"/>
      </w:r>
      <w:r w:rsidRPr="0069459C">
        <w:rPr>
          <w:rFonts w:ascii="Arial" w:hAnsi="Arial" w:cs="Arial"/>
          <w:sz w:val="24"/>
          <w:szCs w:val="24"/>
        </w:rPr>
        <w:t>], quien en su carácter de [</w:t>
      </w:r>
      <w:r w:rsidRPr="0069459C">
        <w:rPr>
          <w:rFonts w:ascii="Arial" w:hAnsi="Arial" w:cs="Arial"/>
          <w:sz w:val="24"/>
          <w:szCs w:val="24"/>
          <w:highlight w:val="yellow"/>
        </w:rPr>
        <w:t>E1</w:t>
      </w:r>
      <w:r w:rsidRPr="0069459C">
        <w:rPr>
          <w:rStyle w:val="Refdenotaalpie"/>
          <w:rFonts w:ascii="Arial" w:hAnsi="Arial" w:cs="Arial"/>
          <w:sz w:val="24"/>
          <w:szCs w:val="24"/>
        </w:rPr>
        <w:footnoteReference w:id="8"/>
      </w:r>
      <w:r w:rsidRPr="0069459C">
        <w:rPr>
          <w:rFonts w:ascii="Arial" w:hAnsi="Arial" w:cs="Arial"/>
          <w:sz w:val="24"/>
          <w:szCs w:val="24"/>
        </w:rPr>
        <w:t>] actúa como Representante Legal, tal y como consta en el certificado de Existencia y Representación Legal anexo al presente documento, obra en nombre y representación de [</w:t>
      </w:r>
      <w:r w:rsidRPr="0069459C">
        <w:rPr>
          <w:rFonts w:ascii="Arial" w:hAnsi="Arial" w:cs="Arial"/>
          <w:sz w:val="24"/>
          <w:szCs w:val="24"/>
          <w:highlight w:val="yellow"/>
        </w:rPr>
        <w:t>F1</w:t>
      </w:r>
      <w:r w:rsidRPr="0069459C">
        <w:rPr>
          <w:rStyle w:val="Refdenotaalpie"/>
          <w:rFonts w:ascii="Arial" w:hAnsi="Arial" w:cs="Arial"/>
          <w:sz w:val="24"/>
          <w:szCs w:val="24"/>
          <w:highlight w:val="yellow"/>
        </w:rPr>
        <w:footnoteReference w:id="9"/>
      </w:r>
      <w:r w:rsidRPr="0069459C">
        <w:rPr>
          <w:rFonts w:ascii="Arial" w:hAnsi="Arial" w:cs="Arial"/>
          <w:sz w:val="24"/>
          <w:szCs w:val="24"/>
        </w:rPr>
        <w:t>] S.A. ESP, sociedad con domicilio en [</w:t>
      </w:r>
      <w:r w:rsidRPr="0069459C">
        <w:rPr>
          <w:rFonts w:ascii="Arial" w:hAnsi="Arial" w:cs="Arial"/>
          <w:sz w:val="24"/>
          <w:szCs w:val="24"/>
          <w:highlight w:val="yellow"/>
        </w:rPr>
        <w:t>G1</w:t>
      </w:r>
      <w:r w:rsidRPr="0069459C">
        <w:rPr>
          <w:rStyle w:val="Refdenotaalpie"/>
          <w:rFonts w:ascii="Arial" w:hAnsi="Arial" w:cs="Arial"/>
          <w:sz w:val="24"/>
          <w:szCs w:val="24"/>
        </w:rPr>
        <w:footnoteReference w:id="10"/>
      </w:r>
      <w:r w:rsidRPr="0069459C">
        <w:rPr>
          <w:rFonts w:ascii="Arial" w:hAnsi="Arial" w:cs="Arial"/>
          <w:sz w:val="24"/>
          <w:szCs w:val="24"/>
        </w:rPr>
        <w:t>]., identificada con el NIT [</w:t>
      </w:r>
      <w:r w:rsidRPr="0069459C">
        <w:rPr>
          <w:rFonts w:ascii="Arial" w:hAnsi="Arial" w:cs="Arial"/>
          <w:sz w:val="24"/>
          <w:szCs w:val="24"/>
          <w:highlight w:val="yellow"/>
        </w:rPr>
        <w:t>H1</w:t>
      </w:r>
      <w:r w:rsidRPr="0069459C">
        <w:rPr>
          <w:rStyle w:val="Refdenotaalpie"/>
          <w:rFonts w:ascii="Arial" w:hAnsi="Arial" w:cs="Arial"/>
          <w:sz w:val="24"/>
          <w:szCs w:val="24"/>
        </w:rPr>
        <w:footnoteReference w:id="11"/>
      </w:r>
      <w:r w:rsidRPr="0069459C">
        <w:rPr>
          <w:rFonts w:ascii="Arial" w:hAnsi="Arial" w:cs="Arial"/>
          <w:sz w:val="24"/>
          <w:szCs w:val="24"/>
        </w:rPr>
        <w:t>], constituida como [</w:t>
      </w:r>
      <w:r w:rsidRPr="0069459C">
        <w:rPr>
          <w:rFonts w:ascii="Arial" w:hAnsi="Arial" w:cs="Arial"/>
          <w:sz w:val="24"/>
          <w:szCs w:val="24"/>
          <w:highlight w:val="yellow"/>
        </w:rPr>
        <w:t>I1</w:t>
      </w:r>
      <w:r w:rsidRPr="0069459C">
        <w:rPr>
          <w:rStyle w:val="Refdenotaalpie"/>
          <w:rFonts w:ascii="Arial" w:hAnsi="Arial" w:cs="Arial"/>
          <w:sz w:val="24"/>
          <w:szCs w:val="24"/>
        </w:rPr>
        <w:footnoteReference w:id="12"/>
      </w:r>
      <w:r w:rsidRPr="0069459C">
        <w:rPr>
          <w:rFonts w:ascii="Arial" w:hAnsi="Arial" w:cs="Arial"/>
          <w:sz w:val="24"/>
          <w:szCs w:val="24"/>
        </w:rPr>
        <w:t>], mediante Escritura Pública No. [J1</w:t>
      </w:r>
      <w:r w:rsidRPr="0069459C">
        <w:rPr>
          <w:rStyle w:val="Refdenotaalpie"/>
          <w:rFonts w:ascii="Arial" w:hAnsi="Arial" w:cs="Arial"/>
          <w:sz w:val="24"/>
          <w:szCs w:val="24"/>
        </w:rPr>
        <w:footnoteReference w:id="13"/>
      </w:r>
      <w:r w:rsidRPr="0069459C">
        <w:rPr>
          <w:rFonts w:ascii="Arial" w:hAnsi="Arial" w:cs="Arial"/>
          <w:sz w:val="24"/>
          <w:szCs w:val="24"/>
        </w:rPr>
        <w:t>], otorgada en la Notaría [K1</w:t>
      </w:r>
      <w:r w:rsidRPr="0069459C">
        <w:rPr>
          <w:rStyle w:val="Refdenotaalpie"/>
          <w:rFonts w:ascii="Arial" w:hAnsi="Arial" w:cs="Arial"/>
          <w:sz w:val="24"/>
          <w:szCs w:val="24"/>
        </w:rPr>
        <w:footnoteReference w:id="14"/>
      </w:r>
      <w:r w:rsidRPr="0069459C">
        <w:rPr>
          <w:rFonts w:ascii="Arial" w:hAnsi="Arial" w:cs="Arial"/>
          <w:sz w:val="24"/>
          <w:szCs w:val="24"/>
        </w:rPr>
        <w:t xml:space="preserve">], que en adelante se denominará </w:t>
      </w:r>
      <w:r w:rsidR="008472EA" w:rsidRPr="0069459C">
        <w:rPr>
          <w:rFonts w:ascii="Arial" w:hAnsi="Arial" w:cs="Arial"/>
          <w:sz w:val="24"/>
          <w:szCs w:val="24"/>
        </w:rPr>
        <w:t>[</w:t>
      </w:r>
      <w:r w:rsidR="00AA4B83" w:rsidRPr="0069459C">
        <w:rPr>
          <w:rFonts w:ascii="Arial" w:hAnsi="Arial" w:cs="Arial"/>
          <w:sz w:val="24"/>
          <w:szCs w:val="24"/>
          <w:highlight w:val="yellow"/>
        </w:rPr>
        <w:t>S_PROMOTOR</w:t>
      </w:r>
      <w:r w:rsidR="008472EA" w:rsidRPr="0069459C">
        <w:rPr>
          <w:rStyle w:val="Refdenotaalpie"/>
          <w:rFonts w:ascii="Arial" w:hAnsi="Arial" w:cs="Arial"/>
          <w:sz w:val="24"/>
          <w:szCs w:val="24"/>
        </w:rPr>
        <w:footnoteReference w:id="15"/>
      </w:r>
      <w:r w:rsidR="008472EA" w:rsidRPr="0069459C">
        <w:rPr>
          <w:rFonts w:ascii="Arial" w:hAnsi="Arial" w:cs="Arial"/>
          <w:sz w:val="24"/>
          <w:szCs w:val="24"/>
        </w:rPr>
        <w:t>]</w:t>
      </w:r>
      <w:r w:rsidRPr="0069459C">
        <w:rPr>
          <w:rFonts w:ascii="Arial" w:hAnsi="Arial" w:cs="Arial"/>
          <w:sz w:val="24"/>
          <w:szCs w:val="24"/>
        </w:rPr>
        <w:t xml:space="preserve">, por una parte; y de la otra, </w:t>
      </w:r>
      <w:r w:rsidRPr="0069459C">
        <w:rPr>
          <w:rStyle w:val="Refdenotaalpie"/>
          <w:rFonts w:ascii="Arial" w:hAnsi="Arial" w:cs="Arial"/>
          <w:sz w:val="24"/>
          <w:szCs w:val="24"/>
          <w:highlight w:val="yellow"/>
        </w:rPr>
        <w:footnoteReference w:id="16"/>
      </w:r>
      <w:r w:rsidRPr="0069459C">
        <w:rPr>
          <w:rFonts w:ascii="Arial" w:hAnsi="Arial" w:cs="Arial"/>
          <w:sz w:val="24"/>
          <w:szCs w:val="24"/>
        </w:rPr>
        <w:t xml:space="preserve"> [</w:t>
      </w:r>
      <w:r w:rsidRPr="0069459C">
        <w:rPr>
          <w:rFonts w:ascii="Arial" w:hAnsi="Arial" w:cs="Arial"/>
          <w:sz w:val="24"/>
          <w:szCs w:val="24"/>
          <w:highlight w:val="yellow"/>
        </w:rPr>
        <w:t>M1</w:t>
      </w:r>
      <w:r w:rsidRPr="0069459C">
        <w:rPr>
          <w:rStyle w:val="Refdenotaalpie"/>
          <w:rFonts w:ascii="Arial" w:hAnsi="Arial" w:cs="Arial"/>
          <w:sz w:val="24"/>
          <w:szCs w:val="24"/>
          <w:highlight w:val="yellow"/>
        </w:rPr>
        <w:footnoteReference w:id="17"/>
      </w:r>
      <w:r w:rsidRPr="0069459C">
        <w:rPr>
          <w:rFonts w:ascii="Arial" w:hAnsi="Arial" w:cs="Arial"/>
          <w:sz w:val="24"/>
          <w:szCs w:val="24"/>
        </w:rPr>
        <w:t>], mayor de edad, vecino de [</w:t>
      </w:r>
      <w:r w:rsidRPr="0069459C">
        <w:rPr>
          <w:rFonts w:ascii="Arial" w:hAnsi="Arial" w:cs="Arial"/>
          <w:sz w:val="24"/>
          <w:szCs w:val="24"/>
          <w:highlight w:val="yellow"/>
        </w:rPr>
        <w:t>N1</w:t>
      </w:r>
      <w:r w:rsidRPr="0069459C">
        <w:rPr>
          <w:rStyle w:val="Refdenotaalpie"/>
          <w:rFonts w:ascii="Arial" w:hAnsi="Arial" w:cs="Arial"/>
          <w:sz w:val="24"/>
          <w:szCs w:val="24"/>
          <w:highlight w:val="yellow"/>
        </w:rPr>
        <w:footnoteReference w:id="18"/>
      </w:r>
      <w:r w:rsidRPr="0069459C">
        <w:rPr>
          <w:rFonts w:ascii="Arial" w:hAnsi="Arial" w:cs="Arial"/>
          <w:sz w:val="24"/>
          <w:szCs w:val="24"/>
        </w:rPr>
        <w:t>]., identificado con [</w:t>
      </w:r>
      <w:r w:rsidRPr="0069459C">
        <w:rPr>
          <w:rFonts w:ascii="Arial" w:hAnsi="Arial" w:cs="Arial"/>
          <w:sz w:val="24"/>
          <w:szCs w:val="24"/>
          <w:highlight w:val="yellow"/>
        </w:rPr>
        <w:t>O1</w:t>
      </w:r>
      <w:r w:rsidRPr="0069459C">
        <w:rPr>
          <w:rStyle w:val="Refdenotaalpie"/>
          <w:rFonts w:ascii="Arial" w:hAnsi="Arial" w:cs="Arial"/>
          <w:sz w:val="24"/>
          <w:szCs w:val="24"/>
        </w:rPr>
        <w:footnoteReference w:id="19"/>
      </w:r>
      <w:r w:rsidRPr="0069459C">
        <w:rPr>
          <w:rFonts w:ascii="Arial" w:hAnsi="Arial" w:cs="Arial"/>
          <w:sz w:val="24"/>
          <w:szCs w:val="24"/>
        </w:rPr>
        <w:t>] con número [</w:t>
      </w:r>
      <w:r w:rsidRPr="0069459C">
        <w:rPr>
          <w:rFonts w:ascii="Arial" w:hAnsi="Arial" w:cs="Arial"/>
          <w:sz w:val="24"/>
          <w:szCs w:val="24"/>
          <w:highlight w:val="yellow"/>
        </w:rPr>
        <w:t>P1</w:t>
      </w:r>
      <w:r w:rsidRPr="0069459C">
        <w:rPr>
          <w:rStyle w:val="Refdenotaalpie"/>
          <w:rFonts w:ascii="Arial" w:hAnsi="Arial" w:cs="Arial"/>
          <w:sz w:val="24"/>
          <w:szCs w:val="24"/>
          <w:highlight w:val="yellow"/>
        </w:rPr>
        <w:footnoteReference w:id="20"/>
      </w:r>
      <w:r w:rsidRPr="0069459C">
        <w:rPr>
          <w:rFonts w:ascii="Arial" w:hAnsi="Arial" w:cs="Arial"/>
          <w:sz w:val="24"/>
          <w:szCs w:val="24"/>
        </w:rPr>
        <w:t>], quien en su carácter de [</w:t>
      </w:r>
      <w:r w:rsidRPr="0069459C">
        <w:rPr>
          <w:rFonts w:ascii="Arial" w:hAnsi="Arial" w:cs="Arial"/>
          <w:sz w:val="24"/>
          <w:szCs w:val="24"/>
          <w:highlight w:val="yellow"/>
        </w:rPr>
        <w:t>Q1</w:t>
      </w:r>
      <w:r w:rsidRPr="0069459C">
        <w:rPr>
          <w:rStyle w:val="Refdenotaalpie"/>
          <w:rFonts w:ascii="Arial" w:hAnsi="Arial" w:cs="Arial"/>
          <w:sz w:val="24"/>
          <w:szCs w:val="24"/>
        </w:rPr>
        <w:footnoteReference w:id="21"/>
      </w:r>
      <w:r w:rsidRPr="0069459C">
        <w:rPr>
          <w:rFonts w:ascii="Arial" w:hAnsi="Arial" w:cs="Arial"/>
          <w:sz w:val="24"/>
          <w:szCs w:val="24"/>
        </w:rPr>
        <w:t>] actúa como Representante Legal, tal y como consta en el certificado de Existencia y Representación Legal anexo al presente documento, obra en nombre y representación de [</w:t>
      </w:r>
      <w:r w:rsidRPr="0069459C">
        <w:rPr>
          <w:rFonts w:ascii="Arial" w:hAnsi="Arial" w:cs="Arial"/>
          <w:sz w:val="24"/>
          <w:szCs w:val="24"/>
          <w:highlight w:val="yellow"/>
        </w:rPr>
        <w:t>R1</w:t>
      </w:r>
      <w:r w:rsidRPr="0069459C">
        <w:rPr>
          <w:rStyle w:val="Refdenotaalpie"/>
          <w:rFonts w:ascii="Arial" w:hAnsi="Arial" w:cs="Arial"/>
          <w:sz w:val="24"/>
          <w:szCs w:val="24"/>
          <w:highlight w:val="yellow"/>
        </w:rPr>
        <w:footnoteReference w:id="22"/>
      </w:r>
      <w:r w:rsidRPr="0069459C">
        <w:rPr>
          <w:rFonts w:ascii="Arial" w:hAnsi="Arial" w:cs="Arial"/>
          <w:sz w:val="24"/>
          <w:szCs w:val="24"/>
        </w:rPr>
        <w:t>] S.A. ESP, sociedad con domicilio en [</w:t>
      </w:r>
      <w:r w:rsidRPr="0069459C">
        <w:rPr>
          <w:rFonts w:ascii="Arial" w:hAnsi="Arial" w:cs="Arial"/>
          <w:sz w:val="24"/>
          <w:szCs w:val="24"/>
          <w:highlight w:val="yellow"/>
        </w:rPr>
        <w:t>S1</w:t>
      </w:r>
      <w:r w:rsidRPr="0069459C">
        <w:rPr>
          <w:rStyle w:val="Refdenotaalpie"/>
          <w:rFonts w:ascii="Arial" w:hAnsi="Arial" w:cs="Arial"/>
          <w:sz w:val="24"/>
          <w:szCs w:val="24"/>
        </w:rPr>
        <w:footnoteReference w:id="23"/>
      </w:r>
      <w:r w:rsidRPr="0069459C">
        <w:rPr>
          <w:rFonts w:ascii="Arial" w:hAnsi="Arial" w:cs="Arial"/>
          <w:sz w:val="24"/>
          <w:szCs w:val="24"/>
        </w:rPr>
        <w:t xml:space="preserve">]., identificada con </w:t>
      </w:r>
      <w:r w:rsidRPr="0069459C">
        <w:rPr>
          <w:rFonts w:ascii="Arial" w:hAnsi="Arial" w:cs="Arial"/>
          <w:sz w:val="24"/>
          <w:szCs w:val="24"/>
        </w:rPr>
        <w:lastRenderedPageBreak/>
        <w:t>el NIT [</w:t>
      </w:r>
      <w:r w:rsidRPr="0069459C">
        <w:rPr>
          <w:rFonts w:ascii="Arial" w:hAnsi="Arial" w:cs="Arial"/>
          <w:sz w:val="24"/>
          <w:szCs w:val="24"/>
          <w:highlight w:val="yellow"/>
        </w:rPr>
        <w:t>T1</w:t>
      </w:r>
      <w:r w:rsidRPr="0069459C">
        <w:rPr>
          <w:rStyle w:val="Refdenotaalpie"/>
          <w:rFonts w:ascii="Arial" w:hAnsi="Arial" w:cs="Arial"/>
          <w:sz w:val="24"/>
          <w:szCs w:val="24"/>
        </w:rPr>
        <w:footnoteReference w:id="24"/>
      </w:r>
      <w:r w:rsidRPr="0069459C">
        <w:rPr>
          <w:rFonts w:ascii="Arial" w:hAnsi="Arial" w:cs="Arial"/>
          <w:sz w:val="24"/>
          <w:szCs w:val="24"/>
        </w:rPr>
        <w:t>], constituida como [</w:t>
      </w:r>
      <w:r w:rsidRPr="0069459C">
        <w:rPr>
          <w:rFonts w:ascii="Arial" w:hAnsi="Arial" w:cs="Arial"/>
          <w:sz w:val="24"/>
          <w:szCs w:val="24"/>
          <w:highlight w:val="yellow"/>
        </w:rPr>
        <w:t>U1</w:t>
      </w:r>
      <w:r w:rsidRPr="0069459C">
        <w:rPr>
          <w:rStyle w:val="Refdenotaalpie"/>
          <w:rFonts w:ascii="Arial" w:hAnsi="Arial" w:cs="Arial"/>
          <w:sz w:val="24"/>
          <w:szCs w:val="24"/>
        </w:rPr>
        <w:footnoteReference w:id="25"/>
      </w:r>
      <w:r w:rsidRPr="0069459C">
        <w:rPr>
          <w:rFonts w:ascii="Arial" w:hAnsi="Arial" w:cs="Arial"/>
          <w:sz w:val="24"/>
          <w:szCs w:val="24"/>
        </w:rPr>
        <w:t>], mediante Escritura Pública No. [</w:t>
      </w:r>
      <w:r w:rsidRPr="0069459C">
        <w:rPr>
          <w:rFonts w:ascii="Arial" w:hAnsi="Arial" w:cs="Arial"/>
          <w:sz w:val="24"/>
          <w:szCs w:val="24"/>
          <w:highlight w:val="yellow"/>
        </w:rPr>
        <w:t>V1</w:t>
      </w:r>
      <w:r w:rsidRPr="0069459C">
        <w:rPr>
          <w:rStyle w:val="Refdenotaalpie"/>
          <w:rFonts w:ascii="Arial" w:hAnsi="Arial" w:cs="Arial"/>
          <w:sz w:val="24"/>
          <w:szCs w:val="24"/>
        </w:rPr>
        <w:footnoteReference w:id="26"/>
      </w:r>
      <w:r w:rsidRPr="0069459C">
        <w:rPr>
          <w:rFonts w:ascii="Arial" w:hAnsi="Arial" w:cs="Arial"/>
          <w:sz w:val="24"/>
          <w:szCs w:val="24"/>
        </w:rPr>
        <w:t>], otorgada en la Notaría [</w:t>
      </w:r>
      <w:r w:rsidRPr="0069459C">
        <w:rPr>
          <w:rFonts w:ascii="Arial" w:hAnsi="Arial" w:cs="Arial"/>
          <w:sz w:val="24"/>
          <w:szCs w:val="24"/>
          <w:highlight w:val="yellow"/>
        </w:rPr>
        <w:t>W1</w:t>
      </w:r>
      <w:r w:rsidRPr="0069459C">
        <w:rPr>
          <w:rStyle w:val="Refdenotaalpie"/>
          <w:rFonts w:ascii="Arial" w:hAnsi="Arial" w:cs="Arial"/>
          <w:sz w:val="24"/>
          <w:szCs w:val="24"/>
        </w:rPr>
        <w:footnoteReference w:id="27"/>
      </w:r>
      <w:r w:rsidRPr="0069459C">
        <w:rPr>
          <w:rFonts w:ascii="Arial" w:hAnsi="Arial" w:cs="Arial"/>
          <w:sz w:val="24"/>
          <w:szCs w:val="24"/>
        </w:rPr>
        <w:t xml:space="preserve">], que en adelante se denominará </w:t>
      </w:r>
      <w:r w:rsidR="008472EA" w:rsidRPr="0069459C">
        <w:rPr>
          <w:rFonts w:ascii="Arial" w:hAnsi="Arial" w:cs="Arial"/>
          <w:sz w:val="24"/>
          <w:szCs w:val="24"/>
        </w:rPr>
        <w:t>[</w:t>
      </w:r>
      <w:r w:rsidR="00777C6B" w:rsidRPr="0069459C">
        <w:rPr>
          <w:rFonts w:ascii="Arial" w:hAnsi="Arial" w:cs="Arial"/>
          <w:sz w:val="24"/>
          <w:szCs w:val="24"/>
          <w:highlight w:val="yellow"/>
        </w:rPr>
        <w:t>S_TN</w:t>
      </w:r>
      <w:r w:rsidR="008472EA" w:rsidRPr="0069459C">
        <w:rPr>
          <w:rStyle w:val="Refdenotaalpie"/>
          <w:rFonts w:ascii="Arial" w:hAnsi="Arial" w:cs="Arial"/>
          <w:sz w:val="24"/>
          <w:szCs w:val="24"/>
        </w:rPr>
        <w:footnoteReference w:id="28"/>
      </w:r>
      <w:r w:rsidR="008472EA" w:rsidRPr="0069459C">
        <w:rPr>
          <w:rFonts w:ascii="Arial" w:hAnsi="Arial" w:cs="Arial"/>
          <w:sz w:val="24"/>
          <w:szCs w:val="24"/>
        </w:rPr>
        <w:t>]</w:t>
      </w:r>
      <w:r w:rsidRPr="0069459C">
        <w:rPr>
          <w:rFonts w:ascii="Arial" w:hAnsi="Arial" w:cs="Arial"/>
          <w:sz w:val="24"/>
          <w:szCs w:val="24"/>
        </w:rPr>
        <w:t>, y como tal declaran bajo la gravedad del juramento, que no están incursos en ninguna de las inhabilidades e incompatibilidades establecidas en la Ley 80 de 1993 y que en su contra no se ha dictado fallo con responsabilidad fiscal según lo indicado en el Artículo 60 de la Ley 610 de 2000, hemos convenido celebrar el presente contrato de conexión previos los siguientes,</w:t>
      </w:r>
    </w:p>
    <w:p w14:paraId="7D8CB74C" w14:textId="57D5169E" w:rsidR="00CC44BA" w:rsidRPr="0069459C" w:rsidRDefault="00CC44BA" w:rsidP="00CC44BA">
      <w:pPr>
        <w:jc w:val="center"/>
        <w:rPr>
          <w:rFonts w:ascii="Arial" w:hAnsi="Arial" w:cs="Arial"/>
          <w:b/>
          <w:bCs/>
          <w:sz w:val="24"/>
          <w:szCs w:val="24"/>
        </w:rPr>
      </w:pPr>
      <w:r w:rsidRPr="0069459C">
        <w:rPr>
          <w:rFonts w:ascii="Arial" w:hAnsi="Arial" w:cs="Arial"/>
          <w:b/>
          <w:bCs/>
          <w:sz w:val="24"/>
          <w:szCs w:val="24"/>
        </w:rPr>
        <w:t>CONSIDERANDOS:</w:t>
      </w:r>
    </w:p>
    <w:p w14:paraId="13550663" w14:textId="7DBC2CE4" w:rsidR="00EF3C73" w:rsidRPr="0069459C" w:rsidRDefault="00CC44BA" w:rsidP="00F870E3">
      <w:pPr>
        <w:pStyle w:val="Prrafodelista"/>
        <w:numPr>
          <w:ilvl w:val="0"/>
          <w:numId w:val="5"/>
        </w:numPr>
        <w:ind w:left="284" w:hanging="284"/>
        <w:rPr>
          <w:rFonts w:ascii="Arial" w:hAnsi="Arial" w:cs="Arial"/>
          <w:szCs w:val="24"/>
        </w:rPr>
      </w:pPr>
      <w:r w:rsidRPr="0069459C">
        <w:rPr>
          <w:rFonts w:ascii="Arial" w:hAnsi="Arial" w:cs="Arial"/>
          <w:szCs w:val="24"/>
        </w:rPr>
        <w:t xml:space="preserve">Que conforme lo dispuesto en el Artículo 11.6 de la Ley 142 de 1994, en concordancia con el artículo 30 de la Ley 143 de 1994, el artículo 6° de la Resolución </w:t>
      </w:r>
      <w:r w:rsidR="00E507CC" w:rsidRPr="0069459C">
        <w:rPr>
          <w:rFonts w:ascii="Arial" w:hAnsi="Arial" w:cs="Arial"/>
          <w:szCs w:val="24"/>
        </w:rPr>
        <w:t>CREG</w:t>
      </w:r>
      <w:r w:rsidRPr="0069459C">
        <w:rPr>
          <w:rFonts w:ascii="Arial" w:hAnsi="Arial" w:cs="Arial"/>
          <w:szCs w:val="24"/>
        </w:rPr>
        <w:t>-001 de 1994 y los numerales 3 y 4 del Código de Conexión</w:t>
      </w:r>
      <w:r w:rsidR="005908F9" w:rsidRPr="0069459C">
        <w:rPr>
          <w:rFonts w:ascii="Arial" w:hAnsi="Arial" w:cs="Arial"/>
          <w:szCs w:val="24"/>
        </w:rPr>
        <w:t>,</w:t>
      </w:r>
      <w:r w:rsidRPr="0069459C">
        <w:rPr>
          <w:rFonts w:ascii="Arial" w:hAnsi="Arial" w:cs="Arial"/>
          <w:szCs w:val="24"/>
        </w:rPr>
        <w:t xml:space="preserve"> </w:t>
      </w:r>
      <w:r w:rsidR="005908F9" w:rsidRPr="0069459C">
        <w:rPr>
          <w:rFonts w:ascii="Arial" w:hAnsi="Arial" w:cs="Arial"/>
          <w:szCs w:val="24"/>
        </w:rPr>
        <w:t xml:space="preserve">que hace parte de la </w:t>
      </w:r>
      <w:r w:rsidRPr="0069459C">
        <w:rPr>
          <w:rFonts w:ascii="Arial" w:hAnsi="Arial" w:cs="Arial"/>
          <w:szCs w:val="24"/>
        </w:rPr>
        <w:t>Res</w:t>
      </w:r>
      <w:r w:rsidR="005908F9" w:rsidRPr="0069459C">
        <w:rPr>
          <w:rFonts w:ascii="Arial" w:hAnsi="Arial" w:cs="Arial"/>
          <w:szCs w:val="24"/>
        </w:rPr>
        <w:t>olución</w:t>
      </w:r>
      <w:r w:rsidRPr="0069459C">
        <w:rPr>
          <w:rFonts w:ascii="Arial" w:hAnsi="Arial" w:cs="Arial"/>
          <w:szCs w:val="24"/>
        </w:rPr>
        <w:t xml:space="preserve"> </w:t>
      </w:r>
      <w:r w:rsidR="00E507CC" w:rsidRPr="0069459C">
        <w:rPr>
          <w:rFonts w:ascii="Arial" w:hAnsi="Arial" w:cs="Arial"/>
          <w:szCs w:val="24"/>
        </w:rPr>
        <w:t>CREG</w:t>
      </w:r>
      <w:r w:rsidRPr="0069459C">
        <w:rPr>
          <w:rFonts w:ascii="Arial" w:hAnsi="Arial" w:cs="Arial"/>
          <w:szCs w:val="24"/>
        </w:rPr>
        <w:t xml:space="preserve">-025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sujeción al Código de Redes y demás normas que rijan el servicio. </w:t>
      </w:r>
    </w:p>
    <w:p w14:paraId="74EAB4DD" w14:textId="7140D884" w:rsidR="00EF3C73" w:rsidRPr="0069459C" w:rsidRDefault="00CC44BA" w:rsidP="00F870E3">
      <w:pPr>
        <w:pStyle w:val="Prrafodelista"/>
        <w:numPr>
          <w:ilvl w:val="0"/>
          <w:numId w:val="5"/>
        </w:numPr>
        <w:ind w:left="284" w:hanging="284"/>
        <w:rPr>
          <w:rFonts w:ascii="Arial" w:hAnsi="Arial" w:cs="Arial"/>
          <w:szCs w:val="24"/>
        </w:rPr>
      </w:pPr>
      <w:r w:rsidRPr="0069459C">
        <w:rPr>
          <w:rFonts w:ascii="Arial" w:hAnsi="Arial" w:cs="Arial"/>
          <w:szCs w:val="24"/>
        </w:rPr>
        <w:t xml:space="preserve">Que el Artículo 21 de la Resolución </w:t>
      </w:r>
      <w:r w:rsidR="00E507CC" w:rsidRPr="0069459C">
        <w:rPr>
          <w:rFonts w:ascii="Arial" w:hAnsi="Arial" w:cs="Arial"/>
          <w:szCs w:val="24"/>
        </w:rPr>
        <w:t>CREG</w:t>
      </w:r>
      <w:r w:rsidRPr="0069459C">
        <w:rPr>
          <w:rFonts w:ascii="Arial" w:hAnsi="Arial" w:cs="Arial"/>
          <w:szCs w:val="24"/>
        </w:rPr>
        <w:t xml:space="preserve"> 001 del 02 de noviembre de 1994, establece que, a solicitud de un generador, un gran consumidor, un transportador regional o un distribuidor local,</w:t>
      </w:r>
      <w:r w:rsidR="00C15195" w:rsidRPr="0069459C">
        <w:rPr>
          <w:rFonts w:ascii="Arial" w:hAnsi="Arial" w:cs="Arial"/>
          <w:szCs w:val="24"/>
        </w:rPr>
        <w:t xml:space="preserve"> </w:t>
      </w:r>
      <w:r w:rsidR="00445F6B" w:rsidRPr="0069459C">
        <w:rPr>
          <w:rFonts w:ascii="Arial" w:hAnsi="Arial" w:cs="Arial"/>
          <w:szCs w:val="24"/>
        </w:rPr>
        <w:t xml:space="preserve">ISA y </w:t>
      </w:r>
      <w:r w:rsidR="00C15195" w:rsidRPr="0069459C">
        <w:rPr>
          <w:rFonts w:ascii="Arial" w:hAnsi="Arial" w:cs="Arial"/>
          <w:szCs w:val="24"/>
        </w:rPr>
        <w:t>l</w:t>
      </w:r>
      <w:r w:rsidRPr="0069459C">
        <w:rPr>
          <w:rFonts w:ascii="Arial" w:hAnsi="Arial" w:cs="Arial"/>
          <w:szCs w:val="24"/>
        </w:rPr>
        <w:t>os</w:t>
      </w:r>
      <w:r w:rsidR="00445F6B" w:rsidRPr="0069459C">
        <w:rPr>
          <w:rFonts w:ascii="Arial" w:hAnsi="Arial" w:cs="Arial"/>
          <w:szCs w:val="24"/>
        </w:rPr>
        <w:t xml:space="preserve"> demás</w:t>
      </w:r>
      <w:r w:rsidRPr="0069459C">
        <w:rPr>
          <w:rFonts w:ascii="Arial" w:hAnsi="Arial" w:cs="Arial"/>
          <w:szCs w:val="24"/>
        </w:rPr>
        <w:t xml:space="preserve"> transportadores deben ofrecer la celebración de un contrato de conexión al Sistema de Transmisión Nacional (STN) o para modificar una conexión existente. </w:t>
      </w:r>
    </w:p>
    <w:p w14:paraId="0477419D" w14:textId="47B6A8B9" w:rsidR="00EF3C73" w:rsidRPr="0069459C" w:rsidRDefault="00CC44BA" w:rsidP="00F870E3">
      <w:pPr>
        <w:pStyle w:val="Prrafodelista"/>
        <w:numPr>
          <w:ilvl w:val="0"/>
          <w:numId w:val="5"/>
        </w:numPr>
        <w:ind w:left="284" w:hanging="284"/>
        <w:rPr>
          <w:rFonts w:ascii="Arial" w:hAnsi="Arial" w:cs="Arial"/>
          <w:szCs w:val="24"/>
        </w:rPr>
      </w:pPr>
      <w:r w:rsidRPr="0069459C">
        <w:rPr>
          <w:rFonts w:ascii="Arial" w:hAnsi="Arial" w:cs="Arial"/>
          <w:szCs w:val="24"/>
        </w:rPr>
        <w:t>Que los numerales 3° del Código de Planeamiento; 4.1.2</w:t>
      </w:r>
      <w:r w:rsidR="00A26B32" w:rsidRPr="0069459C">
        <w:rPr>
          <w:rFonts w:ascii="Arial" w:hAnsi="Arial" w:cs="Arial"/>
          <w:szCs w:val="24"/>
        </w:rPr>
        <w:t xml:space="preserve">, </w:t>
      </w:r>
      <w:r w:rsidRPr="0069459C">
        <w:rPr>
          <w:rFonts w:ascii="Arial" w:hAnsi="Arial" w:cs="Arial"/>
          <w:szCs w:val="24"/>
        </w:rPr>
        <w:t>4.3</w:t>
      </w:r>
      <w:r w:rsidR="00A26B32" w:rsidRPr="0069459C">
        <w:rPr>
          <w:rFonts w:ascii="Arial" w:hAnsi="Arial" w:cs="Arial"/>
          <w:szCs w:val="24"/>
        </w:rPr>
        <w:t>, 5.2.1 – Paso 2 y 6</w:t>
      </w:r>
      <w:r w:rsidRPr="0069459C">
        <w:rPr>
          <w:rFonts w:ascii="Arial" w:hAnsi="Arial" w:cs="Arial"/>
          <w:szCs w:val="24"/>
        </w:rPr>
        <w:t xml:space="preserve"> del Código de Conexión, </w:t>
      </w:r>
      <w:r w:rsidR="00A26B32" w:rsidRPr="0069459C">
        <w:rPr>
          <w:rFonts w:ascii="Arial" w:hAnsi="Arial" w:cs="Arial"/>
          <w:szCs w:val="24"/>
        </w:rPr>
        <w:t xml:space="preserve">que hacen parte de </w:t>
      </w:r>
      <w:r w:rsidRPr="0069459C">
        <w:rPr>
          <w:rFonts w:ascii="Arial" w:hAnsi="Arial" w:cs="Arial"/>
          <w:szCs w:val="24"/>
        </w:rPr>
        <w:t>la Res</w:t>
      </w:r>
      <w:r w:rsidR="00A26B32" w:rsidRPr="0069459C">
        <w:rPr>
          <w:rFonts w:ascii="Arial" w:hAnsi="Arial" w:cs="Arial"/>
          <w:szCs w:val="24"/>
        </w:rPr>
        <w:t>olución</w:t>
      </w:r>
      <w:r w:rsidRPr="0069459C">
        <w:rPr>
          <w:rFonts w:ascii="Arial" w:hAnsi="Arial" w:cs="Arial"/>
          <w:szCs w:val="24"/>
        </w:rPr>
        <w:t xml:space="preserve"> </w:t>
      </w:r>
      <w:r w:rsidR="00E507CC" w:rsidRPr="0069459C">
        <w:rPr>
          <w:rFonts w:ascii="Arial" w:hAnsi="Arial" w:cs="Arial"/>
          <w:szCs w:val="24"/>
        </w:rPr>
        <w:t>CREG</w:t>
      </w:r>
      <w:r w:rsidRPr="0069459C">
        <w:rPr>
          <w:rFonts w:ascii="Arial" w:hAnsi="Arial" w:cs="Arial"/>
          <w:szCs w:val="24"/>
        </w:rPr>
        <w:t xml:space="preserve"> 025 de 1995, determinan que para tener acceso al STN, se deberá firmar un Contrato de Conexión, en el cual se fijen las normas que regirán las relaciones técnicas, administrativas, económicas y jurídicas. Además, se deberán definir los límites de responsabilidad, la operación y el mantenimiento de la conexión y se establece la información básica que debe incluirse en el Contrato de Conexión. </w:t>
      </w:r>
    </w:p>
    <w:p w14:paraId="3731DC44" w14:textId="30EE6A29" w:rsidR="00EF3C73" w:rsidRPr="0069459C" w:rsidRDefault="00890B37" w:rsidP="00F870E3">
      <w:pPr>
        <w:pStyle w:val="Prrafodelista"/>
        <w:numPr>
          <w:ilvl w:val="0"/>
          <w:numId w:val="5"/>
        </w:numPr>
        <w:ind w:left="284" w:hanging="284"/>
        <w:rPr>
          <w:rFonts w:ascii="Arial" w:hAnsi="Arial" w:cs="Arial"/>
          <w:szCs w:val="24"/>
        </w:rPr>
      </w:pPr>
      <w:r w:rsidRPr="0069459C">
        <w:rPr>
          <w:rFonts w:ascii="Arial" w:hAnsi="Arial" w:cs="Arial"/>
          <w:szCs w:val="24"/>
        </w:rPr>
        <w:t xml:space="preserve">Que la Resolución </w:t>
      </w:r>
      <w:r w:rsidR="00E507CC" w:rsidRPr="0069459C">
        <w:rPr>
          <w:rFonts w:ascii="Arial" w:hAnsi="Arial" w:cs="Arial"/>
          <w:szCs w:val="24"/>
        </w:rPr>
        <w:t>CREG</w:t>
      </w:r>
      <w:r w:rsidRPr="0069459C">
        <w:rPr>
          <w:rFonts w:ascii="Arial" w:hAnsi="Arial" w:cs="Arial"/>
          <w:szCs w:val="24"/>
        </w:rPr>
        <w:t xml:space="preserve"> 075 </w:t>
      </w:r>
      <w:r w:rsidR="005918F7" w:rsidRPr="0069459C">
        <w:rPr>
          <w:rFonts w:ascii="Arial" w:hAnsi="Arial" w:cs="Arial"/>
          <w:szCs w:val="24"/>
        </w:rPr>
        <w:t xml:space="preserve">de 2021 </w:t>
      </w:r>
      <w:r w:rsidRPr="0069459C">
        <w:rPr>
          <w:rFonts w:ascii="Arial" w:hAnsi="Arial" w:cs="Arial"/>
          <w:szCs w:val="24"/>
        </w:rPr>
        <w:t xml:space="preserve">en el </w:t>
      </w:r>
      <w:r w:rsidR="00AE26B9" w:rsidRPr="0069459C">
        <w:rPr>
          <w:rFonts w:ascii="Arial" w:hAnsi="Arial" w:cs="Arial"/>
          <w:szCs w:val="24"/>
        </w:rPr>
        <w:t>Artículo 31</w:t>
      </w:r>
      <w:r w:rsidRPr="0069459C">
        <w:rPr>
          <w:rFonts w:ascii="Arial" w:hAnsi="Arial" w:cs="Arial"/>
          <w:szCs w:val="24"/>
        </w:rPr>
        <w:t xml:space="preserve"> menciona que e</w:t>
      </w:r>
      <w:r w:rsidR="00AE26B9" w:rsidRPr="0069459C">
        <w:rPr>
          <w:rFonts w:ascii="Arial" w:hAnsi="Arial" w:cs="Arial"/>
          <w:szCs w:val="24"/>
        </w:rPr>
        <w:t xml:space="preserve">l transportador responsable de los activos del sistema a donde se conectará el proyecto clase 1 y el interesado deberán suscribir un contrato de conexión que cumpla con los requisitos establecidos en el Código de Conexión, que hace parte del Código de Redes adoptado con la Resolución </w:t>
      </w:r>
      <w:r w:rsidR="00E507CC" w:rsidRPr="0069459C">
        <w:rPr>
          <w:rFonts w:ascii="Arial" w:hAnsi="Arial" w:cs="Arial"/>
          <w:szCs w:val="24"/>
        </w:rPr>
        <w:t>CREG</w:t>
      </w:r>
      <w:r w:rsidR="00AE26B9" w:rsidRPr="0069459C">
        <w:rPr>
          <w:rFonts w:ascii="Arial" w:hAnsi="Arial" w:cs="Arial"/>
          <w:szCs w:val="24"/>
        </w:rPr>
        <w:t xml:space="preserve"> 025 de 1995, o aquella que la modifique o sustituya</w:t>
      </w:r>
      <w:r w:rsidRPr="0069459C">
        <w:rPr>
          <w:rFonts w:ascii="Arial" w:hAnsi="Arial" w:cs="Arial"/>
          <w:szCs w:val="24"/>
        </w:rPr>
        <w:t>, que p</w:t>
      </w:r>
      <w:r w:rsidR="00AE26B9" w:rsidRPr="0069459C">
        <w:rPr>
          <w:rFonts w:ascii="Arial" w:hAnsi="Arial" w:cs="Arial"/>
          <w:szCs w:val="24"/>
        </w:rPr>
        <w:t>ara suscribir el contrato, las partes tendrán un plazo de cuatro (4) meses, contado a partir de la fecha de emisión del concepto de conexión, y podrán incluir las garantías y los demás compromisos que acuerden entre ellas</w:t>
      </w:r>
      <w:r w:rsidRPr="0069459C">
        <w:rPr>
          <w:rFonts w:ascii="Arial" w:hAnsi="Arial" w:cs="Arial"/>
          <w:szCs w:val="24"/>
        </w:rPr>
        <w:t>.</w:t>
      </w:r>
    </w:p>
    <w:p w14:paraId="5BD28845" w14:textId="6998579E" w:rsidR="00BF3C3F" w:rsidRPr="0069459C" w:rsidRDefault="00BF3C3F" w:rsidP="00CD059A">
      <w:pPr>
        <w:pStyle w:val="Prrafodelista"/>
        <w:numPr>
          <w:ilvl w:val="0"/>
          <w:numId w:val="5"/>
        </w:numPr>
        <w:spacing w:after="0"/>
        <w:ind w:left="284"/>
        <w:rPr>
          <w:rFonts w:ascii="Arial" w:hAnsi="Arial" w:cs="Arial"/>
          <w:szCs w:val="24"/>
        </w:rPr>
      </w:pPr>
      <w:r w:rsidRPr="0069459C">
        <w:rPr>
          <w:rFonts w:ascii="Arial" w:hAnsi="Arial" w:cs="Arial"/>
          <w:szCs w:val="24"/>
        </w:rPr>
        <w:lastRenderedPageBreak/>
        <w:t>Que la Resolución CREG 024 de 2015 se regula la actividad de autogeneración a gran escala en el sistema interconectado nacional (SIN) y se dictan otras disposiciones.</w:t>
      </w:r>
    </w:p>
    <w:p w14:paraId="31B45C5D" w14:textId="77777777" w:rsidR="00405E53" w:rsidRPr="0069459C" w:rsidRDefault="00405E53" w:rsidP="00CD059A">
      <w:pPr>
        <w:pStyle w:val="Prrafodelista"/>
        <w:numPr>
          <w:ilvl w:val="0"/>
          <w:numId w:val="5"/>
        </w:numPr>
        <w:spacing w:after="0"/>
        <w:ind w:left="284"/>
        <w:contextualSpacing/>
        <w:rPr>
          <w:rFonts w:ascii="Arial" w:hAnsi="Arial" w:cs="Arial"/>
          <w:szCs w:val="24"/>
        </w:rPr>
      </w:pPr>
      <w:r w:rsidRPr="0069459C">
        <w:rPr>
          <w:rFonts w:ascii="Arial" w:hAnsi="Arial" w:cs="Arial"/>
          <w:szCs w:val="24"/>
        </w:rPr>
        <w:t>Que la Resolución CREG 060 de 2019 por la cual se hacen modificaciones y adiciones transitorias al Reglamento de Operación para permitir la conexión y operación de plantas solares fotovoltaicas y eólicas en el SIN y se dictan otras disposiciones.</w:t>
      </w:r>
    </w:p>
    <w:p w14:paraId="0C0356EA" w14:textId="363661FF" w:rsidR="00BF3C3F" w:rsidRPr="0069459C" w:rsidRDefault="00BF3C3F" w:rsidP="00BF3C3F">
      <w:pPr>
        <w:pStyle w:val="Prrafodelista"/>
        <w:numPr>
          <w:ilvl w:val="0"/>
          <w:numId w:val="5"/>
        </w:numPr>
        <w:ind w:left="284"/>
        <w:rPr>
          <w:rFonts w:ascii="Arial" w:hAnsi="Arial" w:cs="Arial"/>
          <w:szCs w:val="24"/>
        </w:rPr>
      </w:pPr>
      <w:r w:rsidRPr="0069459C">
        <w:rPr>
          <w:rFonts w:ascii="Arial" w:hAnsi="Arial" w:cs="Arial"/>
          <w:szCs w:val="24"/>
        </w:rPr>
        <w:t>Que [</w:t>
      </w:r>
      <w:r w:rsidRPr="0069459C">
        <w:rPr>
          <w:rFonts w:ascii="Arial" w:hAnsi="Arial" w:cs="Arial"/>
          <w:szCs w:val="24"/>
          <w:highlight w:val="yellow"/>
        </w:rPr>
        <w:t>S_PROMOTOR</w:t>
      </w:r>
      <w:r w:rsidRPr="0069459C">
        <w:rPr>
          <w:rStyle w:val="Refdenotaalpie"/>
          <w:rFonts w:ascii="Arial" w:hAnsi="Arial" w:cs="Arial"/>
          <w:szCs w:val="24"/>
        </w:rPr>
        <w:footnoteReference w:id="29"/>
      </w:r>
      <w:r w:rsidRPr="0069459C">
        <w:rPr>
          <w:rFonts w:ascii="Arial" w:hAnsi="Arial" w:cs="Arial"/>
          <w:szCs w:val="24"/>
        </w:rPr>
        <w:t xml:space="preserve">] Interesado como generador o Autogenerador y propietario de la planta de generación, presentó el estudio de conexión y de disponibilidad de espacio físico a través de la ventanilla única el </w:t>
      </w:r>
      <w:r w:rsidRPr="0069459C">
        <w:rPr>
          <w:rFonts w:ascii="Arial" w:hAnsi="Arial" w:cs="Arial"/>
          <w:szCs w:val="24"/>
          <w:highlight w:val="yellow"/>
        </w:rPr>
        <w:t>dd-mm-aa</w:t>
      </w:r>
      <w:r w:rsidRPr="0069459C">
        <w:rPr>
          <w:rFonts w:ascii="Arial" w:hAnsi="Arial" w:cs="Arial"/>
          <w:szCs w:val="24"/>
        </w:rPr>
        <w:t xml:space="preserve"> </w:t>
      </w:r>
      <w:r w:rsidRPr="0069459C">
        <w:rPr>
          <w:rStyle w:val="Refdenotaalpie"/>
          <w:rFonts w:ascii="Arial" w:hAnsi="Arial" w:cs="Arial"/>
          <w:szCs w:val="24"/>
        </w:rPr>
        <w:footnoteReference w:id="30"/>
      </w:r>
      <w:r w:rsidRPr="0069459C">
        <w:rPr>
          <w:rFonts w:ascii="Arial" w:hAnsi="Arial" w:cs="Arial"/>
          <w:szCs w:val="24"/>
        </w:rPr>
        <w:t xml:space="preserve"> en el cual se mencionó una capacidad de generación de </w:t>
      </w:r>
      <w:r w:rsidRPr="0069459C">
        <w:rPr>
          <w:rFonts w:ascii="Arial" w:hAnsi="Arial" w:cs="Arial"/>
          <w:szCs w:val="24"/>
          <w:highlight w:val="yellow"/>
        </w:rPr>
        <w:t>X</w:t>
      </w:r>
      <w:r w:rsidRPr="0069459C">
        <w:rPr>
          <w:rStyle w:val="Refdenotaalpie"/>
          <w:rFonts w:ascii="Arial" w:hAnsi="Arial" w:cs="Arial"/>
          <w:szCs w:val="24"/>
        </w:rPr>
        <w:footnoteReference w:id="31"/>
      </w:r>
      <w:r w:rsidRPr="0069459C">
        <w:rPr>
          <w:rFonts w:ascii="Arial" w:hAnsi="Arial" w:cs="Arial"/>
          <w:szCs w:val="24"/>
        </w:rPr>
        <w:t xml:space="preserve"> MW y la disposición actual de [</w:t>
      </w:r>
      <w:r w:rsidRPr="0069459C">
        <w:rPr>
          <w:rFonts w:ascii="Arial" w:hAnsi="Arial" w:cs="Arial"/>
          <w:szCs w:val="24"/>
          <w:highlight w:val="yellow"/>
        </w:rPr>
        <w:t>S_PROMOTOR</w:t>
      </w:r>
      <w:r w:rsidRPr="0069459C">
        <w:rPr>
          <w:rStyle w:val="Refdenotaalpie"/>
          <w:rFonts w:ascii="Arial" w:hAnsi="Arial" w:cs="Arial"/>
          <w:szCs w:val="24"/>
        </w:rPr>
        <w:footnoteReference w:id="32"/>
      </w:r>
      <w:r w:rsidRPr="0069459C">
        <w:rPr>
          <w:rFonts w:ascii="Arial" w:hAnsi="Arial" w:cs="Arial"/>
          <w:szCs w:val="24"/>
        </w:rPr>
        <w:t xml:space="preserve">] de entregar excedentes de energía a la red, con una capacidad máxima de </w:t>
      </w:r>
      <w:r w:rsidRPr="0069459C">
        <w:rPr>
          <w:rFonts w:ascii="Arial" w:hAnsi="Arial" w:cs="Arial"/>
          <w:szCs w:val="24"/>
          <w:highlight w:val="yellow"/>
        </w:rPr>
        <w:t>X</w:t>
      </w:r>
      <w:r w:rsidRPr="0069459C">
        <w:rPr>
          <w:rFonts w:ascii="Arial" w:hAnsi="Arial" w:cs="Arial"/>
          <w:szCs w:val="24"/>
        </w:rPr>
        <w:t xml:space="preserve">X MW a partir del </w:t>
      </w:r>
      <w:r w:rsidRPr="0069459C">
        <w:rPr>
          <w:rFonts w:ascii="Arial" w:hAnsi="Arial" w:cs="Arial"/>
          <w:szCs w:val="24"/>
          <w:highlight w:val="yellow"/>
        </w:rPr>
        <w:t>dd-mm-aa</w:t>
      </w:r>
      <w:r w:rsidRPr="0069459C">
        <w:rPr>
          <w:rStyle w:val="Refdenotaalpie"/>
          <w:rFonts w:ascii="Arial" w:hAnsi="Arial" w:cs="Arial"/>
          <w:szCs w:val="24"/>
          <w:highlight w:val="yellow"/>
        </w:rPr>
        <w:footnoteReference w:id="33"/>
      </w:r>
      <w:r w:rsidRPr="0069459C">
        <w:rPr>
          <w:rFonts w:ascii="Arial" w:hAnsi="Arial" w:cs="Arial"/>
          <w:szCs w:val="24"/>
          <w:highlight w:val="yellow"/>
        </w:rPr>
        <w:t>.</w:t>
      </w:r>
      <w:r w:rsidRPr="0069459C">
        <w:rPr>
          <w:rStyle w:val="Refdenotaalpie"/>
          <w:rFonts w:ascii="Arial" w:hAnsi="Arial" w:cs="Arial"/>
          <w:szCs w:val="24"/>
        </w:rPr>
        <w:footnoteReference w:id="34"/>
      </w:r>
      <w:r w:rsidRPr="0069459C">
        <w:rPr>
          <w:rStyle w:val="Refdenotaalpie"/>
          <w:rFonts w:ascii="Arial" w:hAnsi="Arial" w:cs="Arial"/>
          <w:szCs w:val="24"/>
        </w:rPr>
        <w:footnoteReference w:id="35"/>
      </w:r>
    </w:p>
    <w:p w14:paraId="36C29E3A" w14:textId="48C01245" w:rsidR="00BF3C3F" w:rsidRPr="0069459C" w:rsidRDefault="00BF3C3F" w:rsidP="00BF3C3F">
      <w:pPr>
        <w:pStyle w:val="Prrafodelista"/>
        <w:numPr>
          <w:ilvl w:val="0"/>
          <w:numId w:val="5"/>
        </w:numPr>
        <w:ind w:left="284"/>
        <w:rPr>
          <w:rFonts w:ascii="Arial" w:hAnsi="Arial" w:cs="Arial"/>
          <w:szCs w:val="24"/>
        </w:rPr>
      </w:pPr>
      <w:r w:rsidRPr="0069459C">
        <w:rPr>
          <w:rFonts w:ascii="Arial" w:hAnsi="Arial" w:cs="Arial"/>
          <w:szCs w:val="24"/>
        </w:rPr>
        <w:t xml:space="preserve">Con fecha de radicación </w:t>
      </w:r>
      <w:r w:rsidRPr="0069459C">
        <w:rPr>
          <w:rFonts w:ascii="Arial" w:hAnsi="Arial" w:cs="Arial"/>
          <w:szCs w:val="24"/>
          <w:highlight w:val="yellow"/>
        </w:rPr>
        <w:t>dd-mm-aa</w:t>
      </w:r>
      <w:r w:rsidRPr="0069459C">
        <w:rPr>
          <w:rStyle w:val="Refdenotaalpie"/>
          <w:rFonts w:ascii="Arial" w:hAnsi="Arial" w:cs="Arial"/>
          <w:szCs w:val="24"/>
          <w:highlight w:val="yellow"/>
        </w:rPr>
        <w:footnoteReference w:id="36"/>
      </w:r>
      <w:r w:rsidRPr="0069459C">
        <w:rPr>
          <w:rFonts w:ascii="Arial" w:hAnsi="Arial" w:cs="Arial"/>
          <w:szCs w:val="24"/>
          <w:highlight w:val="yellow"/>
        </w:rPr>
        <w:t xml:space="preserve"> </w:t>
      </w:r>
      <w:r w:rsidRPr="0069459C">
        <w:rPr>
          <w:rFonts w:ascii="Arial" w:hAnsi="Arial" w:cs="Arial"/>
          <w:szCs w:val="24"/>
        </w:rPr>
        <w:t>se formaliza el cumplimiento de los requisitos y el procedimiento para la asignación de capacidad de transporte. La  UPME a través de la ventanilla única, notificó a [</w:t>
      </w:r>
      <w:r w:rsidRPr="0069459C">
        <w:rPr>
          <w:rFonts w:ascii="Arial" w:hAnsi="Arial" w:cs="Arial"/>
          <w:szCs w:val="24"/>
          <w:highlight w:val="yellow"/>
        </w:rPr>
        <w:t>S_TN</w:t>
      </w:r>
      <w:r w:rsidRPr="0069459C">
        <w:rPr>
          <w:rStyle w:val="Refdenotaalpie"/>
          <w:rFonts w:ascii="Arial" w:hAnsi="Arial" w:cs="Arial"/>
          <w:szCs w:val="24"/>
        </w:rPr>
        <w:footnoteReference w:id="37"/>
      </w:r>
      <w:r w:rsidRPr="0069459C">
        <w:rPr>
          <w:rFonts w:ascii="Arial" w:hAnsi="Arial" w:cs="Arial"/>
          <w:szCs w:val="24"/>
        </w:rPr>
        <w:t>], sobre la radicación de una solicitud de conexión por parte de [</w:t>
      </w:r>
      <w:r w:rsidRPr="0069459C">
        <w:rPr>
          <w:rFonts w:ascii="Arial" w:hAnsi="Arial" w:cs="Arial"/>
          <w:szCs w:val="24"/>
          <w:highlight w:val="yellow"/>
        </w:rPr>
        <w:t>S_PROMOTOR</w:t>
      </w:r>
      <w:r w:rsidRPr="0069459C">
        <w:rPr>
          <w:rStyle w:val="Refdenotaalpie"/>
          <w:rFonts w:ascii="Arial" w:hAnsi="Arial" w:cs="Arial"/>
          <w:szCs w:val="24"/>
        </w:rPr>
        <w:footnoteReference w:id="38"/>
      </w:r>
      <w:r w:rsidRPr="0069459C">
        <w:rPr>
          <w:rFonts w:ascii="Arial" w:hAnsi="Arial" w:cs="Arial"/>
          <w:szCs w:val="24"/>
        </w:rPr>
        <w:t>] al sistema de su responsabilidad, para que [</w:t>
      </w:r>
      <w:r w:rsidRPr="0069459C">
        <w:rPr>
          <w:rFonts w:ascii="Arial" w:hAnsi="Arial" w:cs="Arial"/>
          <w:szCs w:val="24"/>
          <w:highlight w:val="yellow"/>
        </w:rPr>
        <w:t>S_TN</w:t>
      </w:r>
      <w:r w:rsidRPr="0069459C">
        <w:rPr>
          <w:rStyle w:val="Refdenotaalpie"/>
          <w:rFonts w:ascii="Arial" w:hAnsi="Arial" w:cs="Arial"/>
          <w:szCs w:val="24"/>
        </w:rPr>
        <w:footnoteReference w:id="39"/>
      </w:r>
      <w:r w:rsidRPr="0069459C">
        <w:rPr>
          <w:rFonts w:ascii="Arial" w:hAnsi="Arial" w:cs="Arial"/>
          <w:szCs w:val="24"/>
        </w:rPr>
        <w:t>] proceda al descargue de los documentos relacionados y a la elaboración de los comentarios.</w:t>
      </w:r>
    </w:p>
    <w:p w14:paraId="40A8875D" w14:textId="3FB77E5B" w:rsidR="00405E53" w:rsidRPr="0069459C" w:rsidRDefault="00405E53" w:rsidP="00405E53">
      <w:pPr>
        <w:pStyle w:val="Prrafodelista"/>
        <w:numPr>
          <w:ilvl w:val="0"/>
          <w:numId w:val="5"/>
        </w:numPr>
        <w:ind w:left="284"/>
        <w:rPr>
          <w:rFonts w:ascii="Arial" w:hAnsi="Arial" w:cs="Arial"/>
          <w:szCs w:val="24"/>
        </w:rPr>
      </w:pPr>
      <w:r w:rsidRPr="0069459C">
        <w:rPr>
          <w:rFonts w:ascii="Arial" w:hAnsi="Arial" w:cs="Arial"/>
          <w:szCs w:val="24"/>
        </w:rPr>
        <w:t>Que [</w:t>
      </w:r>
      <w:r w:rsidRPr="0069459C">
        <w:rPr>
          <w:rFonts w:ascii="Arial" w:hAnsi="Arial" w:cs="Arial"/>
          <w:szCs w:val="24"/>
          <w:highlight w:val="yellow"/>
        </w:rPr>
        <w:t>S_TN</w:t>
      </w:r>
      <w:r w:rsidRPr="0069459C">
        <w:rPr>
          <w:rStyle w:val="Refdenotaalpie"/>
          <w:rFonts w:ascii="Arial" w:hAnsi="Arial" w:cs="Arial"/>
          <w:szCs w:val="24"/>
        </w:rPr>
        <w:footnoteReference w:id="40"/>
      </w:r>
      <w:r w:rsidRPr="0069459C">
        <w:rPr>
          <w:rFonts w:ascii="Arial" w:hAnsi="Arial" w:cs="Arial"/>
          <w:szCs w:val="24"/>
        </w:rPr>
        <w:t>] mediante comunicación [</w:t>
      </w:r>
      <w:r w:rsidRPr="0069459C">
        <w:rPr>
          <w:rFonts w:ascii="Arial" w:hAnsi="Arial" w:cs="Arial"/>
          <w:szCs w:val="24"/>
          <w:highlight w:val="yellow"/>
        </w:rPr>
        <w:t>B2</w:t>
      </w:r>
      <w:r w:rsidRPr="0069459C">
        <w:rPr>
          <w:rStyle w:val="Refdenotaalpie"/>
          <w:rFonts w:ascii="Arial" w:hAnsi="Arial" w:cs="Arial"/>
          <w:szCs w:val="24"/>
        </w:rPr>
        <w:footnoteReference w:id="41"/>
      </w:r>
      <w:r w:rsidRPr="0069459C">
        <w:rPr>
          <w:rFonts w:ascii="Arial" w:hAnsi="Arial" w:cs="Arial"/>
          <w:szCs w:val="24"/>
        </w:rPr>
        <w:t>] del [</w:t>
      </w:r>
      <w:r w:rsidRPr="0069459C">
        <w:rPr>
          <w:rFonts w:ascii="Arial" w:hAnsi="Arial" w:cs="Arial"/>
          <w:szCs w:val="24"/>
          <w:highlight w:val="yellow"/>
        </w:rPr>
        <w:t>C2</w:t>
      </w:r>
      <w:r w:rsidRPr="0069459C">
        <w:rPr>
          <w:rStyle w:val="Refdenotaalpie"/>
          <w:rFonts w:ascii="Arial" w:hAnsi="Arial" w:cs="Arial"/>
          <w:szCs w:val="24"/>
        </w:rPr>
        <w:footnoteReference w:id="42"/>
      </w:r>
      <w:r w:rsidRPr="0069459C">
        <w:rPr>
          <w:rFonts w:ascii="Arial" w:hAnsi="Arial" w:cs="Arial"/>
          <w:szCs w:val="24"/>
        </w:rPr>
        <w:t>], emitió los comentarios en la ventanilla única para la conexión del proyecto [</w:t>
      </w:r>
      <w:r w:rsidRPr="0069459C">
        <w:rPr>
          <w:rFonts w:ascii="Arial" w:hAnsi="Arial" w:cs="Arial"/>
          <w:szCs w:val="24"/>
          <w:highlight w:val="yellow"/>
        </w:rPr>
        <w:t>D2</w:t>
      </w:r>
      <w:r w:rsidRPr="0069459C">
        <w:rPr>
          <w:rStyle w:val="Refdenotaalpie"/>
          <w:rFonts w:ascii="Arial" w:hAnsi="Arial" w:cs="Arial"/>
          <w:szCs w:val="24"/>
        </w:rPr>
        <w:footnoteReference w:id="43"/>
      </w:r>
      <w:r w:rsidRPr="0069459C">
        <w:rPr>
          <w:rFonts w:ascii="Arial" w:hAnsi="Arial" w:cs="Arial"/>
          <w:szCs w:val="24"/>
        </w:rPr>
        <w:t>], con una capacidad de transporte asignada de [</w:t>
      </w:r>
      <w:r w:rsidRPr="0069459C">
        <w:rPr>
          <w:rFonts w:ascii="Arial" w:hAnsi="Arial" w:cs="Arial"/>
          <w:szCs w:val="24"/>
          <w:highlight w:val="yellow"/>
        </w:rPr>
        <w:t>E2</w:t>
      </w:r>
      <w:r w:rsidRPr="0069459C">
        <w:rPr>
          <w:rStyle w:val="Refdenotaalpie"/>
          <w:rFonts w:ascii="Arial" w:hAnsi="Arial" w:cs="Arial"/>
          <w:szCs w:val="24"/>
        </w:rPr>
        <w:footnoteReference w:id="44"/>
      </w:r>
      <w:r w:rsidRPr="0069459C">
        <w:rPr>
          <w:rFonts w:ascii="Arial" w:hAnsi="Arial" w:cs="Arial"/>
          <w:szCs w:val="24"/>
        </w:rPr>
        <w:t>] MW, a ser conectada en la Subestación [</w:t>
      </w:r>
      <w:r w:rsidRPr="0069459C">
        <w:rPr>
          <w:rFonts w:ascii="Arial" w:hAnsi="Arial" w:cs="Arial"/>
          <w:szCs w:val="24"/>
          <w:highlight w:val="yellow"/>
        </w:rPr>
        <w:t>F2</w:t>
      </w:r>
      <w:r w:rsidRPr="0069459C">
        <w:rPr>
          <w:rStyle w:val="Refdenotaalpie"/>
          <w:rFonts w:ascii="Arial" w:hAnsi="Arial" w:cs="Arial"/>
          <w:szCs w:val="24"/>
        </w:rPr>
        <w:footnoteReference w:id="45"/>
      </w:r>
      <w:r w:rsidRPr="0069459C">
        <w:rPr>
          <w:rFonts w:ascii="Arial" w:hAnsi="Arial" w:cs="Arial"/>
          <w:szCs w:val="24"/>
        </w:rPr>
        <w:t>] en el nivel de tensión de [</w:t>
      </w:r>
      <w:r w:rsidRPr="0069459C">
        <w:rPr>
          <w:rFonts w:ascii="Arial" w:hAnsi="Arial" w:cs="Arial"/>
          <w:szCs w:val="24"/>
          <w:highlight w:val="yellow"/>
        </w:rPr>
        <w:t>G2</w:t>
      </w:r>
      <w:r w:rsidRPr="0069459C">
        <w:rPr>
          <w:rStyle w:val="Refdenotaalpie"/>
          <w:rFonts w:ascii="Arial" w:hAnsi="Arial" w:cs="Arial"/>
          <w:szCs w:val="24"/>
        </w:rPr>
        <w:footnoteReference w:id="46"/>
      </w:r>
      <w:r w:rsidRPr="0069459C">
        <w:rPr>
          <w:rFonts w:ascii="Arial" w:hAnsi="Arial" w:cs="Arial"/>
          <w:szCs w:val="24"/>
        </w:rPr>
        <w:t>] KV.</w:t>
      </w:r>
    </w:p>
    <w:p w14:paraId="26F1E459" w14:textId="70D1DF7D" w:rsidR="00ED4213" w:rsidRPr="0069459C" w:rsidRDefault="00CC44BA" w:rsidP="00F870E3">
      <w:pPr>
        <w:pStyle w:val="Prrafodelista"/>
        <w:numPr>
          <w:ilvl w:val="0"/>
          <w:numId w:val="5"/>
        </w:numPr>
        <w:ind w:left="284" w:hanging="284"/>
        <w:rPr>
          <w:rFonts w:ascii="Arial" w:hAnsi="Arial" w:cs="Arial"/>
          <w:szCs w:val="24"/>
        </w:rPr>
      </w:pPr>
      <w:r w:rsidRPr="0069459C">
        <w:rPr>
          <w:rFonts w:ascii="Arial" w:hAnsi="Arial" w:cs="Arial"/>
          <w:szCs w:val="24"/>
        </w:rPr>
        <w:lastRenderedPageBreak/>
        <w:t>Que la UPME mediante comunicación con radicado</w:t>
      </w:r>
      <w:r w:rsidR="00733837" w:rsidRPr="0069459C">
        <w:rPr>
          <w:rFonts w:ascii="Arial" w:hAnsi="Arial" w:cs="Arial"/>
          <w:szCs w:val="24"/>
        </w:rPr>
        <w:t xml:space="preserve"> [</w:t>
      </w:r>
      <w:r w:rsidR="00733837" w:rsidRPr="0069459C">
        <w:rPr>
          <w:rFonts w:ascii="Arial" w:hAnsi="Arial" w:cs="Arial"/>
          <w:szCs w:val="24"/>
          <w:highlight w:val="yellow"/>
        </w:rPr>
        <w:t>H2</w:t>
      </w:r>
      <w:r w:rsidR="00733837" w:rsidRPr="0069459C">
        <w:rPr>
          <w:rStyle w:val="Refdenotaalpie"/>
          <w:rFonts w:ascii="Arial" w:hAnsi="Arial" w:cs="Arial"/>
          <w:szCs w:val="24"/>
        </w:rPr>
        <w:footnoteReference w:id="47"/>
      </w:r>
      <w:r w:rsidR="00733837" w:rsidRPr="0069459C">
        <w:rPr>
          <w:rFonts w:ascii="Arial" w:hAnsi="Arial" w:cs="Arial"/>
          <w:szCs w:val="24"/>
        </w:rPr>
        <w:t>]</w:t>
      </w:r>
      <w:r w:rsidRPr="0069459C">
        <w:rPr>
          <w:rFonts w:ascii="Arial" w:hAnsi="Arial" w:cs="Arial"/>
          <w:szCs w:val="24"/>
        </w:rPr>
        <w:t xml:space="preserve"> </w:t>
      </w:r>
      <w:r w:rsidR="00733837" w:rsidRPr="0069459C">
        <w:rPr>
          <w:rFonts w:ascii="Arial" w:hAnsi="Arial" w:cs="Arial"/>
          <w:szCs w:val="24"/>
        </w:rPr>
        <w:t>del [</w:t>
      </w:r>
      <w:r w:rsidR="00733837" w:rsidRPr="0069459C">
        <w:rPr>
          <w:rFonts w:ascii="Arial" w:hAnsi="Arial" w:cs="Arial"/>
          <w:szCs w:val="24"/>
          <w:highlight w:val="yellow"/>
        </w:rPr>
        <w:t>I2</w:t>
      </w:r>
      <w:r w:rsidR="00733837" w:rsidRPr="0069459C">
        <w:rPr>
          <w:rStyle w:val="Refdenotaalpie"/>
          <w:rFonts w:ascii="Arial" w:hAnsi="Arial" w:cs="Arial"/>
          <w:szCs w:val="24"/>
        </w:rPr>
        <w:footnoteReference w:id="48"/>
      </w:r>
      <w:r w:rsidR="00733837" w:rsidRPr="0069459C">
        <w:rPr>
          <w:rFonts w:ascii="Arial" w:hAnsi="Arial" w:cs="Arial"/>
          <w:szCs w:val="24"/>
        </w:rPr>
        <w:t>]</w:t>
      </w:r>
      <w:r w:rsidR="00CA236D" w:rsidRPr="0069459C">
        <w:rPr>
          <w:rFonts w:ascii="Arial" w:hAnsi="Arial" w:cs="Arial"/>
          <w:szCs w:val="24"/>
        </w:rPr>
        <w:t xml:space="preserve">, </w:t>
      </w:r>
      <w:r w:rsidR="00733837" w:rsidRPr="0069459C">
        <w:rPr>
          <w:rFonts w:ascii="Arial" w:hAnsi="Arial" w:cs="Arial"/>
          <w:szCs w:val="24"/>
        </w:rPr>
        <w:t>aprobó la conexión del Proyecto [</w:t>
      </w:r>
      <w:r w:rsidR="00733837" w:rsidRPr="0069459C">
        <w:rPr>
          <w:rFonts w:ascii="Arial" w:hAnsi="Arial" w:cs="Arial"/>
          <w:szCs w:val="24"/>
          <w:highlight w:val="yellow"/>
        </w:rPr>
        <w:t>J2</w:t>
      </w:r>
      <w:r w:rsidR="00733837" w:rsidRPr="0069459C">
        <w:rPr>
          <w:rStyle w:val="Refdenotaalpie"/>
          <w:rFonts w:ascii="Arial" w:hAnsi="Arial" w:cs="Arial"/>
          <w:szCs w:val="24"/>
        </w:rPr>
        <w:footnoteReference w:id="49"/>
      </w:r>
      <w:r w:rsidR="00733837" w:rsidRPr="0069459C">
        <w:rPr>
          <w:rFonts w:ascii="Arial" w:hAnsi="Arial" w:cs="Arial"/>
          <w:szCs w:val="24"/>
        </w:rPr>
        <w:t>]</w:t>
      </w:r>
      <w:r w:rsidR="006A1B61" w:rsidRPr="0069459C">
        <w:rPr>
          <w:rFonts w:ascii="Arial" w:hAnsi="Arial" w:cs="Arial"/>
          <w:szCs w:val="24"/>
        </w:rPr>
        <w:t>,</w:t>
      </w:r>
      <w:r w:rsidR="001D6F5A" w:rsidRPr="0069459C">
        <w:rPr>
          <w:rFonts w:ascii="Arial" w:hAnsi="Arial" w:cs="Arial"/>
          <w:szCs w:val="24"/>
        </w:rPr>
        <w:t xml:space="preserve"> de propiedad de </w:t>
      </w:r>
      <w:r w:rsidR="001C5351" w:rsidRPr="0069459C">
        <w:rPr>
          <w:rFonts w:ascii="Arial" w:hAnsi="Arial" w:cs="Arial"/>
          <w:szCs w:val="24"/>
        </w:rPr>
        <w:t>[</w:t>
      </w:r>
      <w:r w:rsidR="00AA4B83" w:rsidRPr="0069459C">
        <w:rPr>
          <w:rFonts w:ascii="Arial" w:hAnsi="Arial" w:cs="Arial"/>
          <w:szCs w:val="24"/>
          <w:highlight w:val="yellow"/>
        </w:rPr>
        <w:t>S_PROMOTOR</w:t>
      </w:r>
      <w:r w:rsidR="001C5351" w:rsidRPr="0069459C">
        <w:rPr>
          <w:rStyle w:val="Refdenotaalpie"/>
          <w:rFonts w:ascii="Arial" w:hAnsi="Arial" w:cs="Arial"/>
          <w:szCs w:val="24"/>
        </w:rPr>
        <w:footnoteReference w:id="50"/>
      </w:r>
      <w:r w:rsidR="001C5351" w:rsidRPr="0069459C">
        <w:rPr>
          <w:rFonts w:ascii="Arial" w:hAnsi="Arial" w:cs="Arial"/>
          <w:szCs w:val="24"/>
        </w:rPr>
        <w:t>]</w:t>
      </w:r>
      <w:r w:rsidR="006A1B61" w:rsidRPr="0069459C">
        <w:rPr>
          <w:rFonts w:ascii="Arial" w:hAnsi="Arial" w:cs="Arial"/>
          <w:szCs w:val="24"/>
        </w:rPr>
        <w:t xml:space="preserve"> en la </w:t>
      </w:r>
      <w:r w:rsidR="00F3615B" w:rsidRPr="0069459C">
        <w:rPr>
          <w:rFonts w:ascii="Arial" w:hAnsi="Arial" w:cs="Arial"/>
          <w:szCs w:val="24"/>
        </w:rPr>
        <w:t>s</w:t>
      </w:r>
      <w:r w:rsidR="006A1B61" w:rsidRPr="0069459C">
        <w:rPr>
          <w:rFonts w:ascii="Arial" w:hAnsi="Arial" w:cs="Arial"/>
          <w:szCs w:val="24"/>
        </w:rPr>
        <w:t>ubestación [</w:t>
      </w:r>
      <w:r w:rsidR="00E105FD" w:rsidRPr="0069459C">
        <w:rPr>
          <w:rFonts w:ascii="Arial" w:hAnsi="Arial" w:cs="Arial"/>
          <w:szCs w:val="24"/>
          <w:highlight w:val="yellow"/>
        </w:rPr>
        <w:t>L</w:t>
      </w:r>
      <w:r w:rsidR="006A1B61" w:rsidRPr="0069459C">
        <w:rPr>
          <w:rFonts w:ascii="Arial" w:hAnsi="Arial" w:cs="Arial"/>
          <w:szCs w:val="24"/>
          <w:highlight w:val="yellow"/>
        </w:rPr>
        <w:t>2</w:t>
      </w:r>
      <w:r w:rsidR="006A1B61" w:rsidRPr="0069459C">
        <w:rPr>
          <w:rStyle w:val="Refdenotaalpie"/>
          <w:rFonts w:ascii="Arial" w:hAnsi="Arial" w:cs="Arial"/>
          <w:szCs w:val="24"/>
        </w:rPr>
        <w:footnoteReference w:id="51"/>
      </w:r>
      <w:r w:rsidR="006A1B61" w:rsidRPr="0069459C">
        <w:rPr>
          <w:rFonts w:ascii="Arial" w:hAnsi="Arial" w:cs="Arial"/>
          <w:szCs w:val="24"/>
        </w:rPr>
        <w:t>],</w:t>
      </w:r>
      <w:r w:rsidR="001D6F5A" w:rsidRPr="0069459C">
        <w:rPr>
          <w:rFonts w:ascii="Arial" w:hAnsi="Arial" w:cs="Arial"/>
          <w:szCs w:val="24"/>
        </w:rPr>
        <w:t xml:space="preserve"> </w:t>
      </w:r>
      <w:r w:rsidR="00E105FD" w:rsidRPr="0069459C">
        <w:rPr>
          <w:rFonts w:ascii="Arial" w:hAnsi="Arial" w:cs="Arial"/>
          <w:szCs w:val="24"/>
        </w:rPr>
        <w:t>a conectarse</w:t>
      </w:r>
      <w:r w:rsidR="006A1B61" w:rsidRPr="0069459C">
        <w:rPr>
          <w:rFonts w:ascii="Arial" w:hAnsi="Arial" w:cs="Arial"/>
          <w:szCs w:val="24"/>
        </w:rPr>
        <w:t xml:space="preserve"> en el nivel de tensión [</w:t>
      </w:r>
      <w:r w:rsidR="00E105FD" w:rsidRPr="0069459C">
        <w:rPr>
          <w:rFonts w:ascii="Arial" w:hAnsi="Arial" w:cs="Arial"/>
          <w:szCs w:val="24"/>
          <w:highlight w:val="yellow"/>
        </w:rPr>
        <w:t>M</w:t>
      </w:r>
      <w:r w:rsidR="006A1B61" w:rsidRPr="0069459C">
        <w:rPr>
          <w:rFonts w:ascii="Arial" w:hAnsi="Arial" w:cs="Arial"/>
          <w:szCs w:val="24"/>
          <w:highlight w:val="yellow"/>
        </w:rPr>
        <w:t>2</w:t>
      </w:r>
      <w:r w:rsidR="006A1B61" w:rsidRPr="0069459C">
        <w:rPr>
          <w:rStyle w:val="Refdenotaalpie"/>
          <w:rFonts w:ascii="Arial" w:hAnsi="Arial" w:cs="Arial"/>
          <w:szCs w:val="24"/>
        </w:rPr>
        <w:footnoteReference w:id="52"/>
      </w:r>
      <w:r w:rsidR="006A1B61" w:rsidRPr="0069459C">
        <w:rPr>
          <w:rFonts w:ascii="Arial" w:hAnsi="Arial" w:cs="Arial"/>
          <w:szCs w:val="24"/>
        </w:rPr>
        <w:t xml:space="preserve">] </w:t>
      </w:r>
      <w:r w:rsidR="001A4EF5" w:rsidRPr="0069459C">
        <w:rPr>
          <w:rFonts w:ascii="Arial" w:hAnsi="Arial" w:cs="Arial"/>
          <w:szCs w:val="24"/>
        </w:rPr>
        <w:t>k</w:t>
      </w:r>
      <w:r w:rsidR="006A1B61" w:rsidRPr="0069459C">
        <w:rPr>
          <w:rFonts w:ascii="Arial" w:hAnsi="Arial" w:cs="Arial"/>
          <w:szCs w:val="24"/>
        </w:rPr>
        <w:t>V, con una capacidad de transporte asignada de [</w:t>
      </w:r>
      <w:r w:rsidR="00E105FD" w:rsidRPr="0069459C">
        <w:rPr>
          <w:rFonts w:ascii="Arial" w:hAnsi="Arial" w:cs="Arial"/>
          <w:szCs w:val="24"/>
          <w:highlight w:val="yellow"/>
        </w:rPr>
        <w:t>N</w:t>
      </w:r>
      <w:r w:rsidR="006A1B61" w:rsidRPr="0069459C">
        <w:rPr>
          <w:rFonts w:ascii="Arial" w:hAnsi="Arial" w:cs="Arial"/>
          <w:szCs w:val="24"/>
          <w:highlight w:val="yellow"/>
        </w:rPr>
        <w:t>2</w:t>
      </w:r>
      <w:r w:rsidR="006A1B61" w:rsidRPr="0069459C">
        <w:rPr>
          <w:rStyle w:val="Refdenotaalpie"/>
          <w:rFonts w:ascii="Arial" w:hAnsi="Arial" w:cs="Arial"/>
          <w:szCs w:val="24"/>
        </w:rPr>
        <w:footnoteReference w:id="53"/>
      </w:r>
      <w:r w:rsidR="006A1B61" w:rsidRPr="0069459C">
        <w:rPr>
          <w:rFonts w:ascii="Arial" w:hAnsi="Arial" w:cs="Arial"/>
          <w:szCs w:val="24"/>
        </w:rPr>
        <w:t>] MW</w:t>
      </w:r>
      <w:r w:rsidR="00E105FD" w:rsidRPr="0069459C">
        <w:rPr>
          <w:rFonts w:ascii="Arial" w:hAnsi="Arial" w:cs="Arial"/>
          <w:szCs w:val="24"/>
        </w:rPr>
        <w:t xml:space="preserve">, subestación de propiedad o administrada por </w:t>
      </w:r>
      <w:r w:rsidR="00F3615B" w:rsidRPr="0069459C">
        <w:rPr>
          <w:rFonts w:ascii="Arial" w:hAnsi="Arial" w:cs="Arial"/>
          <w:szCs w:val="24"/>
        </w:rPr>
        <w:t>[</w:t>
      </w:r>
      <w:r w:rsidR="00777C6B" w:rsidRPr="0069459C">
        <w:rPr>
          <w:rFonts w:ascii="Arial" w:hAnsi="Arial" w:cs="Arial"/>
          <w:szCs w:val="24"/>
          <w:highlight w:val="yellow"/>
        </w:rPr>
        <w:t>S_TN</w:t>
      </w:r>
      <w:r w:rsidR="00F3615B" w:rsidRPr="0069459C">
        <w:rPr>
          <w:rStyle w:val="Refdenotaalpie"/>
          <w:rFonts w:ascii="Arial" w:hAnsi="Arial" w:cs="Arial"/>
          <w:szCs w:val="24"/>
        </w:rPr>
        <w:footnoteReference w:id="54"/>
      </w:r>
      <w:r w:rsidR="00F3615B" w:rsidRPr="0069459C">
        <w:rPr>
          <w:rFonts w:ascii="Arial" w:hAnsi="Arial" w:cs="Arial"/>
          <w:szCs w:val="24"/>
        </w:rPr>
        <w:t>]</w:t>
      </w:r>
      <w:r w:rsidR="00E105FD" w:rsidRPr="0069459C">
        <w:rPr>
          <w:rFonts w:ascii="Arial" w:hAnsi="Arial" w:cs="Arial"/>
          <w:szCs w:val="24"/>
        </w:rPr>
        <w:t xml:space="preserve">. </w:t>
      </w:r>
    </w:p>
    <w:p w14:paraId="79AC89FC" w14:textId="45A64927" w:rsidR="00ED4213" w:rsidRPr="0069459C" w:rsidRDefault="00ED4213" w:rsidP="00CD059A">
      <w:pPr>
        <w:pStyle w:val="Prrafodelista"/>
        <w:numPr>
          <w:ilvl w:val="0"/>
          <w:numId w:val="5"/>
        </w:numPr>
        <w:spacing w:after="0"/>
        <w:ind w:left="284" w:hanging="284"/>
        <w:rPr>
          <w:rFonts w:ascii="Arial" w:hAnsi="Arial" w:cs="Arial"/>
          <w:szCs w:val="24"/>
        </w:rPr>
      </w:pPr>
      <w:r w:rsidRPr="0069459C">
        <w:rPr>
          <w:rFonts w:ascii="Arial" w:hAnsi="Arial" w:cs="Arial"/>
          <w:szCs w:val="24"/>
        </w:rPr>
        <w:t>Q</w:t>
      </w:r>
      <w:r w:rsidR="00BC7E6E" w:rsidRPr="0069459C">
        <w:rPr>
          <w:rFonts w:ascii="Arial" w:hAnsi="Arial" w:cs="Arial"/>
          <w:szCs w:val="24"/>
        </w:rPr>
        <w:t xml:space="preserve">ue </w:t>
      </w:r>
      <w:r w:rsidR="00D942EE" w:rsidRPr="0069459C">
        <w:rPr>
          <w:rFonts w:ascii="Arial" w:hAnsi="Arial" w:cs="Arial"/>
          <w:szCs w:val="24"/>
        </w:rPr>
        <w:t>en</w:t>
      </w:r>
      <w:r w:rsidR="00BC7E6E" w:rsidRPr="0069459C">
        <w:rPr>
          <w:rFonts w:ascii="Arial" w:hAnsi="Arial" w:cs="Arial"/>
          <w:szCs w:val="24"/>
        </w:rPr>
        <w:t xml:space="preserve"> fecha [</w:t>
      </w:r>
      <w:r w:rsidR="00BC7E6E" w:rsidRPr="0069459C">
        <w:rPr>
          <w:rFonts w:ascii="Arial" w:hAnsi="Arial" w:cs="Arial"/>
          <w:szCs w:val="24"/>
          <w:highlight w:val="yellow"/>
        </w:rPr>
        <w:t>P2</w:t>
      </w:r>
      <w:r w:rsidR="00BC7E6E" w:rsidRPr="0069459C">
        <w:rPr>
          <w:rStyle w:val="Refdenotaalpie"/>
          <w:rFonts w:ascii="Arial" w:hAnsi="Arial" w:cs="Arial"/>
          <w:szCs w:val="24"/>
        </w:rPr>
        <w:footnoteReference w:id="55"/>
      </w:r>
      <w:r w:rsidR="00BC7E6E" w:rsidRPr="0069459C">
        <w:rPr>
          <w:rFonts w:ascii="Arial" w:hAnsi="Arial" w:cs="Arial"/>
          <w:szCs w:val="24"/>
        </w:rPr>
        <w:t>]</w:t>
      </w:r>
      <w:r w:rsidR="00D942EE" w:rsidRPr="0069459C">
        <w:rPr>
          <w:rFonts w:ascii="Arial" w:hAnsi="Arial" w:cs="Arial"/>
          <w:szCs w:val="24"/>
        </w:rPr>
        <w:t xml:space="preserve"> el Proyecto realizará las pruebas de integración al STN con una capacidad a conectar de [</w:t>
      </w:r>
      <w:r w:rsidR="00D942EE" w:rsidRPr="0069459C">
        <w:rPr>
          <w:rFonts w:ascii="Arial" w:hAnsi="Arial" w:cs="Arial"/>
          <w:szCs w:val="24"/>
          <w:highlight w:val="yellow"/>
        </w:rPr>
        <w:t>Q2</w:t>
      </w:r>
      <w:r w:rsidR="00D942EE" w:rsidRPr="0069459C">
        <w:rPr>
          <w:rStyle w:val="Refdenotaalpie"/>
          <w:rFonts w:ascii="Arial" w:hAnsi="Arial" w:cs="Arial"/>
          <w:szCs w:val="24"/>
        </w:rPr>
        <w:footnoteReference w:id="56"/>
      </w:r>
      <w:r w:rsidR="00D942EE" w:rsidRPr="0069459C">
        <w:rPr>
          <w:rFonts w:ascii="Arial" w:hAnsi="Arial" w:cs="Arial"/>
          <w:szCs w:val="24"/>
        </w:rPr>
        <w:t>] MW y que la capacidad nominal aprobada por la UPME se realizará de manera definitiva a partir de [</w:t>
      </w:r>
      <w:r w:rsidR="00D942EE" w:rsidRPr="0069459C">
        <w:rPr>
          <w:rFonts w:ascii="Arial" w:hAnsi="Arial" w:cs="Arial"/>
          <w:szCs w:val="24"/>
          <w:highlight w:val="yellow"/>
        </w:rPr>
        <w:t>R2</w:t>
      </w:r>
      <w:r w:rsidR="00D942EE" w:rsidRPr="0069459C">
        <w:rPr>
          <w:rStyle w:val="Refdenotaalpie"/>
          <w:rFonts w:ascii="Arial" w:hAnsi="Arial" w:cs="Arial"/>
          <w:szCs w:val="24"/>
        </w:rPr>
        <w:footnoteReference w:id="57"/>
      </w:r>
      <w:r w:rsidR="00D942EE" w:rsidRPr="0069459C">
        <w:rPr>
          <w:rFonts w:ascii="Arial" w:hAnsi="Arial" w:cs="Arial"/>
          <w:szCs w:val="24"/>
        </w:rPr>
        <w:t>].</w:t>
      </w:r>
    </w:p>
    <w:p w14:paraId="64321718" w14:textId="643DE061" w:rsidR="00ED4213" w:rsidRPr="0069459C" w:rsidRDefault="00E105FD" w:rsidP="00CD059A">
      <w:pPr>
        <w:pStyle w:val="Prrafodelista"/>
        <w:numPr>
          <w:ilvl w:val="0"/>
          <w:numId w:val="5"/>
        </w:numPr>
        <w:spacing w:after="0"/>
        <w:ind w:left="284" w:hanging="284"/>
        <w:rPr>
          <w:rFonts w:ascii="Arial" w:hAnsi="Arial" w:cs="Arial"/>
          <w:szCs w:val="24"/>
        </w:rPr>
      </w:pPr>
      <w:r w:rsidRPr="0069459C">
        <w:rPr>
          <w:rFonts w:ascii="Arial" w:hAnsi="Arial" w:cs="Arial"/>
          <w:szCs w:val="24"/>
        </w:rPr>
        <w:t xml:space="preserve">Que </w:t>
      </w:r>
      <w:r w:rsidR="00417FFD" w:rsidRPr="0069459C">
        <w:rPr>
          <w:rFonts w:ascii="Arial" w:hAnsi="Arial" w:cs="Arial"/>
          <w:szCs w:val="24"/>
        </w:rPr>
        <w:t xml:space="preserve">de acuerdo con </w:t>
      </w:r>
      <w:r w:rsidRPr="0069459C">
        <w:rPr>
          <w:rFonts w:ascii="Arial" w:hAnsi="Arial" w:cs="Arial"/>
          <w:szCs w:val="24"/>
        </w:rPr>
        <w:t xml:space="preserve">el concepto </w:t>
      </w:r>
      <w:r w:rsidR="00417FFD" w:rsidRPr="0069459C">
        <w:rPr>
          <w:rFonts w:ascii="Arial" w:hAnsi="Arial" w:cs="Arial"/>
          <w:szCs w:val="24"/>
        </w:rPr>
        <w:t xml:space="preserve">de </w:t>
      </w:r>
      <w:r w:rsidRPr="0069459C">
        <w:rPr>
          <w:rFonts w:ascii="Arial" w:hAnsi="Arial" w:cs="Arial"/>
          <w:szCs w:val="24"/>
        </w:rPr>
        <w:t>la Conexión emitid</w:t>
      </w:r>
      <w:r w:rsidR="00BC7E6E" w:rsidRPr="0069459C">
        <w:rPr>
          <w:rFonts w:ascii="Arial" w:hAnsi="Arial" w:cs="Arial"/>
          <w:szCs w:val="24"/>
        </w:rPr>
        <w:t>o</w:t>
      </w:r>
      <w:r w:rsidRPr="0069459C">
        <w:rPr>
          <w:rFonts w:ascii="Arial" w:hAnsi="Arial" w:cs="Arial"/>
          <w:szCs w:val="24"/>
        </w:rPr>
        <w:t xml:space="preserve"> por la UPME</w:t>
      </w:r>
      <w:r w:rsidR="00417FFD" w:rsidRPr="0069459C">
        <w:rPr>
          <w:rFonts w:ascii="Arial" w:hAnsi="Arial" w:cs="Arial"/>
          <w:szCs w:val="24"/>
        </w:rPr>
        <w:t>, los terrenos</w:t>
      </w:r>
      <w:r w:rsidRPr="0069459C">
        <w:rPr>
          <w:rFonts w:ascii="Arial" w:hAnsi="Arial" w:cs="Arial"/>
          <w:szCs w:val="24"/>
        </w:rPr>
        <w:t xml:space="preserve"> </w:t>
      </w:r>
      <w:r w:rsidR="00417FFD" w:rsidRPr="0069459C">
        <w:rPr>
          <w:rFonts w:ascii="Arial" w:hAnsi="Arial" w:cs="Arial"/>
          <w:szCs w:val="24"/>
        </w:rPr>
        <w:t>pertenecientes a la Subestación que el Interesado utilizará corresponden a [</w:t>
      </w:r>
      <w:r w:rsidR="00417FFD" w:rsidRPr="0069459C">
        <w:rPr>
          <w:rFonts w:ascii="Arial" w:hAnsi="Arial" w:cs="Arial"/>
          <w:szCs w:val="24"/>
          <w:highlight w:val="yellow"/>
        </w:rPr>
        <w:t>T2</w:t>
      </w:r>
      <w:r w:rsidR="00417FFD" w:rsidRPr="0069459C">
        <w:rPr>
          <w:rStyle w:val="Refdenotaalpie"/>
          <w:rFonts w:ascii="Arial" w:hAnsi="Arial" w:cs="Arial"/>
          <w:szCs w:val="24"/>
        </w:rPr>
        <w:footnoteReference w:id="58"/>
      </w:r>
      <w:r w:rsidR="00417FFD" w:rsidRPr="0069459C">
        <w:rPr>
          <w:rFonts w:ascii="Arial" w:hAnsi="Arial" w:cs="Arial"/>
          <w:szCs w:val="24"/>
        </w:rPr>
        <w:t xml:space="preserve">] </w:t>
      </w:r>
    </w:p>
    <w:p w14:paraId="2D1D17A2" w14:textId="528E8450" w:rsidR="00ED4213" w:rsidRPr="0069459C" w:rsidRDefault="00D942EE" w:rsidP="00CD059A">
      <w:pPr>
        <w:pStyle w:val="Prrafodelista"/>
        <w:numPr>
          <w:ilvl w:val="0"/>
          <w:numId w:val="5"/>
        </w:numPr>
        <w:spacing w:after="0"/>
        <w:ind w:left="284" w:hanging="284"/>
        <w:rPr>
          <w:rFonts w:ascii="Arial" w:hAnsi="Arial" w:cs="Arial"/>
          <w:szCs w:val="24"/>
        </w:rPr>
      </w:pPr>
      <w:r w:rsidRPr="0069459C">
        <w:rPr>
          <w:rFonts w:ascii="Arial" w:hAnsi="Arial" w:cs="Arial"/>
          <w:szCs w:val="24"/>
        </w:rPr>
        <w:t>Que el Contrato de Conexión se liquidará o se terminará cuando se libere la capacidad de transporte asignada, de acuerdo con lo previsto en</w:t>
      </w:r>
      <w:r w:rsidR="00F9546F" w:rsidRPr="0069459C">
        <w:rPr>
          <w:rFonts w:ascii="Arial" w:hAnsi="Arial" w:cs="Arial"/>
          <w:szCs w:val="24"/>
        </w:rPr>
        <w:t xml:space="preserve"> el </w:t>
      </w:r>
      <w:r w:rsidR="00AD734C" w:rsidRPr="0069459C">
        <w:rPr>
          <w:rFonts w:ascii="Arial" w:hAnsi="Arial" w:cs="Arial"/>
          <w:szCs w:val="24"/>
        </w:rPr>
        <w:t>A</w:t>
      </w:r>
      <w:r w:rsidR="00F9546F" w:rsidRPr="0069459C">
        <w:rPr>
          <w:rFonts w:ascii="Arial" w:hAnsi="Arial" w:cs="Arial"/>
          <w:szCs w:val="24"/>
        </w:rPr>
        <w:t xml:space="preserve">rtículo 33 </w:t>
      </w:r>
      <w:r w:rsidR="00AD734C" w:rsidRPr="0069459C">
        <w:rPr>
          <w:rFonts w:ascii="Arial" w:hAnsi="Arial" w:cs="Arial"/>
          <w:szCs w:val="24"/>
        </w:rPr>
        <w:t>d</w:t>
      </w:r>
      <w:r w:rsidR="00F9546F" w:rsidRPr="0069459C">
        <w:rPr>
          <w:rFonts w:ascii="Arial" w:hAnsi="Arial" w:cs="Arial"/>
          <w:szCs w:val="24"/>
        </w:rPr>
        <w:t>e</w:t>
      </w:r>
      <w:r w:rsidRPr="0069459C">
        <w:rPr>
          <w:rFonts w:ascii="Arial" w:hAnsi="Arial" w:cs="Arial"/>
          <w:szCs w:val="24"/>
        </w:rPr>
        <w:t xml:space="preserve"> </w:t>
      </w:r>
      <w:r w:rsidR="00F9546F" w:rsidRPr="0069459C">
        <w:rPr>
          <w:rFonts w:ascii="Arial" w:hAnsi="Arial" w:cs="Arial"/>
          <w:szCs w:val="24"/>
        </w:rPr>
        <w:t>la</w:t>
      </w:r>
      <w:r w:rsidRPr="0069459C">
        <w:rPr>
          <w:rFonts w:ascii="Arial" w:hAnsi="Arial" w:cs="Arial"/>
          <w:szCs w:val="24"/>
        </w:rPr>
        <w:t xml:space="preserve"> </w:t>
      </w:r>
      <w:r w:rsidR="00F9546F" w:rsidRPr="0069459C">
        <w:rPr>
          <w:rFonts w:ascii="Arial" w:hAnsi="Arial" w:cs="Arial"/>
          <w:szCs w:val="24"/>
        </w:rPr>
        <w:t>R</w:t>
      </w:r>
      <w:r w:rsidRPr="0069459C">
        <w:rPr>
          <w:rFonts w:ascii="Arial" w:hAnsi="Arial" w:cs="Arial"/>
          <w:szCs w:val="24"/>
        </w:rPr>
        <w:t>esolución</w:t>
      </w:r>
      <w:r w:rsidR="00F9546F" w:rsidRPr="0069459C">
        <w:rPr>
          <w:rFonts w:ascii="Arial" w:hAnsi="Arial" w:cs="Arial"/>
          <w:szCs w:val="24"/>
        </w:rPr>
        <w:t xml:space="preserve"> </w:t>
      </w:r>
      <w:r w:rsidR="00E507CC" w:rsidRPr="0069459C">
        <w:rPr>
          <w:rFonts w:ascii="Arial" w:hAnsi="Arial" w:cs="Arial"/>
          <w:szCs w:val="24"/>
        </w:rPr>
        <w:t>CREG</w:t>
      </w:r>
      <w:r w:rsidR="00F9546F" w:rsidRPr="0069459C">
        <w:rPr>
          <w:rFonts w:ascii="Arial" w:hAnsi="Arial" w:cs="Arial"/>
          <w:szCs w:val="24"/>
        </w:rPr>
        <w:t xml:space="preserve"> 075/2021</w:t>
      </w:r>
      <w:r w:rsidR="00705135" w:rsidRPr="0069459C">
        <w:rPr>
          <w:rFonts w:ascii="Arial" w:hAnsi="Arial" w:cs="Arial"/>
          <w:szCs w:val="24"/>
        </w:rPr>
        <w:t xml:space="preserve"> o aquella que haga sus veces</w:t>
      </w:r>
      <w:r w:rsidR="00AD734C" w:rsidRPr="0069459C">
        <w:rPr>
          <w:rFonts w:ascii="Arial" w:hAnsi="Arial" w:cs="Arial"/>
          <w:szCs w:val="24"/>
        </w:rPr>
        <w:t>, incluidas sus excepciones.</w:t>
      </w:r>
    </w:p>
    <w:p w14:paraId="60513B60" w14:textId="34D5DBF4" w:rsidR="00ED4213" w:rsidRPr="0069459C" w:rsidRDefault="00CC44BA" w:rsidP="00CD059A">
      <w:pPr>
        <w:pStyle w:val="Prrafodelista"/>
        <w:numPr>
          <w:ilvl w:val="0"/>
          <w:numId w:val="5"/>
        </w:numPr>
        <w:spacing w:after="0"/>
        <w:ind w:left="284" w:hanging="284"/>
        <w:rPr>
          <w:rFonts w:ascii="Arial" w:hAnsi="Arial" w:cs="Arial"/>
          <w:szCs w:val="24"/>
        </w:rPr>
      </w:pPr>
      <w:r w:rsidRPr="0069459C">
        <w:rPr>
          <w:rFonts w:ascii="Arial" w:hAnsi="Arial" w:cs="Arial"/>
          <w:szCs w:val="24"/>
        </w:rPr>
        <w:t xml:space="preserve">Que </w:t>
      </w:r>
      <w:r w:rsidR="00220B1E" w:rsidRPr="0069459C">
        <w:rPr>
          <w:rFonts w:ascii="Arial" w:hAnsi="Arial" w:cs="Arial"/>
          <w:szCs w:val="24"/>
        </w:rPr>
        <w:t>[</w:t>
      </w:r>
      <w:r w:rsidR="00220B1E" w:rsidRPr="0069459C">
        <w:rPr>
          <w:rFonts w:ascii="Arial" w:hAnsi="Arial" w:cs="Arial"/>
          <w:szCs w:val="24"/>
          <w:highlight w:val="yellow"/>
        </w:rPr>
        <w:t>T2</w:t>
      </w:r>
      <w:r w:rsidR="00220B1E" w:rsidRPr="0069459C">
        <w:rPr>
          <w:rStyle w:val="Refdenotaalpie"/>
          <w:rFonts w:ascii="Arial" w:hAnsi="Arial" w:cs="Arial"/>
          <w:szCs w:val="24"/>
        </w:rPr>
        <w:footnoteReference w:id="59"/>
      </w:r>
      <w:r w:rsidR="00220B1E" w:rsidRPr="0069459C">
        <w:rPr>
          <w:rFonts w:ascii="Arial" w:hAnsi="Arial" w:cs="Arial"/>
          <w:szCs w:val="24"/>
        </w:rPr>
        <w:t>]</w:t>
      </w:r>
      <w:r w:rsidRPr="0069459C">
        <w:rPr>
          <w:rFonts w:ascii="Arial" w:hAnsi="Arial" w:cs="Arial"/>
          <w:szCs w:val="24"/>
        </w:rPr>
        <w:t xml:space="preserve"> realizará las obras, suministrará e instalará los bienes y equipos necesarios para la conexión al </w:t>
      </w:r>
      <w:r w:rsidRPr="0069459C">
        <w:rPr>
          <w:rFonts w:ascii="Arial" w:hAnsi="Arial" w:cs="Arial"/>
          <w:szCs w:val="24"/>
          <w:highlight w:val="yellow"/>
        </w:rPr>
        <w:t>STN</w:t>
      </w:r>
      <w:r w:rsidRPr="0069459C">
        <w:rPr>
          <w:rFonts w:ascii="Arial" w:hAnsi="Arial" w:cs="Arial"/>
          <w:szCs w:val="24"/>
        </w:rPr>
        <w:t xml:space="preserve">, en la Subestación </w:t>
      </w:r>
      <w:r w:rsidR="00220B1E" w:rsidRPr="0069459C">
        <w:rPr>
          <w:rFonts w:ascii="Arial" w:hAnsi="Arial" w:cs="Arial"/>
          <w:szCs w:val="24"/>
        </w:rPr>
        <w:t>[</w:t>
      </w:r>
      <w:r w:rsidR="00220B1E" w:rsidRPr="0069459C">
        <w:rPr>
          <w:rFonts w:ascii="Arial" w:hAnsi="Arial" w:cs="Arial"/>
          <w:szCs w:val="24"/>
          <w:highlight w:val="yellow"/>
        </w:rPr>
        <w:t>U2</w:t>
      </w:r>
      <w:r w:rsidR="00220B1E" w:rsidRPr="0069459C">
        <w:rPr>
          <w:rStyle w:val="Refdenotaalpie"/>
          <w:rFonts w:ascii="Arial" w:hAnsi="Arial" w:cs="Arial"/>
          <w:szCs w:val="24"/>
        </w:rPr>
        <w:footnoteReference w:id="60"/>
      </w:r>
      <w:r w:rsidR="00220B1E" w:rsidRPr="0069459C">
        <w:rPr>
          <w:rFonts w:ascii="Arial" w:hAnsi="Arial" w:cs="Arial"/>
          <w:szCs w:val="24"/>
        </w:rPr>
        <w:t>] en el nivel de tensión [</w:t>
      </w:r>
      <w:r w:rsidR="00220B1E" w:rsidRPr="0069459C">
        <w:rPr>
          <w:rFonts w:ascii="Arial" w:hAnsi="Arial" w:cs="Arial"/>
          <w:szCs w:val="24"/>
          <w:highlight w:val="yellow"/>
        </w:rPr>
        <w:t>W2</w:t>
      </w:r>
      <w:r w:rsidR="00220B1E" w:rsidRPr="0069459C">
        <w:rPr>
          <w:rStyle w:val="Refdenotaalpie"/>
          <w:rFonts w:ascii="Arial" w:hAnsi="Arial" w:cs="Arial"/>
          <w:szCs w:val="24"/>
        </w:rPr>
        <w:footnoteReference w:id="61"/>
      </w:r>
      <w:r w:rsidR="00220B1E" w:rsidRPr="0069459C">
        <w:rPr>
          <w:rFonts w:ascii="Arial" w:hAnsi="Arial" w:cs="Arial"/>
          <w:szCs w:val="24"/>
        </w:rPr>
        <w:t xml:space="preserve">] </w:t>
      </w:r>
      <w:r w:rsidRPr="0069459C">
        <w:rPr>
          <w:rFonts w:ascii="Arial" w:hAnsi="Arial" w:cs="Arial"/>
          <w:szCs w:val="24"/>
        </w:rPr>
        <w:t>kV</w:t>
      </w:r>
      <w:r w:rsidR="00220B1E" w:rsidRPr="0069459C">
        <w:rPr>
          <w:rFonts w:ascii="Arial" w:hAnsi="Arial" w:cs="Arial"/>
          <w:szCs w:val="24"/>
        </w:rPr>
        <w:t>, subestación</w:t>
      </w:r>
      <w:r w:rsidRPr="0069459C">
        <w:rPr>
          <w:rFonts w:ascii="Arial" w:hAnsi="Arial" w:cs="Arial"/>
          <w:szCs w:val="24"/>
        </w:rPr>
        <w:t xml:space="preserve"> </w:t>
      </w:r>
      <w:r w:rsidR="00102EFD" w:rsidRPr="0069459C">
        <w:rPr>
          <w:rFonts w:ascii="Arial" w:hAnsi="Arial" w:cs="Arial"/>
          <w:szCs w:val="24"/>
        </w:rPr>
        <w:t xml:space="preserve">representada </w:t>
      </w:r>
      <w:r w:rsidRPr="0069459C">
        <w:rPr>
          <w:rFonts w:ascii="Arial" w:hAnsi="Arial" w:cs="Arial"/>
          <w:szCs w:val="24"/>
        </w:rPr>
        <w:t>por</w:t>
      </w:r>
      <w:r w:rsidR="00220B1E" w:rsidRPr="0069459C">
        <w:rPr>
          <w:rFonts w:ascii="Arial" w:hAnsi="Arial" w:cs="Arial"/>
          <w:szCs w:val="24"/>
        </w:rPr>
        <w:t xml:space="preserve"> [</w:t>
      </w:r>
      <w:r w:rsidR="00220B1E" w:rsidRPr="0069459C">
        <w:rPr>
          <w:rFonts w:ascii="Arial" w:hAnsi="Arial" w:cs="Arial"/>
          <w:szCs w:val="24"/>
          <w:highlight w:val="yellow"/>
        </w:rPr>
        <w:t>X2</w:t>
      </w:r>
      <w:r w:rsidR="00F27A8A" w:rsidRPr="0069459C">
        <w:rPr>
          <w:rStyle w:val="Refdenotaalpie"/>
          <w:rFonts w:ascii="Arial" w:hAnsi="Arial" w:cs="Arial"/>
          <w:szCs w:val="24"/>
        </w:rPr>
        <w:footnoteReference w:id="62"/>
      </w:r>
      <w:r w:rsidR="00220B1E" w:rsidRPr="0069459C">
        <w:rPr>
          <w:rFonts w:ascii="Arial" w:hAnsi="Arial" w:cs="Arial"/>
          <w:szCs w:val="24"/>
        </w:rPr>
        <w:t>]</w:t>
      </w:r>
      <w:r w:rsidRPr="0069459C">
        <w:rPr>
          <w:rFonts w:ascii="Arial" w:hAnsi="Arial" w:cs="Arial"/>
          <w:szCs w:val="24"/>
        </w:rPr>
        <w:t xml:space="preserve">. </w:t>
      </w:r>
    </w:p>
    <w:p w14:paraId="45CA5219" w14:textId="5213E551" w:rsidR="00CC44BA" w:rsidRPr="0069459C" w:rsidRDefault="00CC44BA" w:rsidP="00CD059A">
      <w:pPr>
        <w:pStyle w:val="Prrafodelista"/>
        <w:numPr>
          <w:ilvl w:val="0"/>
          <w:numId w:val="5"/>
        </w:numPr>
        <w:spacing w:after="0"/>
        <w:ind w:left="284" w:hanging="284"/>
        <w:rPr>
          <w:rFonts w:ascii="Arial" w:hAnsi="Arial" w:cs="Arial"/>
          <w:szCs w:val="24"/>
        </w:rPr>
      </w:pPr>
      <w:r w:rsidRPr="0069459C">
        <w:rPr>
          <w:rFonts w:ascii="Arial" w:hAnsi="Arial" w:cs="Arial"/>
          <w:szCs w:val="24"/>
        </w:rPr>
        <w:t xml:space="preserve">Que todas las acciones relacionadas con la operación y el mantenimiento de los activos, bienes y equipos de conexión de este Contrato, se efectuarán de manera tal que se busque siempre minimizar los impactos sobre el medio ambiente, en particular lo referente a la disposición </w:t>
      </w:r>
      <w:r w:rsidR="00E134A0" w:rsidRPr="0069459C">
        <w:rPr>
          <w:rFonts w:ascii="Arial" w:hAnsi="Arial" w:cs="Arial"/>
          <w:szCs w:val="24"/>
        </w:rPr>
        <w:t xml:space="preserve">final </w:t>
      </w:r>
      <w:r w:rsidRPr="0069459C">
        <w:rPr>
          <w:rFonts w:ascii="Arial" w:hAnsi="Arial" w:cs="Arial"/>
          <w:szCs w:val="24"/>
        </w:rPr>
        <w:t>de residuos sólidos y vertimientos a cuerpos de agua, según lo contemplado en el Decreto 1594 de 1984 y la ley 99 de 1993 y sus decretos reglamentarios vigentes y normas que los reemplacen, reformen o adicionen. En consecuencia, Las Partes acuerdan suscribir el presente Contrato de Conexión – Acceso al STN, en adelante “El Contrato”, el cual se regirá por las siguientes cláusulas:</w:t>
      </w:r>
    </w:p>
    <w:p w14:paraId="042FEEFA" w14:textId="77777777" w:rsidR="005A6697" w:rsidRPr="0069459C" w:rsidRDefault="005A6697" w:rsidP="006128CA">
      <w:pPr>
        <w:jc w:val="both"/>
        <w:rPr>
          <w:rFonts w:ascii="Arial" w:hAnsi="Arial" w:cs="Arial"/>
          <w:b/>
          <w:bCs/>
          <w:sz w:val="24"/>
          <w:szCs w:val="24"/>
        </w:rPr>
      </w:pPr>
    </w:p>
    <w:p w14:paraId="11FBDF1F" w14:textId="119B0C34" w:rsidR="006128CA" w:rsidRPr="0069459C" w:rsidRDefault="008B42DF" w:rsidP="006128CA">
      <w:pPr>
        <w:jc w:val="both"/>
        <w:rPr>
          <w:rFonts w:ascii="Arial" w:hAnsi="Arial" w:cs="Arial"/>
          <w:b/>
          <w:bCs/>
          <w:sz w:val="24"/>
          <w:szCs w:val="24"/>
        </w:rPr>
      </w:pPr>
      <w:r w:rsidRPr="0069459C">
        <w:rPr>
          <w:rFonts w:ascii="Arial" w:hAnsi="Arial" w:cs="Arial"/>
          <w:b/>
          <w:bCs/>
          <w:sz w:val="24"/>
          <w:szCs w:val="24"/>
        </w:rPr>
        <w:lastRenderedPageBreak/>
        <w:t>CLÁUSULA PRIMERA – DEFINICIONES:</w:t>
      </w:r>
      <w:r w:rsidRPr="0069459C">
        <w:rPr>
          <w:rFonts w:ascii="Arial" w:hAnsi="Arial" w:cs="Arial"/>
          <w:sz w:val="24"/>
          <w:szCs w:val="24"/>
        </w:rPr>
        <w:t xml:space="preserve"> </w:t>
      </w:r>
      <w:r w:rsidR="006128CA" w:rsidRPr="0069459C">
        <w:rPr>
          <w:rFonts w:ascii="Arial" w:hAnsi="Arial" w:cs="Arial"/>
          <w:sz w:val="24"/>
          <w:szCs w:val="24"/>
        </w:rPr>
        <w:t xml:space="preserve">Las palabras que aparecen en el texto del Contrato tendrán el significado que a continuación se establece, siempre que se utilicen con mayúscula inicial o sostenida. Los términos que no están expresamente definidos en esta Cláusula y que son utilizados en el Contrato, se entenderán según las definiciones dadas en las resoluciones de la Comisión de Regulación de Energía y Gas - </w:t>
      </w:r>
      <w:r w:rsidR="00E507CC" w:rsidRPr="0069459C">
        <w:rPr>
          <w:rFonts w:ascii="Arial" w:hAnsi="Arial" w:cs="Arial"/>
          <w:sz w:val="24"/>
          <w:szCs w:val="24"/>
        </w:rPr>
        <w:t>CREG</w:t>
      </w:r>
      <w:r w:rsidR="006128CA" w:rsidRPr="0069459C">
        <w:rPr>
          <w:rFonts w:ascii="Arial" w:hAnsi="Arial" w:cs="Arial"/>
          <w:sz w:val="24"/>
          <w:szCs w:val="24"/>
        </w:rPr>
        <w:t xml:space="preserve">, en las normas concordantes o en el sentido que les atribuya el lenguaje técnico o en su sentido natural y obvio, según el uso general de los mismos. </w:t>
      </w:r>
    </w:p>
    <w:p w14:paraId="5ADB930B" w14:textId="4B589131" w:rsidR="00270F88" w:rsidRPr="0069459C" w:rsidRDefault="006128CA" w:rsidP="006128CA">
      <w:pPr>
        <w:jc w:val="both"/>
        <w:rPr>
          <w:rFonts w:ascii="Arial" w:hAnsi="Arial" w:cs="Arial"/>
          <w:sz w:val="24"/>
          <w:szCs w:val="24"/>
        </w:rPr>
      </w:pPr>
      <w:r w:rsidRPr="0069459C">
        <w:rPr>
          <w:rFonts w:ascii="Arial" w:hAnsi="Arial" w:cs="Arial"/>
          <w:b/>
          <w:bCs/>
          <w:sz w:val="24"/>
          <w:szCs w:val="24"/>
        </w:rPr>
        <w:t>Activos No Eléctricos</w:t>
      </w:r>
      <w:r w:rsidRPr="0069459C">
        <w:rPr>
          <w:rFonts w:ascii="Arial" w:hAnsi="Arial" w:cs="Arial"/>
          <w:sz w:val="24"/>
          <w:szCs w:val="24"/>
        </w:rPr>
        <w:t>. Son los activos que no hacen parte de la infraestructura de transporte de energía eléctrica, pero son requeridos para cumplir con el objeto social</w:t>
      </w:r>
      <w:r w:rsidR="009862D5" w:rsidRPr="0069459C">
        <w:rPr>
          <w:rFonts w:ascii="Arial" w:hAnsi="Arial" w:cs="Arial"/>
          <w:sz w:val="24"/>
          <w:szCs w:val="24"/>
        </w:rPr>
        <w:t>, en este Contrato entre otros entre otros, los siguientes: edificios, terrenos, vías de acceso</w:t>
      </w:r>
      <w:r w:rsidRPr="0069459C">
        <w:rPr>
          <w:rFonts w:ascii="Arial" w:hAnsi="Arial" w:cs="Arial"/>
          <w:sz w:val="24"/>
          <w:szCs w:val="24"/>
        </w:rPr>
        <w:t xml:space="preserve">. </w:t>
      </w:r>
    </w:p>
    <w:p w14:paraId="2FCF0D5C" w14:textId="3EF54362" w:rsidR="00270F88" w:rsidRPr="0069459C" w:rsidRDefault="006128CA" w:rsidP="006128CA">
      <w:pPr>
        <w:jc w:val="both"/>
        <w:rPr>
          <w:rFonts w:ascii="Arial" w:hAnsi="Arial" w:cs="Arial"/>
          <w:sz w:val="24"/>
          <w:szCs w:val="24"/>
        </w:rPr>
      </w:pPr>
      <w:r w:rsidRPr="0069459C">
        <w:rPr>
          <w:rFonts w:ascii="Arial" w:hAnsi="Arial" w:cs="Arial"/>
          <w:b/>
          <w:bCs/>
          <w:sz w:val="24"/>
          <w:szCs w:val="24"/>
        </w:rPr>
        <w:t>Activos Compartidos</w:t>
      </w:r>
      <w:r w:rsidR="00326E1A" w:rsidRPr="0069459C">
        <w:rPr>
          <w:rFonts w:ascii="Arial" w:hAnsi="Arial" w:cs="Arial"/>
          <w:b/>
          <w:bCs/>
          <w:sz w:val="24"/>
          <w:szCs w:val="24"/>
        </w:rPr>
        <w:t>:</w:t>
      </w:r>
      <w:r w:rsidRPr="0069459C">
        <w:rPr>
          <w:rFonts w:ascii="Arial" w:hAnsi="Arial" w:cs="Arial"/>
          <w:sz w:val="24"/>
          <w:szCs w:val="24"/>
        </w:rPr>
        <w:t xml:space="preserve"> Son los Bienes o Equipos de Conexión que permiten a varios generadores su conexión al SIN en un mismo Punto de Conexión, los cuales son responsabilidad de los generadores participantes en el Acuerdo de Conexión Compartida, conforme lo dispuesto en la Resolución </w:t>
      </w:r>
      <w:r w:rsidR="00E507CC" w:rsidRPr="0069459C">
        <w:rPr>
          <w:rFonts w:ascii="Arial" w:hAnsi="Arial" w:cs="Arial"/>
          <w:sz w:val="24"/>
          <w:szCs w:val="24"/>
        </w:rPr>
        <w:t>CREG</w:t>
      </w:r>
      <w:r w:rsidR="00270F88" w:rsidRPr="0069459C">
        <w:rPr>
          <w:rFonts w:ascii="Arial" w:hAnsi="Arial" w:cs="Arial"/>
          <w:sz w:val="24"/>
          <w:szCs w:val="24"/>
        </w:rPr>
        <w:t xml:space="preserve"> </w:t>
      </w:r>
      <w:r w:rsidRPr="0069459C">
        <w:rPr>
          <w:rFonts w:ascii="Arial" w:hAnsi="Arial" w:cs="Arial"/>
          <w:sz w:val="24"/>
          <w:szCs w:val="24"/>
        </w:rPr>
        <w:t>200 de 2019 o la que haga sus veces</w:t>
      </w:r>
      <w:r w:rsidRPr="0069459C">
        <w:rPr>
          <w:rFonts w:ascii="Arial" w:hAnsi="Arial" w:cs="Arial"/>
          <w:sz w:val="24"/>
          <w:szCs w:val="24"/>
          <w:highlight w:val="yellow"/>
        </w:rPr>
        <w:t>.</w:t>
      </w:r>
      <w:r w:rsidR="00326E1A" w:rsidRPr="0069459C">
        <w:rPr>
          <w:rStyle w:val="Refdenotaalpie"/>
          <w:rFonts w:ascii="Arial" w:hAnsi="Arial" w:cs="Arial"/>
          <w:sz w:val="24"/>
          <w:szCs w:val="24"/>
          <w:highlight w:val="yellow"/>
        </w:rPr>
        <w:footnoteReference w:id="63"/>
      </w:r>
    </w:p>
    <w:p w14:paraId="46EBCB28" w14:textId="056D60E4" w:rsidR="00326E1A" w:rsidRPr="0069459C" w:rsidRDefault="00326E1A" w:rsidP="006128CA">
      <w:pPr>
        <w:jc w:val="both"/>
        <w:rPr>
          <w:rFonts w:ascii="Arial" w:hAnsi="Arial" w:cs="Arial"/>
          <w:sz w:val="24"/>
          <w:szCs w:val="24"/>
        </w:rPr>
      </w:pPr>
      <w:r w:rsidRPr="0069459C">
        <w:rPr>
          <w:rFonts w:ascii="Arial" w:hAnsi="Arial" w:cs="Arial"/>
          <w:b/>
          <w:bCs/>
          <w:sz w:val="24"/>
          <w:szCs w:val="24"/>
        </w:rPr>
        <w:t xml:space="preserve">Activos de Conexión: </w:t>
      </w:r>
      <w:r w:rsidRPr="0069459C">
        <w:rPr>
          <w:rFonts w:ascii="Arial" w:hAnsi="Arial" w:cs="Arial"/>
          <w:sz w:val="24"/>
          <w:szCs w:val="24"/>
        </w:rPr>
        <w:t>Son aquellos activos que se requieren para que un Generador, un Usuario u otro Transmisor, se conecte físicamente al STN</w:t>
      </w:r>
      <w:r w:rsidR="004A2DE5" w:rsidRPr="0069459C">
        <w:rPr>
          <w:rFonts w:ascii="Arial" w:hAnsi="Arial" w:cs="Arial"/>
          <w:sz w:val="24"/>
          <w:szCs w:val="24"/>
        </w:rPr>
        <w:t>,</w:t>
      </w:r>
      <w:r w:rsidRPr="0069459C">
        <w:rPr>
          <w:rFonts w:ascii="Arial" w:hAnsi="Arial" w:cs="Arial"/>
          <w:sz w:val="24"/>
          <w:szCs w:val="24"/>
        </w:rPr>
        <w:t xml:space="preserve"> a un STR, o a un SDL</w:t>
      </w:r>
    </w:p>
    <w:p w14:paraId="4DE6196F" w14:textId="07D3885B" w:rsidR="00270F88" w:rsidRPr="0069459C" w:rsidRDefault="006128CA" w:rsidP="006128CA">
      <w:pPr>
        <w:jc w:val="both"/>
        <w:rPr>
          <w:rFonts w:ascii="Arial" w:hAnsi="Arial" w:cs="Arial"/>
          <w:sz w:val="24"/>
          <w:szCs w:val="24"/>
        </w:rPr>
      </w:pPr>
      <w:r w:rsidRPr="0069459C">
        <w:rPr>
          <w:rFonts w:ascii="Arial" w:hAnsi="Arial" w:cs="Arial"/>
          <w:b/>
          <w:bCs/>
          <w:sz w:val="24"/>
          <w:szCs w:val="24"/>
        </w:rPr>
        <w:t>Acuerdo de Conexión Compartida</w:t>
      </w:r>
      <w:r w:rsidR="00270F88" w:rsidRPr="0069459C">
        <w:rPr>
          <w:rFonts w:ascii="Arial" w:hAnsi="Arial" w:cs="Arial"/>
          <w:b/>
          <w:bCs/>
          <w:sz w:val="24"/>
          <w:szCs w:val="24"/>
        </w:rPr>
        <w:t xml:space="preserve"> </w:t>
      </w:r>
      <w:r w:rsidRPr="0069459C">
        <w:rPr>
          <w:rFonts w:ascii="Arial" w:hAnsi="Arial" w:cs="Arial"/>
          <w:b/>
          <w:bCs/>
          <w:sz w:val="24"/>
          <w:szCs w:val="24"/>
        </w:rPr>
        <w:t>de Generadores (ACCG):</w:t>
      </w:r>
      <w:r w:rsidRPr="0069459C">
        <w:rPr>
          <w:rFonts w:ascii="Arial" w:hAnsi="Arial" w:cs="Arial"/>
          <w:sz w:val="24"/>
          <w:szCs w:val="24"/>
        </w:rPr>
        <w:t xml:space="preserve"> Es el acuerdo o compromiso de utilización compartida de activos de generación para conectar dos o más plantas individuales a un mismo punto de conexión del SIN, el cual debe contener por lo menos los aspectos señalados en la Resolución </w:t>
      </w:r>
      <w:r w:rsidR="00E507CC" w:rsidRPr="0069459C">
        <w:rPr>
          <w:rFonts w:ascii="Arial" w:hAnsi="Arial" w:cs="Arial"/>
          <w:sz w:val="24"/>
          <w:szCs w:val="24"/>
        </w:rPr>
        <w:t>CREG</w:t>
      </w:r>
      <w:r w:rsidRPr="0069459C">
        <w:rPr>
          <w:rFonts w:ascii="Arial" w:hAnsi="Arial" w:cs="Arial"/>
          <w:sz w:val="24"/>
          <w:szCs w:val="24"/>
        </w:rPr>
        <w:t xml:space="preserve"> 200 de 2019 o la que haga sus veces. </w:t>
      </w:r>
      <w:r w:rsidR="00326E1A" w:rsidRPr="0069459C">
        <w:rPr>
          <w:rStyle w:val="Refdenotaalpie"/>
          <w:rFonts w:ascii="Arial" w:hAnsi="Arial" w:cs="Arial"/>
          <w:sz w:val="24"/>
          <w:szCs w:val="24"/>
          <w:highlight w:val="yellow"/>
        </w:rPr>
        <w:footnoteReference w:id="64"/>
      </w:r>
    </w:p>
    <w:p w14:paraId="065C7925" w14:textId="77777777" w:rsidR="00E01F82" w:rsidRPr="0069459C" w:rsidRDefault="00E01F82" w:rsidP="00E01F82">
      <w:pPr>
        <w:jc w:val="both"/>
        <w:rPr>
          <w:rFonts w:ascii="Arial" w:hAnsi="Arial" w:cs="Arial"/>
          <w:sz w:val="24"/>
          <w:szCs w:val="24"/>
        </w:rPr>
      </w:pPr>
      <w:r w:rsidRPr="0069459C">
        <w:rPr>
          <w:rFonts w:ascii="Arial" w:hAnsi="Arial" w:cs="Arial"/>
          <w:b/>
          <w:bCs/>
          <w:sz w:val="24"/>
          <w:szCs w:val="24"/>
        </w:rPr>
        <w:t>Administración Operación y Mantenimiento – AOM</w:t>
      </w:r>
      <w:r w:rsidRPr="0069459C">
        <w:rPr>
          <w:rFonts w:ascii="Arial" w:hAnsi="Arial" w:cs="Arial"/>
          <w:sz w:val="24"/>
          <w:szCs w:val="24"/>
        </w:rPr>
        <w:t>. Actividades de administración, operación y mantenimiento asociadas a los Activos de Conexión de propiedad de [</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65"/>
      </w:r>
      <w:r w:rsidRPr="0069459C">
        <w:rPr>
          <w:rFonts w:ascii="Arial" w:hAnsi="Arial" w:cs="Arial"/>
          <w:sz w:val="24"/>
          <w:szCs w:val="24"/>
        </w:rPr>
        <w:t>] o que requiere [</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66"/>
      </w:r>
      <w:r w:rsidRPr="0069459C">
        <w:rPr>
          <w:rFonts w:ascii="Arial" w:hAnsi="Arial" w:cs="Arial"/>
          <w:sz w:val="24"/>
          <w:szCs w:val="24"/>
        </w:rPr>
        <w:t xml:space="preserve">]. </w:t>
      </w:r>
    </w:p>
    <w:p w14:paraId="16E91B2C" w14:textId="77777777" w:rsidR="00150B53" w:rsidRPr="0069459C" w:rsidRDefault="006128CA" w:rsidP="006128CA">
      <w:pPr>
        <w:jc w:val="both"/>
        <w:rPr>
          <w:rFonts w:ascii="Arial" w:hAnsi="Arial" w:cs="Arial"/>
          <w:sz w:val="24"/>
          <w:szCs w:val="24"/>
        </w:rPr>
      </w:pPr>
      <w:r w:rsidRPr="0069459C">
        <w:rPr>
          <w:rFonts w:ascii="Arial" w:hAnsi="Arial" w:cs="Arial"/>
          <w:b/>
          <w:bCs/>
          <w:sz w:val="24"/>
          <w:szCs w:val="24"/>
        </w:rPr>
        <w:t>Anexos.</w:t>
      </w:r>
      <w:r w:rsidRPr="0069459C">
        <w:rPr>
          <w:rFonts w:ascii="Arial" w:hAnsi="Arial" w:cs="Arial"/>
          <w:sz w:val="24"/>
          <w:szCs w:val="24"/>
        </w:rPr>
        <w:t xml:space="preserve"> Son los anexos que se indican a lo largo del presente Contrato y hacen parte integral del mismo. </w:t>
      </w:r>
    </w:p>
    <w:p w14:paraId="34630896" w14:textId="6696A806" w:rsidR="004F6080" w:rsidRPr="0069459C" w:rsidRDefault="004F6080" w:rsidP="004F6080">
      <w:pPr>
        <w:spacing w:before="240"/>
        <w:jc w:val="both"/>
        <w:rPr>
          <w:rFonts w:ascii="Arial" w:hAnsi="Arial" w:cs="Arial"/>
          <w:sz w:val="24"/>
          <w:szCs w:val="24"/>
        </w:rPr>
      </w:pPr>
      <w:r w:rsidRPr="0069459C">
        <w:rPr>
          <w:rFonts w:ascii="Arial" w:hAnsi="Arial" w:cs="Arial"/>
          <w:b/>
          <w:bCs/>
          <w:sz w:val="24"/>
          <w:szCs w:val="24"/>
        </w:rPr>
        <w:t xml:space="preserve">Asignación de </w:t>
      </w:r>
      <w:r w:rsidR="00F23B2F" w:rsidRPr="0069459C">
        <w:rPr>
          <w:rFonts w:ascii="Arial" w:hAnsi="Arial" w:cs="Arial"/>
          <w:b/>
          <w:bCs/>
          <w:sz w:val="24"/>
          <w:szCs w:val="24"/>
        </w:rPr>
        <w:t xml:space="preserve">Capacidad </w:t>
      </w:r>
      <w:r w:rsidRPr="0069459C">
        <w:rPr>
          <w:rFonts w:ascii="Arial" w:hAnsi="Arial" w:cs="Arial"/>
          <w:b/>
          <w:bCs/>
          <w:sz w:val="24"/>
          <w:szCs w:val="24"/>
        </w:rPr>
        <w:t xml:space="preserve">de </w:t>
      </w:r>
      <w:r w:rsidR="00F23B2F" w:rsidRPr="0069459C">
        <w:rPr>
          <w:rFonts w:ascii="Arial" w:hAnsi="Arial" w:cs="Arial"/>
          <w:b/>
          <w:bCs/>
          <w:sz w:val="24"/>
          <w:szCs w:val="24"/>
        </w:rPr>
        <w:t>Transporte</w:t>
      </w:r>
      <w:r w:rsidRPr="0069459C">
        <w:rPr>
          <w:rFonts w:ascii="Arial" w:hAnsi="Arial" w:cs="Arial"/>
          <w:b/>
          <w:bCs/>
          <w:sz w:val="24"/>
          <w:szCs w:val="24"/>
        </w:rPr>
        <w:t>:</w:t>
      </w:r>
      <w:r w:rsidRPr="0069459C">
        <w:rPr>
          <w:rFonts w:ascii="Arial" w:hAnsi="Arial" w:cs="Arial"/>
          <w:sz w:val="24"/>
          <w:szCs w:val="24"/>
        </w:rPr>
        <w:t xml:space="preserve"> autorización para que un interesado pueda conectar un proyecto al Sistema Interconectado Nacional, SIN, en un punto de conexión determinado, con una capacidad de transporte asignada. En el caso de un generador, en la autorización se precisa el recurso primario a utilizar, y se asigna la máxima potencia activa (kW o MW) a entregar al sistema y, en el caso de un usuario final, la máxima potencia activa (kW o MW) a tomar del sistema. Esta autorización </w:t>
      </w:r>
      <w:r w:rsidRPr="0069459C">
        <w:rPr>
          <w:rFonts w:ascii="Arial" w:hAnsi="Arial" w:cs="Arial"/>
          <w:sz w:val="24"/>
          <w:szCs w:val="24"/>
        </w:rPr>
        <w:lastRenderedPageBreak/>
        <w:t>tendrá plenos efectos a partir del momento de puesta en operación del proyecto y hará parte inherente de él, mientras se encuentre en operación.</w:t>
      </w:r>
    </w:p>
    <w:p w14:paraId="5D3ADB07" w14:textId="77777777" w:rsidR="005F1DA0" w:rsidRPr="0069459C" w:rsidRDefault="005F1DA0" w:rsidP="005F1DA0">
      <w:pPr>
        <w:jc w:val="both"/>
        <w:rPr>
          <w:rFonts w:ascii="Arial" w:hAnsi="Arial" w:cs="Arial"/>
          <w:sz w:val="24"/>
          <w:szCs w:val="24"/>
        </w:rPr>
      </w:pPr>
      <w:r w:rsidRPr="0069459C">
        <w:rPr>
          <w:rFonts w:ascii="Arial" w:hAnsi="Arial" w:cs="Arial"/>
          <w:b/>
          <w:bCs/>
          <w:sz w:val="24"/>
          <w:szCs w:val="24"/>
        </w:rPr>
        <w:t>Autoridades Gubernamentales o Autoridad</w:t>
      </w:r>
      <w:r w:rsidRPr="0069459C">
        <w:rPr>
          <w:rFonts w:ascii="Arial" w:hAnsi="Arial" w:cs="Arial"/>
          <w:sz w:val="24"/>
          <w:szCs w:val="24"/>
        </w:rPr>
        <w:t xml:space="preserve">. Es (i) cualquier autoridad nacional, departamental, distrital, municipal o de otra índole de la República de Colombia, o quienes hagan sus veces, y las demás agencias y autoridades que tengan autoridad para emitir leyes, decretos, resoluciones, ordenanzas o, en general, reglamentaciones de aplicación general y de obligatorio cumplimiento, incluyendo, pero sin limitarse: a la Comisión de Regulación de Energía y Gas (“CREG”), la Unidad de Planeación Minero Energética (“UPME”), la Superintendencia de Servicios Públicos (“SSPD”), el Ministerio de Minas y Energía (“MME”), la Autoridad Nacional de Licencias Ambientales (“ANLA”), la respectiva Corporación Autónoma competente; (ii) cualquier otra entidad pública o privada que tenga autoridad para aplicar o implementar dichas reglamentaciones; o (iii) cualquier autoridad de la rama jurisdiccional de la República de Colombia o quien haga sus veces. </w:t>
      </w:r>
    </w:p>
    <w:p w14:paraId="0DABB481" w14:textId="7B4EAD44" w:rsidR="00150B53" w:rsidRPr="0069459C" w:rsidRDefault="006128CA" w:rsidP="006128CA">
      <w:pPr>
        <w:jc w:val="both"/>
        <w:rPr>
          <w:rFonts w:ascii="Arial" w:hAnsi="Arial" w:cs="Arial"/>
          <w:sz w:val="24"/>
          <w:szCs w:val="24"/>
        </w:rPr>
      </w:pPr>
      <w:r w:rsidRPr="0069459C">
        <w:rPr>
          <w:rFonts w:ascii="Arial" w:hAnsi="Arial" w:cs="Arial"/>
          <w:b/>
          <w:bCs/>
          <w:sz w:val="24"/>
          <w:szCs w:val="24"/>
        </w:rPr>
        <w:t>Bahía:</w:t>
      </w:r>
      <w:r w:rsidRPr="0069459C">
        <w:rPr>
          <w:rFonts w:ascii="Arial" w:hAnsi="Arial" w:cs="Arial"/>
          <w:sz w:val="24"/>
          <w:szCs w:val="24"/>
        </w:rPr>
        <w:t xml:space="preserve"> Conjunto de equipos que se utilizan para conectar una línea de transmisión</w:t>
      </w:r>
      <w:r w:rsidR="00150B53" w:rsidRPr="0069459C">
        <w:rPr>
          <w:rFonts w:ascii="Arial" w:hAnsi="Arial" w:cs="Arial"/>
          <w:sz w:val="24"/>
          <w:szCs w:val="24"/>
        </w:rPr>
        <w:t>,</w:t>
      </w:r>
      <w:r w:rsidRPr="0069459C">
        <w:rPr>
          <w:rFonts w:ascii="Arial" w:hAnsi="Arial" w:cs="Arial"/>
          <w:sz w:val="24"/>
          <w:szCs w:val="24"/>
        </w:rPr>
        <w:t xml:space="preserve"> </w:t>
      </w:r>
      <w:r w:rsidR="00150B53" w:rsidRPr="0069459C">
        <w:rPr>
          <w:rFonts w:ascii="Arial" w:hAnsi="Arial" w:cs="Arial"/>
          <w:sz w:val="24"/>
          <w:szCs w:val="24"/>
        </w:rPr>
        <w:t xml:space="preserve">un equipo de compensación reactiva, </w:t>
      </w:r>
      <w:r w:rsidRPr="0069459C">
        <w:rPr>
          <w:rFonts w:ascii="Arial" w:hAnsi="Arial" w:cs="Arial"/>
          <w:sz w:val="24"/>
          <w:szCs w:val="24"/>
        </w:rPr>
        <w:t>un transformador o un autotransformador</w:t>
      </w:r>
      <w:r w:rsidR="00150B53" w:rsidRPr="0069459C">
        <w:rPr>
          <w:rFonts w:ascii="Arial" w:hAnsi="Arial" w:cs="Arial"/>
          <w:sz w:val="24"/>
          <w:szCs w:val="24"/>
        </w:rPr>
        <w:t xml:space="preserve">, </w:t>
      </w:r>
      <w:r w:rsidRPr="0069459C">
        <w:rPr>
          <w:rFonts w:ascii="Arial" w:hAnsi="Arial" w:cs="Arial"/>
          <w:sz w:val="24"/>
          <w:szCs w:val="24"/>
        </w:rPr>
        <w:t xml:space="preserve">al barraje de una subestación, al igual que los equipos que se utilizan para seccionar o acoplar barrajes, o para transferir la carga de un barraje a otro. </w:t>
      </w:r>
    </w:p>
    <w:p w14:paraId="3F9C77EE" w14:textId="77777777" w:rsidR="00E01F82" w:rsidRPr="0069459C" w:rsidRDefault="00E01F82" w:rsidP="00E01F82">
      <w:pPr>
        <w:jc w:val="both"/>
        <w:rPr>
          <w:rFonts w:ascii="Arial" w:hAnsi="Arial" w:cs="Arial"/>
          <w:sz w:val="24"/>
          <w:szCs w:val="24"/>
        </w:rPr>
      </w:pPr>
      <w:r w:rsidRPr="0069459C">
        <w:rPr>
          <w:rFonts w:ascii="Arial" w:hAnsi="Arial" w:cs="Arial"/>
          <w:b/>
          <w:bCs/>
          <w:sz w:val="24"/>
          <w:szCs w:val="24"/>
        </w:rPr>
        <w:t>Bienes y Equipos de Conexión:</w:t>
      </w:r>
      <w:r w:rsidRPr="0069459C">
        <w:rPr>
          <w:rFonts w:ascii="Arial" w:hAnsi="Arial" w:cs="Arial"/>
          <w:sz w:val="24"/>
          <w:szCs w:val="24"/>
        </w:rPr>
        <w:t xml:space="preserve"> Son los activos a construir y suministrar por [</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67"/>
      </w:r>
      <w:r w:rsidRPr="0069459C">
        <w:rPr>
          <w:rFonts w:ascii="Arial" w:hAnsi="Arial" w:cs="Arial"/>
          <w:sz w:val="24"/>
          <w:szCs w:val="24"/>
        </w:rPr>
        <w:t>] y que serán de su propiedad o que requiere [</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68"/>
      </w:r>
      <w:r w:rsidRPr="0069459C">
        <w:rPr>
          <w:rFonts w:ascii="Arial" w:hAnsi="Arial" w:cs="Arial"/>
          <w:sz w:val="24"/>
          <w:szCs w:val="24"/>
        </w:rPr>
        <w:t xml:space="preserve">], los cuales le permiten la conexión al STR y que estarán instalados en la Subestación. </w:t>
      </w:r>
    </w:p>
    <w:p w14:paraId="69B2C9D7" w14:textId="3DD903F5" w:rsidR="00405E53" w:rsidRPr="0069459C" w:rsidRDefault="00405E53" w:rsidP="00405E53">
      <w:pPr>
        <w:jc w:val="both"/>
        <w:rPr>
          <w:rFonts w:ascii="Arial" w:hAnsi="Arial" w:cs="Arial"/>
          <w:b/>
          <w:sz w:val="24"/>
          <w:szCs w:val="24"/>
        </w:rPr>
      </w:pPr>
      <w:r w:rsidRPr="0069459C">
        <w:rPr>
          <w:rFonts w:ascii="Arial" w:hAnsi="Arial" w:cs="Arial"/>
          <w:b/>
          <w:sz w:val="24"/>
          <w:szCs w:val="24"/>
        </w:rPr>
        <w:t xml:space="preserve">PARÁGRAFO – Bienes y Equipos de Conexión construidos y/o suministrados por un tercero: </w:t>
      </w:r>
      <w:r w:rsidRPr="0069459C">
        <w:rPr>
          <w:rFonts w:ascii="Arial" w:hAnsi="Arial" w:cs="Arial"/>
          <w:sz w:val="24"/>
          <w:szCs w:val="24"/>
        </w:rPr>
        <w:t>[</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69"/>
      </w:r>
      <w:r w:rsidRPr="0069459C">
        <w:rPr>
          <w:rFonts w:ascii="Arial" w:hAnsi="Arial" w:cs="Arial"/>
          <w:sz w:val="24"/>
          <w:szCs w:val="24"/>
        </w:rPr>
        <w:t>] podrá contratar la construcción y/o el suministro de los Bienes y Equipos de Conexión con un tercero. En el caso que el tercero corresponda a [</w:t>
      </w:r>
      <w:r w:rsidRPr="0069459C">
        <w:rPr>
          <w:rFonts w:ascii="Arial" w:hAnsi="Arial" w:cs="Arial"/>
          <w:sz w:val="24"/>
          <w:szCs w:val="24"/>
          <w:highlight w:val="yellow"/>
        </w:rPr>
        <w:t>S_STR</w:t>
      </w:r>
      <w:r w:rsidRPr="0069459C">
        <w:rPr>
          <w:rStyle w:val="Refdenotaalpie"/>
          <w:rFonts w:ascii="Arial" w:hAnsi="Arial" w:cs="Arial"/>
          <w:sz w:val="24"/>
          <w:szCs w:val="24"/>
        </w:rPr>
        <w:footnoteReference w:id="70"/>
      </w:r>
      <w:r w:rsidRPr="0069459C">
        <w:rPr>
          <w:rFonts w:ascii="Arial" w:hAnsi="Arial" w:cs="Arial"/>
          <w:sz w:val="24"/>
          <w:szCs w:val="24"/>
        </w:rPr>
        <w:t>] se deberá estab</w:t>
      </w:r>
      <w:r w:rsidR="00446932" w:rsidRPr="0069459C">
        <w:rPr>
          <w:rFonts w:ascii="Arial" w:hAnsi="Arial" w:cs="Arial"/>
          <w:sz w:val="24"/>
          <w:szCs w:val="24"/>
        </w:rPr>
        <w:t>lecer el acuerdo comercial en una Cláusula Adicional</w:t>
      </w:r>
      <w:r w:rsidRPr="0069459C">
        <w:rPr>
          <w:rFonts w:ascii="Arial" w:hAnsi="Arial" w:cs="Arial"/>
          <w:sz w:val="24"/>
          <w:szCs w:val="24"/>
        </w:rPr>
        <w:t xml:space="preserve"> al presente Contrato de Conexión, en el que se indiquen entre otros: las responsabilidades, acuerdos comerciales, operación. </w:t>
      </w:r>
      <w:r w:rsidRPr="0069459C">
        <w:rPr>
          <w:rStyle w:val="Refdenotaalpie"/>
          <w:rFonts w:ascii="Arial" w:hAnsi="Arial" w:cs="Arial"/>
          <w:b/>
          <w:sz w:val="24"/>
          <w:szCs w:val="24"/>
        </w:rPr>
        <w:footnoteReference w:id="71"/>
      </w:r>
    </w:p>
    <w:p w14:paraId="54483E4A" w14:textId="77777777" w:rsidR="00E01F82" w:rsidRPr="0069459C" w:rsidRDefault="00E01F82" w:rsidP="00E01F82">
      <w:pPr>
        <w:jc w:val="both"/>
        <w:rPr>
          <w:rFonts w:ascii="Arial" w:hAnsi="Arial" w:cs="Arial"/>
          <w:bCs/>
          <w:sz w:val="24"/>
          <w:szCs w:val="24"/>
        </w:rPr>
      </w:pPr>
      <w:r w:rsidRPr="0069459C">
        <w:rPr>
          <w:rFonts w:ascii="Arial" w:hAnsi="Arial" w:cs="Arial"/>
          <w:b/>
          <w:bCs/>
          <w:sz w:val="24"/>
          <w:szCs w:val="24"/>
        </w:rPr>
        <w:t xml:space="preserve">CAC: </w:t>
      </w:r>
      <w:r w:rsidRPr="0069459C">
        <w:rPr>
          <w:rFonts w:ascii="Arial" w:hAnsi="Arial" w:cs="Arial"/>
          <w:bCs/>
          <w:sz w:val="24"/>
          <w:szCs w:val="24"/>
        </w:rPr>
        <w:t xml:space="preserve">Comité Asesor de Comercialización, Organismo creado por la Comisión de Regulación de Energía y Gas, CREG, mediante la Resolución CREG 068 de 1999, para asesorar a la misma en el seguimiento y la revisión de los aspectos comerciales del MEM. </w:t>
      </w:r>
    </w:p>
    <w:p w14:paraId="5A4B209F" w14:textId="3165ECF0" w:rsidR="008979E8" w:rsidRPr="0069459C" w:rsidRDefault="006128CA" w:rsidP="006128CA">
      <w:pPr>
        <w:jc w:val="both"/>
        <w:rPr>
          <w:rFonts w:ascii="Arial" w:hAnsi="Arial" w:cs="Arial"/>
          <w:sz w:val="24"/>
          <w:szCs w:val="24"/>
        </w:rPr>
      </w:pPr>
      <w:r w:rsidRPr="0069459C">
        <w:rPr>
          <w:rFonts w:ascii="Arial" w:hAnsi="Arial" w:cs="Arial"/>
          <w:b/>
          <w:bCs/>
          <w:sz w:val="24"/>
          <w:szCs w:val="24"/>
        </w:rPr>
        <w:t>CSM o CCT:</w:t>
      </w:r>
      <w:r w:rsidRPr="0069459C">
        <w:rPr>
          <w:rFonts w:ascii="Arial" w:hAnsi="Arial" w:cs="Arial"/>
          <w:sz w:val="24"/>
          <w:szCs w:val="24"/>
        </w:rPr>
        <w:t xml:space="preserve"> </w:t>
      </w:r>
      <w:r w:rsidR="00983AC7" w:rsidRPr="0069459C">
        <w:rPr>
          <w:rFonts w:ascii="Arial" w:hAnsi="Arial" w:cs="Arial"/>
          <w:sz w:val="24"/>
          <w:szCs w:val="24"/>
        </w:rPr>
        <w:t xml:space="preserve">Siglas que </w:t>
      </w:r>
      <w:r w:rsidR="008A6BEC" w:rsidRPr="0069459C">
        <w:rPr>
          <w:rFonts w:ascii="Arial" w:hAnsi="Arial" w:cs="Arial"/>
          <w:sz w:val="24"/>
          <w:szCs w:val="24"/>
        </w:rPr>
        <w:t>hace referencia a un sitio físico en donde se realiza el control la supervisión y se realizan las maniobras en activos del STN</w:t>
      </w:r>
      <w:r w:rsidR="00983AC7" w:rsidRPr="0069459C">
        <w:rPr>
          <w:rFonts w:ascii="Arial" w:hAnsi="Arial" w:cs="Arial"/>
          <w:sz w:val="24"/>
          <w:szCs w:val="24"/>
        </w:rPr>
        <w:t>. S</w:t>
      </w:r>
      <w:r w:rsidRPr="0069459C">
        <w:rPr>
          <w:rFonts w:ascii="Arial" w:hAnsi="Arial" w:cs="Arial"/>
          <w:sz w:val="24"/>
          <w:szCs w:val="24"/>
        </w:rPr>
        <w:t xml:space="preserve">e entiende como el </w:t>
      </w:r>
      <w:r w:rsidRPr="0069459C">
        <w:rPr>
          <w:rFonts w:ascii="Arial" w:hAnsi="Arial" w:cs="Arial"/>
          <w:sz w:val="24"/>
          <w:szCs w:val="24"/>
        </w:rPr>
        <w:lastRenderedPageBreak/>
        <w:t>Centro de Supervisión y Maniobras</w:t>
      </w:r>
      <w:r w:rsidR="009A512A" w:rsidRPr="0069459C">
        <w:rPr>
          <w:rFonts w:ascii="Arial" w:hAnsi="Arial" w:cs="Arial"/>
          <w:sz w:val="24"/>
          <w:szCs w:val="24"/>
        </w:rPr>
        <w:t xml:space="preserve"> – CSM</w:t>
      </w:r>
      <w:r w:rsidRPr="0069459C">
        <w:rPr>
          <w:rFonts w:ascii="Arial" w:hAnsi="Arial" w:cs="Arial"/>
          <w:sz w:val="24"/>
          <w:szCs w:val="24"/>
        </w:rPr>
        <w:t xml:space="preserve"> </w:t>
      </w:r>
      <w:r w:rsidR="008979E8" w:rsidRPr="0069459C">
        <w:rPr>
          <w:rFonts w:ascii="Arial" w:hAnsi="Arial" w:cs="Arial"/>
          <w:sz w:val="24"/>
          <w:szCs w:val="24"/>
        </w:rPr>
        <w:t>para algunas empresas o el Centro de Control de Transmisión</w:t>
      </w:r>
      <w:r w:rsidR="009A512A" w:rsidRPr="0069459C">
        <w:rPr>
          <w:rFonts w:ascii="Arial" w:hAnsi="Arial" w:cs="Arial"/>
          <w:sz w:val="24"/>
          <w:szCs w:val="24"/>
        </w:rPr>
        <w:t xml:space="preserve"> – CCT </w:t>
      </w:r>
      <w:r w:rsidR="008979E8" w:rsidRPr="0069459C">
        <w:rPr>
          <w:rFonts w:ascii="Arial" w:hAnsi="Arial" w:cs="Arial"/>
          <w:sz w:val="24"/>
          <w:szCs w:val="24"/>
        </w:rPr>
        <w:t>para otras empresas transportadora</w:t>
      </w:r>
      <w:r w:rsidR="00983AC7" w:rsidRPr="0069459C">
        <w:rPr>
          <w:rFonts w:ascii="Arial" w:hAnsi="Arial" w:cs="Arial"/>
          <w:sz w:val="24"/>
          <w:szCs w:val="24"/>
        </w:rPr>
        <w:t>s</w:t>
      </w:r>
      <w:r w:rsidR="008979E8" w:rsidRPr="0069459C">
        <w:rPr>
          <w:rFonts w:ascii="Arial" w:hAnsi="Arial" w:cs="Arial"/>
          <w:sz w:val="24"/>
          <w:szCs w:val="24"/>
        </w:rPr>
        <w:t>.</w:t>
      </w:r>
    </w:p>
    <w:p w14:paraId="1AB2FD2B" w14:textId="297DE81B" w:rsidR="008979E8" w:rsidRPr="0069459C" w:rsidRDefault="006128CA" w:rsidP="006128CA">
      <w:pPr>
        <w:jc w:val="both"/>
        <w:rPr>
          <w:rFonts w:ascii="Arial" w:hAnsi="Arial" w:cs="Arial"/>
          <w:sz w:val="24"/>
          <w:szCs w:val="24"/>
        </w:rPr>
      </w:pPr>
      <w:r w:rsidRPr="0069459C">
        <w:rPr>
          <w:rFonts w:ascii="Arial" w:hAnsi="Arial" w:cs="Arial"/>
          <w:b/>
          <w:bCs/>
          <w:sz w:val="24"/>
          <w:szCs w:val="24"/>
        </w:rPr>
        <w:t>Centro Nacional de Despacho o CND</w:t>
      </w:r>
      <w:r w:rsidR="008979E8" w:rsidRPr="0069459C">
        <w:rPr>
          <w:rFonts w:ascii="Arial" w:hAnsi="Arial" w:cs="Arial"/>
          <w:sz w:val="24"/>
          <w:szCs w:val="24"/>
        </w:rPr>
        <w:t>:</w:t>
      </w:r>
      <w:r w:rsidRPr="0069459C">
        <w:rPr>
          <w:rFonts w:ascii="Arial" w:hAnsi="Arial" w:cs="Arial"/>
          <w:sz w:val="24"/>
          <w:szCs w:val="24"/>
        </w:rPr>
        <w:t xml:space="preserve"> Entidad encargada de la planeación, supervisión y control de la operación integrada de los recursos de generación, interconexión y transmisión del Sistema Interconectado Nacional </w:t>
      </w:r>
      <w:r w:rsidR="008979E8" w:rsidRPr="0069459C">
        <w:rPr>
          <w:rFonts w:ascii="Arial" w:hAnsi="Arial" w:cs="Arial"/>
          <w:sz w:val="24"/>
          <w:szCs w:val="24"/>
        </w:rPr>
        <w:t xml:space="preserve">– </w:t>
      </w:r>
      <w:r w:rsidRPr="0069459C">
        <w:rPr>
          <w:rFonts w:ascii="Arial" w:hAnsi="Arial" w:cs="Arial"/>
          <w:sz w:val="24"/>
          <w:szCs w:val="24"/>
        </w:rPr>
        <w:t xml:space="preserve">SIN, teniendo como objetivo una operación segura, confiable y económica, con sujeción a la reglamentación vigente y los acuerdos del CNO. </w:t>
      </w:r>
    </w:p>
    <w:p w14:paraId="6F10F3A4" w14:textId="08659979" w:rsidR="001D1B63" w:rsidRPr="0069459C" w:rsidRDefault="006128CA" w:rsidP="006128CA">
      <w:pPr>
        <w:jc w:val="both"/>
        <w:rPr>
          <w:rFonts w:ascii="Arial" w:hAnsi="Arial" w:cs="Arial"/>
          <w:sz w:val="24"/>
          <w:szCs w:val="24"/>
        </w:rPr>
      </w:pPr>
      <w:r w:rsidRPr="0069459C">
        <w:rPr>
          <w:rFonts w:ascii="Arial" w:hAnsi="Arial" w:cs="Arial"/>
          <w:b/>
          <w:bCs/>
          <w:sz w:val="24"/>
          <w:szCs w:val="24"/>
        </w:rPr>
        <w:t>Certificación de la Conexión:</w:t>
      </w:r>
      <w:r w:rsidR="001D1B63" w:rsidRPr="0069459C">
        <w:rPr>
          <w:rFonts w:ascii="Arial" w:hAnsi="Arial" w:cs="Arial"/>
          <w:sz w:val="24"/>
          <w:szCs w:val="24"/>
        </w:rPr>
        <w:t xml:space="preserve"> </w:t>
      </w:r>
      <w:r w:rsidR="00417FFD" w:rsidRPr="0069459C">
        <w:rPr>
          <w:rFonts w:ascii="Arial" w:hAnsi="Arial" w:cs="Arial"/>
          <w:sz w:val="24"/>
          <w:szCs w:val="24"/>
        </w:rPr>
        <w:t>Certificación que expide [</w:t>
      </w:r>
      <w:r w:rsidR="00417FFD" w:rsidRPr="0069459C">
        <w:rPr>
          <w:rFonts w:ascii="Arial" w:hAnsi="Arial" w:cs="Arial"/>
          <w:sz w:val="24"/>
          <w:szCs w:val="24"/>
          <w:highlight w:val="yellow"/>
        </w:rPr>
        <w:t>S_TN</w:t>
      </w:r>
      <w:r w:rsidR="00417FFD" w:rsidRPr="0069459C">
        <w:rPr>
          <w:rStyle w:val="Refdenotaalpie"/>
          <w:rFonts w:ascii="Arial" w:hAnsi="Arial" w:cs="Arial"/>
          <w:sz w:val="24"/>
          <w:szCs w:val="24"/>
        </w:rPr>
        <w:footnoteReference w:id="72"/>
      </w:r>
      <w:r w:rsidR="00417FFD" w:rsidRPr="0069459C">
        <w:rPr>
          <w:rFonts w:ascii="Arial" w:hAnsi="Arial" w:cs="Arial"/>
          <w:sz w:val="24"/>
          <w:szCs w:val="24"/>
        </w:rPr>
        <w:t>] en donde da constancia que [</w:t>
      </w:r>
      <w:r w:rsidR="00417FFD" w:rsidRPr="0069459C">
        <w:rPr>
          <w:rFonts w:ascii="Arial" w:hAnsi="Arial" w:cs="Arial"/>
          <w:sz w:val="24"/>
          <w:szCs w:val="24"/>
          <w:highlight w:val="yellow"/>
        </w:rPr>
        <w:t>S_PROMOTOR</w:t>
      </w:r>
      <w:r w:rsidR="00417FFD" w:rsidRPr="0069459C">
        <w:rPr>
          <w:rStyle w:val="Refdenotaalpie"/>
          <w:rFonts w:ascii="Arial" w:hAnsi="Arial" w:cs="Arial"/>
          <w:sz w:val="24"/>
          <w:szCs w:val="24"/>
        </w:rPr>
        <w:footnoteReference w:id="73"/>
      </w:r>
      <w:r w:rsidR="00417FFD" w:rsidRPr="0069459C">
        <w:rPr>
          <w:rFonts w:ascii="Arial" w:hAnsi="Arial" w:cs="Arial"/>
          <w:sz w:val="24"/>
          <w:szCs w:val="24"/>
        </w:rPr>
        <w:t xml:space="preserve">] ha cumplido </w:t>
      </w:r>
      <w:r w:rsidR="00F625BF" w:rsidRPr="0069459C">
        <w:rPr>
          <w:rFonts w:ascii="Arial" w:hAnsi="Arial" w:cs="Arial"/>
          <w:sz w:val="24"/>
          <w:szCs w:val="24"/>
        </w:rPr>
        <w:t xml:space="preserve"> los requerimientos estipulados en el Código de Redes para la puesta en operación de los activos que hacen parte del Proyecto a cargo de [</w:t>
      </w:r>
      <w:r w:rsidR="00AA4B83" w:rsidRPr="0069459C">
        <w:rPr>
          <w:rFonts w:ascii="Arial" w:hAnsi="Arial" w:cs="Arial"/>
          <w:sz w:val="24"/>
          <w:szCs w:val="24"/>
          <w:highlight w:val="yellow"/>
        </w:rPr>
        <w:t>S_PROMOTOR</w:t>
      </w:r>
      <w:r w:rsidR="00F625BF" w:rsidRPr="0069459C">
        <w:rPr>
          <w:rStyle w:val="Refdenotaalpie"/>
          <w:rFonts w:ascii="Arial" w:hAnsi="Arial" w:cs="Arial"/>
          <w:sz w:val="24"/>
          <w:szCs w:val="24"/>
        </w:rPr>
        <w:footnoteReference w:id="74"/>
      </w:r>
      <w:r w:rsidR="00F625BF" w:rsidRPr="0069459C">
        <w:rPr>
          <w:rFonts w:ascii="Arial" w:hAnsi="Arial" w:cs="Arial"/>
          <w:sz w:val="24"/>
          <w:szCs w:val="24"/>
        </w:rPr>
        <w:t>]</w:t>
      </w:r>
      <w:r w:rsidR="00417FFD" w:rsidRPr="0069459C">
        <w:rPr>
          <w:rFonts w:ascii="Arial" w:hAnsi="Arial" w:cs="Arial"/>
          <w:sz w:val="24"/>
          <w:szCs w:val="24"/>
        </w:rPr>
        <w:t>.</w:t>
      </w:r>
    </w:p>
    <w:p w14:paraId="24201387" w14:textId="723B190B" w:rsidR="00E507CC" w:rsidRPr="0069459C" w:rsidRDefault="00E507CC" w:rsidP="00E507CC">
      <w:pPr>
        <w:spacing w:before="120"/>
        <w:jc w:val="both"/>
        <w:rPr>
          <w:rFonts w:ascii="Arial" w:hAnsi="Arial" w:cs="Arial"/>
          <w:sz w:val="24"/>
          <w:szCs w:val="24"/>
        </w:rPr>
      </w:pPr>
      <w:r w:rsidRPr="0069459C">
        <w:rPr>
          <w:rFonts w:ascii="Arial" w:hAnsi="Arial" w:cs="Arial"/>
          <w:b/>
          <w:bCs/>
          <w:sz w:val="24"/>
          <w:szCs w:val="24"/>
        </w:rPr>
        <w:t>Compensación:</w:t>
      </w:r>
      <w:r w:rsidRPr="0069459C">
        <w:rPr>
          <w:rFonts w:ascii="Arial" w:hAnsi="Arial" w:cs="Arial"/>
          <w:sz w:val="24"/>
          <w:szCs w:val="24"/>
        </w:rPr>
        <w:t xml:space="preserve"> Es el valor en que se reduce el Ingreso Regulado de cada Transmisor Nacional por variaciones que excedan o superen los límites establecidos para las características de calidad a las que está asociado dicho Ingreso.</w:t>
      </w:r>
    </w:p>
    <w:p w14:paraId="30BF5698" w14:textId="42745784" w:rsidR="004F6080" w:rsidRPr="0069459C" w:rsidRDefault="004F6080" w:rsidP="004F6080">
      <w:pPr>
        <w:pStyle w:val="Ttulo1"/>
        <w:keepNext w:val="0"/>
        <w:numPr>
          <w:ilvl w:val="0"/>
          <w:numId w:val="0"/>
        </w:numPr>
        <w:rPr>
          <w:rFonts w:ascii="Arial" w:eastAsiaTheme="minorHAnsi" w:hAnsi="Arial" w:cs="Arial"/>
          <w:b w:val="0"/>
          <w:bCs w:val="0"/>
          <w:lang w:val="es-MX" w:eastAsia="en-US"/>
        </w:rPr>
      </w:pPr>
      <w:r w:rsidRPr="0069459C">
        <w:rPr>
          <w:rFonts w:ascii="Arial" w:eastAsiaTheme="minorHAnsi" w:hAnsi="Arial" w:cs="Arial"/>
          <w:lang w:val="es-MX" w:eastAsia="en-US"/>
        </w:rPr>
        <w:t>Conexión profunda.</w:t>
      </w:r>
      <w:r w:rsidRPr="0069459C">
        <w:rPr>
          <w:rFonts w:ascii="Arial" w:eastAsiaTheme="minorHAnsi" w:hAnsi="Arial" w:cs="Arial"/>
          <w:b w:val="0"/>
          <w:bCs w:val="0"/>
          <w:lang w:val="es-MX" w:eastAsia="en-US"/>
        </w:rPr>
        <w:t xml:space="preserve"> Si en</w:t>
      </w:r>
      <w:r w:rsidR="00417FFD" w:rsidRPr="0069459C">
        <w:rPr>
          <w:rFonts w:ascii="Arial" w:eastAsiaTheme="minorHAnsi" w:hAnsi="Arial" w:cs="Arial"/>
          <w:b w:val="0"/>
          <w:bCs w:val="0"/>
          <w:lang w:val="es-MX" w:eastAsia="en-US"/>
        </w:rPr>
        <w:t xml:space="preserve"> </w:t>
      </w:r>
      <w:r w:rsidRPr="0069459C">
        <w:rPr>
          <w:rFonts w:ascii="Arial" w:eastAsiaTheme="minorHAnsi" w:hAnsi="Arial" w:cs="Arial"/>
          <w:b w:val="0"/>
          <w:bCs w:val="0"/>
          <w:lang w:val="es-MX" w:eastAsia="en-US"/>
        </w:rPr>
        <w:t xml:space="preserve"> un proyecto clase 1 que se va a conectar al STN, el costo para la expansión del sistema requerido por su conexión es superior al beneficio que genera, la UPME podrá condicionar la aprobación de la </w:t>
      </w:r>
      <w:r w:rsidR="00190DE4" w:rsidRPr="0069459C">
        <w:rPr>
          <w:rFonts w:ascii="Arial" w:eastAsiaTheme="minorHAnsi" w:hAnsi="Arial" w:cs="Arial"/>
          <w:b w:val="0"/>
          <w:bCs w:val="0"/>
          <w:lang w:val="es-MX" w:eastAsia="en-US"/>
        </w:rPr>
        <w:t>A</w:t>
      </w:r>
      <w:r w:rsidRPr="0069459C">
        <w:rPr>
          <w:rFonts w:ascii="Arial" w:eastAsiaTheme="minorHAnsi" w:hAnsi="Arial" w:cs="Arial"/>
          <w:b w:val="0"/>
          <w:bCs w:val="0"/>
          <w:lang w:val="es-MX" w:eastAsia="en-US"/>
        </w:rPr>
        <w:t xml:space="preserve">signación de </w:t>
      </w:r>
      <w:r w:rsidR="00190DE4" w:rsidRPr="0069459C">
        <w:rPr>
          <w:rFonts w:ascii="Arial" w:eastAsiaTheme="minorHAnsi" w:hAnsi="Arial" w:cs="Arial"/>
          <w:b w:val="0"/>
          <w:bCs w:val="0"/>
          <w:lang w:val="es-MX" w:eastAsia="en-US"/>
        </w:rPr>
        <w:t>C</w:t>
      </w:r>
      <w:r w:rsidRPr="0069459C">
        <w:rPr>
          <w:rFonts w:ascii="Arial" w:eastAsiaTheme="minorHAnsi" w:hAnsi="Arial" w:cs="Arial"/>
          <w:b w:val="0"/>
          <w:bCs w:val="0"/>
          <w:lang w:val="es-MX" w:eastAsia="en-US"/>
        </w:rPr>
        <w:t xml:space="preserve">apacidad de </w:t>
      </w:r>
      <w:r w:rsidR="00190DE4" w:rsidRPr="0069459C">
        <w:rPr>
          <w:rFonts w:ascii="Arial" w:eastAsiaTheme="minorHAnsi" w:hAnsi="Arial" w:cs="Arial"/>
          <w:b w:val="0"/>
          <w:bCs w:val="0"/>
          <w:lang w:val="es-MX" w:eastAsia="en-US"/>
        </w:rPr>
        <w:t>T</w:t>
      </w:r>
      <w:r w:rsidRPr="0069459C">
        <w:rPr>
          <w:rFonts w:ascii="Arial" w:eastAsiaTheme="minorHAnsi" w:hAnsi="Arial" w:cs="Arial"/>
          <w:b w:val="0"/>
          <w:bCs w:val="0"/>
          <w:lang w:val="es-MX" w:eastAsia="en-US"/>
        </w:rPr>
        <w:t xml:space="preserve">ransporte a que el interesado acepte asumir el porcentaje del costo de los activos de uso requeridos por el proyecto que permite que la relación entre el beneficio y el costo sea igual o mayor a 1,2. </w:t>
      </w:r>
      <w:r w:rsidR="00E035E4" w:rsidRPr="0069459C">
        <w:rPr>
          <w:rStyle w:val="Refdenotaalpie"/>
          <w:rFonts w:ascii="Arial" w:eastAsiaTheme="minorHAnsi" w:hAnsi="Arial" w:cs="Arial"/>
          <w:b w:val="0"/>
          <w:bCs w:val="0"/>
          <w:highlight w:val="yellow"/>
          <w:lang w:val="es-MX" w:eastAsia="en-US"/>
        </w:rPr>
        <w:footnoteReference w:id="75"/>
      </w:r>
    </w:p>
    <w:p w14:paraId="26F41FAE" w14:textId="77777777" w:rsidR="004F6080" w:rsidRPr="0069459C" w:rsidRDefault="004F6080" w:rsidP="006128CA">
      <w:pPr>
        <w:jc w:val="both"/>
        <w:rPr>
          <w:rFonts w:ascii="Arial" w:hAnsi="Arial" w:cs="Arial"/>
          <w:b/>
          <w:bCs/>
          <w:sz w:val="24"/>
          <w:szCs w:val="24"/>
        </w:rPr>
      </w:pPr>
    </w:p>
    <w:p w14:paraId="4B01233B" w14:textId="56694E23" w:rsidR="008979E8" w:rsidRPr="0069459C" w:rsidRDefault="006128CA" w:rsidP="006128CA">
      <w:pPr>
        <w:jc w:val="both"/>
        <w:rPr>
          <w:rFonts w:ascii="Arial" w:hAnsi="Arial" w:cs="Arial"/>
          <w:sz w:val="24"/>
          <w:szCs w:val="24"/>
        </w:rPr>
      </w:pPr>
      <w:r w:rsidRPr="0069459C">
        <w:rPr>
          <w:rFonts w:ascii="Arial" w:hAnsi="Arial" w:cs="Arial"/>
          <w:b/>
          <w:bCs/>
          <w:sz w:val="24"/>
          <w:szCs w:val="24"/>
        </w:rPr>
        <w:t xml:space="preserve">Comisión de Regulación de Energía y GAS o </w:t>
      </w:r>
      <w:r w:rsidR="00E507CC" w:rsidRPr="0069459C">
        <w:rPr>
          <w:rFonts w:ascii="Arial" w:hAnsi="Arial" w:cs="Arial"/>
          <w:b/>
          <w:bCs/>
          <w:sz w:val="24"/>
          <w:szCs w:val="24"/>
        </w:rPr>
        <w:t>CREG</w:t>
      </w:r>
      <w:r w:rsidR="008979E8" w:rsidRPr="0069459C">
        <w:rPr>
          <w:rFonts w:ascii="Arial" w:hAnsi="Arial" w:cs="Arial"/>
          <w:b/>
          <w:bCs/>
          <w:sz w:val="24"/>
          <w:szCs w:val="24"/>
        </w:rPr>
        <w:t>:</w:t>
      </w:r>
      <w:r w:rsidRPr="0069459C">
        <w:rPr>
          <w:rFonts w:ascii="Arial" w:hAnsi="Arial" w:cs="Arial"/>
          <w:sz w:val="24"/>
          <w:szCs w:val="24"/>
        </w:rPr>
        <w:t xml:space="preserve"> Unidad administrativa especial adscrita al Ministerio de Minas y Energía, encargada de la regulación del sector de Energía y Gas. </w:t>
      </w:r>
    </w:p>
    <w:p w14:paraId="6C3B315C" w14:textId="77777777" w:rsidR="008979E8" w:rsidRPr="0069459C" w:rsidRDefault="006128CA" w:rsidP="006128CA">
      <w:pPr>
        <w:jc w:val="both"/>
        <w:rPr>
          <w:rFonts w:ascii="Arial" w:hAnsi="Arial" w:cs="Arial"/>
          <w:sz w:val="24"/>
          <w:szCs w:val="24"/>
        </w:rPr>
      </w:pPr>
      <w:r w:rsidRPr="0069459C">
        <w:rPr>
          <w:rFonts w:ascii="Arial" w:hAnsi="Arial" w:cs="Arial"/>
          <w:b/>
          <w:bCs/>
          <w:sz w:val="24"/>
          <w:szCs w:val="24"/>
        </w:rPr>
        <w:t xml:space="preserve">Consejo Nacional de Operación </w:t>
      </w:r>
      <w:r w:rsidR="008979E8" w:rsidRPr="0069459C">
        <w:rPr>
          <w:rFonts w:ascii="Arial" w:hAnsi="Arial" w:cs="Arial"/>
          <w:b/>
          <w:bCs/>
          <w:sz w:val="24"/>
          <w:szCs w:val="24"/>
        </w:rPr>
        <w:t>–</w:t>
      </w:r>
      <w:r w:rsidRPr="0069459C">
        <w:rPr>
          <w:rFonts w:ascii="Arial" w:hAnsi="Arial" w:cs="Arial"/>
          <w:b/>
          <w:bCs/>
          <w:sz w:val="24"/>
          <w:szCs w:val="24"/>
        </w:rPr>
        <w:t xml:space="preserve"> </w:t>
      </w:r>
      <w:r w:rsidR="008979E8" w:rsidRPr="0069459C">
        <w:rPr>
          <w:rFonts w:ascii="Arial" w:hAnsi="Arial" w:cs="Arial"/>
          <w:b/>
          <w:bCs/>
          <w:sz w:val="24"/>
          <w:szCs w:val="24"/>
        </w:rPr>
        <w:t>CNO:</w:t>
      </w:r>
      <w:r w:rsidRPr="0069459C">
        <w:rPr>
          <w:rFonts w:ascii="Arial" w:hAnsi="Arial" w:cs="Arial"/>
          <w:sz w:val="24"/>
          <w:szCs w:val="24"/>
        </w:rPr>
        <w:t xml:space="preserve"> Es el organismo que tiene como función principal acordar los aspectos técnicos para garantizar que la operación integrada del SIN sea segura, confiable y económica, y ser el órgano ejecutor del reglamento de operación. </w:t>
      </w:r>
    </w:p>
    <w:p w14:paraId="3C013706" w14:textId="77777777" w:rsidR="008979E8" w:rsidRPr="0069459C" w:rsidRDefault="006128CA" w:rsidP="006128CA">
      <w:pPr>
        <w:jc w:val="both"/>
        <w:rPr>
          <w:rFonts w:ascii="Arial" w:hAnsi="Arial" w:cs="Arial"/>
          <w:sz w:val="24"/>
          <w:szCs w:val="24"/>
        </w:rPr>
      </w:pPr>
      <w:r w:rsidRPr="0069459C">
        <w:rPr>
          <w:rFonts w:ascii="Arial" w:hAnsi="Arial" w:cs="Arial"/>
          <w:b/>
          <w:bCs/>
          <w:sz w:val="24"/>
          <w:szCs w:val="24"/>
        </w:rPr>
        <w:t>Consignaciones:</w:t>
      </w:r>
      <w:r w:rsidRPr="0069459C">
        <w:rPr>
          <w:rFonts w:ascii="Arial" w:hAnsi="Arial" w:cs="Arial"/>
          <w:sz w:val="24"/>
          <w:szCs w:val="24"/>
        </w:rPr>
        <w:t xml:space="preserve"> Es el procedimiento mediante el cual un agente Transmisor solicita al CND la intervención de un equipo, de una instalación o de parte de ella, y el CND estudia y aprueba, de acuerdo con la normatividad vigente aplicable. </w:t>
      </w:r>
    </w:p>
    <w:p w14:paraId="01FF4451" w14:textId="77777777" w:rsidR="008979E8" w:rsidRPr="0069459C" w:rsidRDefault="006128CA" w:rsidP="006128CA">
      <w:pPr>
        <w:jc w:val="both"/>
        <w:rPr>
          <w:rFonts w:ascii="Arial" w:hAnsi="Arial" w:cs="Arial"/>
          <w:sz w:val="24"/>
          <w:szCs w:val="24"/>
        </w:rPr>
      </w:pPr>
      <w:r w:rsidRPr="0069459C">
        <w:rPr>
          <w:rFonts w:ascii="Arial" w:hAnsi="Arial" w:cs="Arial"/>
          <w:b/>
          <w:bCs/>
          <w:sz w:val="24"/>
          <w:szCs w:val="24"/>
        </w:rPr>
        <w:t>Consignaciones de Emergencia:</w:t>
      </w:r>
      <w:r w:rsidRPr="0069459C">
        <w:rPr>
          <w:rFonts w:ascii="Arial" w:hAnsi="Arial" w:cs="Arial"/>
          <w:sz w:val="24"/>
          <w:szCs w:val="24"/>
        </w:rPr>
        <w:t xml:space="preserve"> Es el procedimiento mediante el cual se autoriza, previa declaración del agente responsable, la realización inmediata del mantenimiento y/o desconexión de un equipo o activo del STN, de una instalación o parte de ella, cuando su estado ponga en peligro la seguridad de personas, de equipos o de </w:t>
      </w:r>
      <w:r w:rsidRPr="0069459C">
        <w:rPr>
          <w:rFonts w:ascii="Arial" w:hAnsi="Arial" w:cs="Arial"/>
          <w:sz w:val="24"/>
          <w:szCs w:val="24"/>
        </w:rPr>
        <w:lastRenderedPageBreak/>
        <w:t xml:space="preserve">instalaciones, de tal forma que no es posible cumplir con el procedimiento de programación del mantenimiento respectivo. </w:t>
      </w:r>
    </w:p>
    <w:p w14:paraId="038F86F7" w14:textId="77777777" w:rsidR="001520EF" w:rsidRPr="0069459C" w:rsidRDefault="001520EF" w:rsidP="001520EF">
      <w:pPr>
        <w:spacing w:before="240"/>
        <w:jc w:val="both"/>
        <w:rPr>
          <w:rFonts w:ascii="Arial" w:hAnsi="Arial" w:cs="Arial"/>
          <w:sz w:val="24"/>
          <w:szCs w:val="24"/>
        </w:rPr>
      </w:pPr>
      <w:r w:rsidRPr="0069459C">
        <w:rPr>
          <w:rFonts w:ascii="Arial" w:hAnsi="Arial" w:cs="Arial"/>
          <w:b/>
          <w:sz w:val="24"/>
          <w:szCs w:val="24"/>
        </w:rPr>
        <w:t>Curva S:</w:t>
      </w:r>
      <w:r w:rsidRPr="0069459C">
        <w:rPr>
          <w:rFonts w:ascii="Arial" w:hAnsi="Arial" w:cs="Arial"/>
          <w:sz w:val="24"/>
          <w:szCs w:val="24"/>
        </w:rPr>
        <w:t xml:space="preserve"> curva mediante la cual se representa el cronograma y porcentaje estimado de avance de la construcción de un proyecto durante el tiempo previsto para su puesta en operación. </w:t>
      </w:r>
    </w:p>
    <w:p w14:paraId="650C4D4E" w14:textId="77777777" w:rsidR="00C02502" w:rsidRPr="0069459C" w:rsidRDefault="006128CA" w:rsidP="006128CA">
      <w:pPr>
        <w:jc w:val="both"/>
        <w:rPr>
          <w:rFonts w:ascii="Arial" w:hAnsi="Arial" w:cs="Arial"/>
          <w:sz w:val="24"/>
          <w:szCs w:val="24"/>
        </w:rPr>
      </w:pPr>
      <w:r w:rsidRPr="0069459C">
        <w:rPr>
          <w:rFonts w:ascii="Arial" w:hAnsi="Arial" w:cs="Arial"/>
          <w:b/>
          <w:bCs/>
          <w:sz w:val="24"/>
          <w:szCs w:val="24"/>
        </w:rPr>
        <w:t>Disponibilidad</w:t>
      </w:r>
      <w:r w:rsidR="008979E8" w:rsidRPr="0069459C">
        <w:rPr>
          <w:rFonts w:ascii="Arial" w:hAnsi="Arial" w:cs="Arial"/>
          <w:b/>
          <w:bCs/>
          <w:sz w:val="24"/>
          <w:szCs w:val="24"/>
        </w:rPr>
        <w:t>:</w:t>
      </w:r>
      <w:r w:rsidRPr="0069459C">
        <w:rPr>
          <w:rFonts w:ascii="Arial" w:hAnsi="Arial" w:cs="Arial"/>
          <w:sz w:val="24"/>
          <w:szCs w:val="24"/>
        </w:rPr>
        <w:t xml:space="preserve"> </w:t>
      </w:r>
      <w:r w:rsidR="00C02502" w:rsidRPr="0069459C">
        <w:rPr>
          <w:rFonts w:ascii="Arial" w:hAnsi="Arial" w:cs="Arial"/>
          <w:sz w:val="24"/>
          <w:szCs w:val="24"/>
        </w:rPr>
        <w:t>Se define como el tiempo total sobre un período dado, durante el cual un Activo de Uso del STN estuvo en servicio, o disponible para el servicio. La Disponibilidad siempre estará asociada con la Capacidad Nominal del Activo, en condiciones normales de operación.</w:t>
      </w:r>
    </w:p>
    <w:p w14:paraId="43A9D209" w14:textId="17FAF000" w:rsidR="00C02502" w:rsidRPr="0069459C" w:rsidRDefault="006128CA" w:rsidP="006128CA">
      <w:pPr>
        <w:jc w:val="both"/>
        <w:rPr>
          <w:rFonts w:ascii="Arial" w:hAnsi="Arial" w:cs="Arial"/>
          <w:sz w:val="24"/>
          <w:szCs w:val="24"/>
        </w:rPr>
      </w:pPr>
      <w:r w:rsidRPr="0069459C">
        <w:rPr>
          <w:rFonts w:ascii="Arial" w:hAnsi="Arial" w:cs="Arial"/>
          <w:b/>
          <w:bCs/>
          <w:sz w:val="24"/>
          <w:szCs w:val="24"/>
        </w:rPr>
        <w:t>Energía No Suministrada (ENS)</w:t>
      </w:r>
      <w:r w:rsidR="00C02502" w:rsidRPr="0069459C">
        <w:rPr>
          <w:rFonts w:ascii="Arial" w:hAnsi="Arial" w:cs="Arial"/>
          <w:b/>
          <w:bCs/>
          <w:sz w:val="24"/>
          <w:szCs w:val="24"/>
        </w:rPr>
        <w:t xml:space="preserve">: </w:t>
      </w:r>
      <w:r w:rsidR="00C02502" w:rsidRPr="0069459C">
        <w:rPr>
          <w:rFonts w:ascii="Arial" w:hAnsi="Arial" w:cs="Arial"/>
          <w:sz w:val="24"/>
          <w:szCs w:val="24"/>
        </w:rPr>
        <w:t>Diferencia entre la cantidad de energía de la predicción horaria de demanda para el Despacho Económico que estima el CND y la cantidad de energía suministrada.</w:t>
      </w:r>
    </w:p>
    <w:p w14:paraId="0E22F3E6" w14:textId="42CA564E" w:rsidR="00C02502" w:rsidRPr="0069459C" w:rsidRDefault="006128CA" w:rsidP="00C02502">
      <w:pPr>
        <w:jc w:val="both"/>
        <w:rPr>
          <w:rFonts w:ascii="Arial" w:hAnsi="Arial" w:cs="Arial"/>
          <w:sz w:val="24"/>
          <w:szCs w:val="24"/>
        </w:rPr>
      </w:pPr>
      <w:r w:rsidRPr="0069459C">
        <w:rPr>
          <w:rFonts w:ascii="Arial" w:hAnsi="Arial" w:cs="Arial"/>
          <w:b/>
          <w:bCs/>
          <w:sz w:val="24"/>
          <w:szCs w:val="24"/>
        </w:rPr>
        <w:t>Falla Permanente</w:t>
      </w:r>
      <w:r w:rsidR="00C02502" w:rsidRPr="0069459C">
        <w:rPr>
          <w:rFonts w:ascii="Arial" w:hAnsi="Arial" w:cs="Arial"/>
          <w:b/>
          <w:bCs/>
          <w:sz w:val="24"/>
          <w:szCs w:val="24"/>
        </w:rPr>
        <w:t xml:space="preserve"> o de larga duración</w:t>
      </w:r>
      <w:r w:rsidR="00494DA8" w:rsidRPr="0069459C">
        <w:rPr>
          <w:rFonts w:ascii="Arial" w:hAnsi="Arial" w:cs="Arial"/>
          <w:b/>
          <w:bCs/>
          <w:sz w:val="24"/>
          <w:szCs w:val="24"/>
        </w:rPr>
        <w:t>:</w:t>
      </w:r>
      <w:r w:rsidR="00494DA8" w:rsidRPr="0069459C">
        <w:rPr>
          <w:rFonts w:ascii="Arial" w:hAnsi="Arial" w:cs="Arial"/>
          <w:sz w:val="24"/>
          <w:szCs w:val="24"/>
        </w:rPr>
        <w:t xml:space="preserve"> T</w:t>
      </w:r>
      <w:r w:rsidR="00C02502" w:rsidRPr="0069459C">
        <w:rPr>
          <w:rFonts w:ascii="Arial" w:hAnsi="Arial" w:cs="Arial"/>
          <w:sz w:val="24"/>
          <w:szCs w:val="24"/>
        </w:rPr>
        <w:t>odos aquellos eventos en los que el equipo desconectado presenta una falla</w:t>
      </w:r>
      <w:r w:rsidR="00494DA8" w:rsidRPr="0069459C">
        <w:rPr>
          <w:rFonts w:ascii="Arial" w:hAnsi="Arial" w:cs="Arial"/>
          <w:sz w:val="24"/>
          <w:szCs w:val="24"/>
        </w:rPr>
        <w:t xml:space="preserve"> </w:t>
      </w:r>
      <w:r w:rsidR="00C02502" w:rsidRPr="0069459C">
        <w:rPr>
          <w:rFonts w:ascii="Arial" w:hAnsi="Arial" w:cs="Arial"/>
          <w:sz w:val="24"/>
          <w:szCs w:val="24"/>
        </w:rPr>
        <w:t>estructural que le impide cumplir su función hasta tanto la misma sea reparada,</w:t>
      </w:r>
      <w:r w:rsidR="00494DA8" w:rsidRPr="0069459C">
        <w:rPr>
          <w:rFonts w:ascii="Arial" w:hAnsi="Arial" w:cs="Arial"/>
          <w:sz w:val="24"/>
          <w:szCs w:val="24"/>
        </w:rPr>
        <w:t xml:space="preserve"> </w:t>
      </w:r>
      <w:r w:rsidR="00C02502" w:rsidRPr="0069459C">
        <w:rPr>
          <w:rFonts w:ascii="Arial" w:hAnsi="Arial" w:cs="Arial"/>
          <w:sz w:val="24"/>
          <w:szCs w:val="24"/>
        </w:rPr>
        <w:t>exigiendo por lo tanto la permanencia del equipo fuera de servicio hasta que se completen las reparaciones</w:t>
      </w:r>
      <w:r w:rsidR="00494DA8" w:rsidRPr="0069459C">
        <w:rPr>
          <w:rFonts w:ascii="Arial" w:hAnsi="Arial" w:cs="Arial"/>
          <w:sz w:val="24"/>
          <w:szCs w:val="24"/>
        </w:rPr>
        <w:t xml:space="preserve"> necesarias.</w:t>
      </w:r>
    </w:p>
    <w:p w14:paraId="5199A2E6" w14:textId="3CBD70A7" w:rsidR="00494DA8" w:rsidRPr="0069459C" w:rsidRDefault="006128CA" w:rsidP="00F603FF">
      <w:pPr>
        <w:jc w:val="both"/>
        <w:rPr>
          <w:rFonts w:ascii="Arial" w:hAnsi="Arial" w:cs="Arial"/>
          <w:sz w:val="24"/>
          <w:szCs w:val="24"/>
        </w:rPr>
      </w:pPr>
      <w:r w:rsidRPr="0069459C">
        <w:rPr>
          <w:rFonts w:ascii="Arial" w:hAnsi="Arial" w:cs="Arial"/>
          <w:b/>
          <w:bCs/>
          <w:sz w:val="24"/>
          <w:szCs w:val="24"/>
        </w:rPr>
        <w:t xml:space="preserve">Fecha de </w:t>
      </w:r>
      <w:r w:rsidR="00B31A6D" w:rsidRPr="0069459C">
        <w:rPr>
          <w:rFonts w:ascii="Arial" w:hAnsi="Arial" w:cs="Arial"/>
          <w:b/>
          <w:bCs/>
          <w:sz w:val="24"/>
          <w:szCs w:val="24"/>
        </w:rPr>
        <w:t xml:space="preserve">Puesta </w:t>
      </w:r>
      <w:r w:rsidRPr="0069459C">
        <w:rPr>
          <w:rFonts w:ascii="Arial" w:hAnsi="Arial" w:cs="Arial"/>
          <w:b/>
          <w:bCs/>
          <w:sz w:val="24"/>
          <w:szCs w:val="24"/>
        </w:rPr>
        <w:t>en Operación del Proyecto de Conexión:</w:t>
      </w:r>
      <w:r w:rsidRPr="0069459C">
        <w:rPr>
          <w:rFonts w:ascii="Arial" w:hAnsi="Arial" w:cs="Arial"/>
          <w:sz w:val="24"/>
          <w:szCs w:val="24"/>
        </w:rPr>
        <w:t xml:space="preserve"> </w:t>
      </w:r>
      <w:r w:rsidR="00F603FF" w:rsidRPr="0069459C">
        <w:rPr>
          <w:rFonts w:ascii="Arial" w:hAnsi="Arial" w:cs="Arial"/>
          <w:sz w:val="24"/>
          <w:szCs w:val="24"/>
        </w:rPr>
        <w:t>La fecha de puesta en operación, FPO, de un proyecto clase 1 será la definida por la UPME a [</w:t>
      </w:r>
      <w:r w:rsidR="00AA4B83" w:rsidRPr="0069459C">
        <w:rPr>
          <w:rFonts w:ascii="Arial" w:hAnsi="Arial" w:cs="Arial"/>
          <w:sz w:val="24"/>
          <w:szCs w:val="24"/>
          <w:highlight w:val="yellow"/>
        </w:rPr>
        <w:t>S_PROMOTOR</w:t>
      </w:r>
      <w:r w:rsidR="00F603FF" w:rsidRPr="0069459C">
        <w:rPr>
          <w:rStyle w:val="Refdenotaalpie"/>
          <w:rFonts w:ascii="Arial" w:hAnsi="Arial" w:cs="Arial"/>
          <w:sz w:val="24"/>
          <w:szCs w:val="24"/>
        </w:rPr>
        <w:footnoteReference w:id="76"/>
      </w:r>
      <w:r w:rsidR="00F603FF" w:rsidRPr="0069459C">
        <w:rPr>
          <w:rFonts w:ascii="Arial" w:hAnsi="Arial" w:cs="Arial"/>
          <w:sz w:val="24"/>
          <w:szCs w:val="24"/>
        </w:rPr>
        <w:t>] en el concepto de conexión, considerando la solicitud del interesado, la planeación del sistema y los análisis realizados para la asignación de la capacidad.</w:t>
      </w:r>
      <w:r w:rsidRPr="0069459C">
        <w:rPr>
          <w:rFonts w:ascii="Arial" w:hAnsi="Arial" w:cs="Arial"/>
          <w:sz w:val="24"/>
          <w:szCs w:val="24"/>
        </w:rPr>
        <w:t xml:space="preserve"> </w:t>
      </w:r>
    </w:p>
    <w:p w14:paraId="4FE0243D" w14:textId="6B469B36" w:rsidR="00BD7FD9" w:rsidRPr="0069459C" w:rsidRDefault="006128CA" w:rsidP="006128CA">
      <w:pPr>
        <w:jc w:val="both"/>
        <w:rPr>
          <w:rFonts w:ascii="Arial" w:hAnsi="Arial" w:cs="Arial"/>
          <w:sz w:val="24"/>
          <w:szCs w:val="24"/>
        </w:rPr>
      </w:pPr>
      <w:r w:rsidRPr="0069459C">
        <w:rPr>
          <w:rFonts w:ascii="Arial" w:hAnsi="Arial" w:cs="Arial"/>
          <w:b/>
          <w:bCs/>
          <w:sz w:val="24"/>
          <w:szCs w:val="24"/>
        </w:rPr>
        <w:t>Frontera Compartida:</w:t>
      </w:r>
      <w:r w:rsidRPr="0069459C">
        <w:rPr>
          <w:rFonts w:ascii="Arial" w:hAnsi="Arial" w:cs="Arial"/>
          <w:sz w:val="24"/>
          <w:szCs w:val="24"/>
        </w:rPr>
        <w:t xml:space="preserve"> Una o varias fronteras comerciales de generación instaladas en el punto de conexión al SIN, donde se tendrá la medida de la transferencia de energía de las plantas que hacen parte del </w:t>
      </w:r>
      <w:r w:rsidR="004B0D06" w:rsidRPr="0069459C">
        <w:rPr>
          <w:rFonts w:ascii="Arial" w:hAnsi="Arial" w:cs="Arial"/>
          <w:sz w:val="24"/>
          <w:szCs w:val="24"/>
        </w:rPr>
        <w:t>A</w:t>
      </w:r>
      <w:r w:rsidRPr="0069459C">
        <w:rPr>
          <w:rFonts w:ascii="Arial" w:hAnsi="Arial" w:cs="Arial"/>
          <w:sz w:val="24"/>
          <w:szCs w:val="24"/>
        </w:rPr>
        <w:t xml:space="preserve">cuerdo de </w:t>
      </w:r>
      <w:r w:rsidR="004B0D06" w:rsidRPr="0069459C">
        <w:rPr>
          <w:rFonts w:ascii="Arial" w:hAnsi="Arial" w:cs="Arial"/>
          <w:sz w:val="24"/>
          <w:szCs w:val="24"/>
        </w:rPr>
        <w:t>C</w:t>
      </w:r>
      <w:r w:rsidRPr="0069459C">
        <w:rPr>
          <w:rFonts w:ascii="Arial" w:hAnsi="Arial" w:cs="Arial"/>
          <w:sz w:val="24"/>
          <w:szCs w:val="24"/>
        </w:rPr>
        <w:t xml:space="preserve">onexión </w:t>
      </w:r>
      <w:r w:rsidR="004B0D06" w:rsidRPr="0069459C">
        <w:rPr>
          <w:rFonts w:ascii="Arial" w:hAnsi="Arial" w:cs="Arial"/>
          <w:sz w:val="24"/>
          <w:szCs w:val="24"/>
        </w:rPr>
        <w:t>C</w:t>
      </w:r>
      <w:r w:rsidRPr="0069459C">
        <w:rPr>
          <w:rFonts w:ascii="Arial" w:hAnsi="Arial" w:cs="Arial"/>
          <w:sz w:val="24"/>
          <w:szCs w:val="24"/>
        </w:rPr>
        <w:t xml:space="preserve">ompartida, según lo señalado en la Resolución </w:t>
      </w:r>
      <w:r w:rsidR="00E507CC" w:rsidRPr="0069459C">
        <w:rPr>
          <w:rFonts w:ascii="Arial" w:hAnsi="Arial" w:cs="Arial"/>
          <w:sz w:val="24"/>
          <w:szCs w:val="24"/>
        </w:rPr>
        <w:t>CREG</w:t>
      </w:r>
      <w:r w:rsidRPr="0069459C">
        <w:rPr>
          <w:rFonts w:ascii="Arial" w:hAnsi="Arial" w:cs="Arial"/>
          <w:sz w:val="24"/>
          <w:szCs w:val="24"/>
        </w:rPr>
        <w:t xml:space="preserve"> 200 de 2019 o la norma que haga sus veces.</w:t>
      </w:r>
      <w:r w:rsidR="00E93C87" w:rsidRPr="0069459C">
        <w:rPr>
          <w:rFonts w:ascii="Arial" w:hAnsi="Arial" w:cs="Arial"/>
          <w:sz w:val="16"/>
          <w:szCs w:val="16"/>
          <w:highlight w:val="yellow"/>
        </w:rPr>
        <w:footnoteReference w:id="77"/>
      </w:r>
    </w:p>
    <w:p w14:paraId="35C2FA82" w14:textId="422F62D5" w:rsidR="00BD7FD9" w:rsidRPr="0069459C" w:rsidRDefault="006128CA" w:rsidP="006128CA">
      <w:pPr>
        <w:jc w:val="both"/>
        <w:rPr>
          <w:rFonts w:ascii="Arial" w:hAnsi="Arial" w:cs="Arial"/>
          <w:sz w:val="24"/>
          <w:szCs w:val="24"/>
        </w:rPr>
      </w:pPr>
      <w:r w:rsidRPr="0069459C">
        <w:rPr>
          <w:rFonts w:ascii="Arial" w:hAnsi="Arial" w:cs="Arial"/>
          <w:b/>
          <w:bCs/>
          <w:sz w:val="24"/>
          <w:szCs w:val="24"/>
        </w:rPr>
        <w:t>Información</w:t>
      </w:r>
      <w:r w:rsidR="00BD7FD9" w:rsidRPr="0069459C">
        <w:rPr>
          <w:rFonts w:ascii="Arial" w:hAnsi="Arial" w:cs="Arial"/>
          <w:b/>
          <w:bCs/>
          <w:sz w:val="24"/>
          <w:szCs w:val="24"/>
        </w:rPr>
        <w:t>:</w:t>
      </w:r>
      <w:r w:rsidRPr="0069459C">
        <w:rPr>
          <w:rFonts w:ascii="Arial" w:hAnsi="Arial" w:cs="Arial"/>
          <w:sz w:val="24"/>
          <w:szCs w:val="24"/>
        </w:rPr>
        <w:t xml:space="preserve"> Documentos o datos transmitidos por cualquier medio hábil, acerca del presente Contrato por cualquiera de Las Partes. </w:t>
      </w:r>
    </w:p>
    <w:p w14:paraId="02FCCD12" w14:textId="4A978B43" w:rsidR="00FB482C" w:rsidRPr="0069459C" w:rsidRDefault="00405E53" w:rsidP="006128CA">
      <w:pPr>
        <w:jc w:val="both"/>
        <w:rPr>
          <w:rFonts w:ascii="Arial" w:hAnsi="Arial" w:cs="Arial"/>
          <w:b/>
          <w:bCs/>
          <w:sz w:val="24"/>
          <w:szCs w:val="24"/>
        </w:rPr>
      </w:pPr>
      <w:r w:rsidRPr="0069459C">
        <w:rPr>
          <w:rFonts w:ascii="Arial" w:hAnsi="Arial" w:cs="Arial"/>
          <w:b/>
          <w:bCs/>
          <w:sz w:val="24"/>
          <w:szCs w:val="24"/>
        </w:rPr>
        <w:t>Interesado</w:t>
      </w:r>
      <w:r w:rsidRPr="0069459C">
        <w:rPr>
          <w:rFonts w:ascii="Arial" w:hAnsi="Arial" w:cs="Arial"/>
          <w:bCs/>
          <w:sz w:val="24"/>
          <w:szCs w:val="24"/>
        </w:rPr>
        <w:t>: responsable de un proyecto, clase 1, que va a conectarse al SIN. El interesado adquiere responsabilidades desde la etapa de inscripción para tramitar la solicitud de asignación de capacidad de transporte hasta la fecha de puesta en operación comercial, FPO, de ese proyecto, incluyendo el seguimiento y la construcción del mismo.</w:t>
      </w:r>
      <w:r w:rsidRPr="0069459C">
        <w:rPr>
          <w:rFonts w:ascii="Arial" w:hAnsi="Arial" w:cs="Arial"/>
          <w:b/>
          <w:bCs/>
          <w:sz w:val="24"/>
          <w:szCs w:val="24"/>
        </w:rPr>
        <w:t xml:space="preserve"> </w:t>
      </w:r>
    </w:p>
    <w:p w14:paraId="7267B996" w14:textId="77777777" w:rsidR="00BD7FD9" w:rsidRPr="0069459C" w:rsidRDefault="006128CA" w:rsidP="006128CA">
      <w:pPr>
        <w:jc w:val="both"/>
        <w:rPr>
          <w:rFonts w:ascii="Arial" w:hAnsi="Arial" w:cs="Arial"/>
          <w:sz w:val="24"/>
          <w:szCs w:val="24"/>
        </w:rPr>
      </w:pPr>
      <w:r w:rsidRPr="0069459C">
        <w:rPr>
          <w:rFonts w:ascii="Arial" w:hAnsi="Arial" w:cs="Arial"/>
          <w:b/>
          <w:bCs/>
          <w:sz w:val="24"/>
          <w:szCs w:val="24"/>
        </w:rPr>
        <w:t>LAC:</w:t>
      </w:r>
      <w:r w:rsidRPr="0069459C">
        <w:rPr>
          <w:rFonts w:ascii="Arial" w:hAnsi="Arial" w:cs="Arial"/>
          <w:sz w:val="24"/>
          <w:szCs w:val="24"/>
        </w:rPr>
        <w:t xml:space="preserve"> Entidad encargada de la Liquidación y Administración de Cuentas por los cargos de uso de las redes del Sistema Interconectado Nacional que le sean asignadas, y de </w:t>
      </w:r>
      <w:r w:rsidRPr="0069459C">
        <w:rPr>
          <w:rFonts w:ascii="Arial" w:hAnsi="Arial" w:cs="Arial"/>
          <w:sz w:val="24"/>
          <w:szCs w:val="24"/>
        </w:rPr>
        <w:lastRenderedPageBreak/>
        <w:t xml:space="preserve">calcular el ingreso regulado a los transportadores y de administrar las disposiciones contenidas en la regulación vigente. </w:t>
      </w:r>
    </w:p>
    <w:p w14:paraId="25383EEF" w14:textId="728A9298" w:rsidR="00BD7FD9" w:rsidRPr="0069459C" w:rsidRDefault="006128CA" w:rsidP="006128CA">
      <w:pPr>
        <w:jc w:val="both"/>
        <w:rPr>
          <w:rFonts w:ascii="Arial" w:hAnsi="Arial" w:cs="Arial"/>
          <w:sz w:val="24"/>
          <w:szCs w:val="24"/>
        </w:rPr>
      </w:pPr>
      <w:r w:rsidRPr="0069459C">
        <w:rPr>
          <w:rFonts w:ascii="Arial" w:hAnsi="Arial" w:cs="Arial"/>
          <w:b/>
          <w:bCs/>
          <w:sz w:val="24"/>
          <w:szCs w:val="24"/>
        </w:rPr>
        <w:t>Módulo Común:</w:t>
      </w:r>
      <w:r w:rsidRPr="0069459C">
        <w:rPr>
          <w:rFonts w:ascii="Arial" w:hAnsi="Arial" w:cs="Arial"/>
          <w:sz w:val="24"/>
          <w:szCs w:val="24"/>
        </w:rPr>
        <w:t xml:space="preserve"> Conjunto de equipos y obras comunes que sirven a la subestación en ese nivel de tensión y está compuesto por servicios auxiliares, malla de puesta a tierra y obras civiles no asociadas a una UC en particular. </w:t>
      </w:r>
    </w:p>
    <w:p w14:paraId="11076063" w14:textId="77777777" w:rsidR="00E01F82" w:rsidRPr="0069459C" w:rsidRDefault="00E01F82" w:rsidP="00E01F82">
      <w:pPr>
        <w:jc w:val="both"/>
        <w:rPr>
          <w:rFonts w:ascii="Arial" w:hAnsi="Arial" w:cs="Arial"/>
          <w:sz w:val="24"/>
          <w:szCs w:val="24"/>
        </w:rPr>
      </w:pPr>
      <w:r w:rsidRPr="0069459C">
        <w:rPr>
          <w:rFonts w:ascii="Arial" w:hAnsi="Arial" w:cs="Arial"/>
          <w:b/>
          <w:sz w:val="24"/>
          <w:szCs w:val="24"/>
        </w:rPr>
        <w:t>Operación en Isla:</w:t>
      </w:r>
      <w:r w:rsidRPr="0069459C">
        <w:rPr>
          <w:rFonts w:ascii="Arial" w:hAnsi="Arial" w:cs="Arial"/>
          <w:sz w:val="24"/>
          <w:szCs w:val="24"/>
        </w:rPr>
        <w:t xml:space="preserve"> Operación anormal de un generador alimentando la subestaci</w:t>
      </w:r>
      <w:r w:rsidRPr="0069459C">
        <w:rPr>
          <w:rFonts w:ascii="Arial" w:hAnsi="Arial" w:cs="Arial" w:hint="eastAsia"/>
          <w:sz w:val="24"/>
          <w:szCs w:val="24"/>
        </w:rPr>
        <w:t>ó</w:t>
      </w:r>
      <w:r w:rsidRPr="0069459C">
        <w:rPr>
          <w:rFonts w:ascii="Arial" w:hAnsi="Arial" w:cs="Arial"/>
          <w:sz w:val="24"/>
          <w:szCs w:val="24"/>
        </w:rPr>
        <w:t>n a la que est</w:t>
      </w:r>
      <w:r w:rsidRPr="0069459C">
        <w:rPr>
          <w:rFonts w:ascii="Arial" w:hAnsi="Arial" w:cs="Arial" w:hint="eastAsia"/>
          <w:sz w:val="24"/>
          <w:szCs w:val="24"/>
        </w:rPr>
        <w:t>á</w:t>
      </w:r>
      <w:r w:rsidRPr="0069459C">
        <w:rPr>
          <w:rFonts w:ascii="Arial" w:hAnsi="Arial" w:cs="Arial"/>
          <w:sz w:val="24"/>
          <w:szCs w:val="24"/>
        </w:rPr>
        <w:t xml:space="preserve"> conectada la generaci</w:t>
      </w:r>
      <w:r w:rsidRPr="0069459C">
        <w:rPr>
          <w:rFonts w:ascii="Arial" w:hAnsi="Arial" w:cs="Arial" w:hint="eastAsia"/>
          <w:sz w:val="24"/>
          <w:szCs w:val="24"/>
        </w:rPr>
        <w:t>ó</w:t>
      </w:r>
      <w:r w:rsidRPr="0069459C">
        <w:rPr>
          <w:rFonts w:ascii="Arial" w:hAnsi="Arial" w:cs="Arial"/>
          <w:sz w:val="24"/>
          <w:szCs w:val="24"/>
        </w:rPr>
        <w:t>n durante cortes de energ</w:t>
      </w:r>
      <w:r w:rsidRPr="0069459C">
        <w:rPr>
          <w:rFonts w:ascii="Arial" w:hAnsi="Arial" w:cs="Arial" w:hint="eastAsia"/>
          <w:sz w:val="24"/>
          <w:szCs w:val="24"/>
        </w:rPr>
        <w:t>í</w:t>
      </w:r>
      <w:r w:rsidRPr="0069459C">
        <w:rPr>
          <w:rFonts w:ascii="Arial" w:hAnsi="Arial" w:cs="Arial"/>
          <w:sz w:val="24"/>
          <w:szCs w:val="24"/>
        </w:rPr>
        <w:t>a derivados de fallas aguas arriba de la subestación.</w:t>
      </w:r>
    </w:p>
    <w:p w14:paraId="7CB72629" w14:textId="5BC3E267" w:rsidR="00BD7FD9" w:rsidRPr="0069459C" w:rsidRDefault="006128CA" w:rsidP="006128CA">
      <w:pPr>
        <w:jc w:val="both"/>
        <w:rPr>
          <w:rFonts w:ascii="Arial" w:hAnsi="Arial" w:cs="Arial"/>
          <w:sz w:val="24"/>
          <w:szCs w:val="24"/>
        </w:rPr>
      </w:pPr>
      <w:r w:rsidRPr="0069459C">
        <w:rPr>
          <w:rFonts w:ascii="Arial" w:hAnsi="Arial" w:cs="Arial"/>
          <w:b/>
          <w:bCs/>
          <w:sz w:val="24"/>
          <w:szCs w:val="24"/>
        </w:rPr>
        <w:t>Parte o Partes</w:t>
      </w:r>
      <w:r w:rsidR="00BD7FD9" w:rsidRPr="0069459C">
        <w:rPr>
          <w:rFonts w:ascii="Arial" w:hAnsi="Arial" w:cs="Arial"/>
          <w:b/>
          <w:bCs/>
          <w:sz w:val="24"/>
          <w:szCs w:val="24"/>
        </w:rPr>
        <w:t>:</w:t>
      </w:r>
      <w:r w:rsidRPr="0069459C">
        <w:rPr>
          <w:rFonts w:ascii="Arial" w:hAnsi="Arial" w:cs="Arial"/>
          <w:sz w:val="24"/>
          <w:szCs w:val="24"/>
        </w:rPr>
        <w:t xml:space="preserve"> Son </w:t>
      </w:r>
      <w:r w:rsidR="001C5351" w:rsidRPr="0069459C">
        <w:rPr>
          <w:rFonts w:ascii="Arial" w:hAnsi="Arial" w:cs="Arial"/>
          <w:sz w:val="24"/>
          <w:szCs w:val="24"/>
        </w:rPr>
        <w:t>[</w:t>
      </w:r>
      <w:r w:rsidR="00AA4B83" w:rsidRPr="0069459C">
        <w:rPr>
          <w:rFonts w:ascii="Arial" w:hAnsi="Arial" w:cs="Arial"/>
          <w:sz w:val="24"/>
          <w:szCs w:val="24"/>
          <w:highlight w:val="yellow"/>
        </w:rPr>
        <w:t>S_PROMOTOR</w:t>
      </w:r>
      <w:r w:rsidR="001C5351" w:rsidRPr="0069459C">
        <w:rPr>
          <w:rStyle w:val="Refdenotaalpie"/>
          <w:rFonts w:ascii="Arial" w:hAnsi="Arial" w:cs="Arial"/>
          <w:sz w:val="24"/>
          <w:szCs w:val="24"/>
        </w:rPr>
        <w:footnoteReference w:id="78"/>
      </w:r>
      <w:r w:rsidR="001C5351" w:rsidRPr="0069459C">
        <w:rPr>
          <w:rFonts w:ascii="Arial" w:hAnsi="Arial" w:cs="Arial"/>
          <w:sz w:val="24"/>
          <w:szCs w:val="24"/>
        </w:rPr>
        <w:t>]</w:t>
      </w:r>
      <w:r w:rsidR="00BD7FD9" w:rsidRPr="0069459C">
        <w:rPr>
          <w:rFonts w:ascii="Arial" w:hAnsi="Arial" w:cs="Arial"/>
          <w:sz w:val="24"/>
          <w:szCs w:val="24"/>
        </w:rPr>
        <w:t xml:space="preserve"> y/o </w:t>
      </w:r>
      <w:r w:rsidR="00F3615B" w:rsidRPr="0069459C">
        <w:rPr>
          <w:rFonts w:ascii="Arial" w:hAnsi="Arial" w:cs="Arial"/>
          <w:sz w:val="24"/>
          <w:szCs w:val="24"/>
        </w:rPr>
        <w:t>[</w:t>
      </w:r>
      <w:r w:rsidR="00777C6B" w:rsidRPr="0069459C">
        <w:rPr>
          <w:rFonts w:ascii="Arial" w:hAnsi="Arial" w:cs="Arial"/>
          <w:sz w:val="24"/>
          <w:szCs w:val="24"/>
          <w:highlight w:val="yellow"/>
        </w:rPr>
        <w:t>S_TN</w:t>
      </w:r>
      <w:r w:rsidR="00F3615B" w:rsidRPr="0069459C">
        <w:rPr>
          <w:rStyle w:val="Refdenotaalpie"/>
          <w:rFonts w:ascii="Arial" w:hAnsi="Arial" w:cs="Arial"/>
          <w:sz w:val="24"/>
          <w:szCs w:val="24"/>
        </w:rPr>
        <w:footnoteReference w:id="79"/>
      </w:r>
      <w:r w:rsidR="00F3615B" w:rsidRPr="0069459C">
        <w:rPr>
          <w:rFonts w:ascii="Arial" w:hAnsi="Arial" w:cs="Arial"/>
          <w:sz w:val="24"/>
          <w:szCs w:val="24"/>
        </w:rPr>
        <w:t>]</w:t>
      </w:r>
      <w:r w:rsidR="00BD7FD9" w:rsidRPr="0069459C">
        <w:rPr>
          <w:rFonts w:ascii="Arial" w:hAnsi="Arial" w:cs="Arial"/>
          <w:sz w:val="24"/>
          <w:szCs w:val="24"/>
        </w:rPr>
        <w:t xml:space="preserve">, </w:t>
      </w:r>
      <w:r w:rsidRPr="0069459C">
        <w:rPr>
          <w:rFonts w:ascii="Arial" w:hAnsi="Arial" w:cs="Arial"/>
          <w:sz w:val="24"/>
          <w:szCs w:val="24"/>
        </w:rPr>
        <w:t>de manera individual o ambas de manera conjunta</w:t>
      </w:r>
      <w:r w:rsidR="00BD7FD9" w:rsidRPr="0069459C">
        <w:rPr>
          <w:rFonts w:ascii="Arial" w:hAnsi="Arial" w:cs="Arial"/>
          <w:sz w:val="24"/>
          <w:szCs w:val="24"/>
        </w:rPr>
        <w:t>.</w:t>
      </w:r>
    </w:p>
    <w:p w14:paraId="38FB6939" w14:textId="32C665F4" w:rsidR="00DF1C51" w:rsidRPr="0069459C" w:rsidRDefault="00B31A6D" w:rsidP="006128CA">
      <w:pPr>
        <w:jc w:val="both"/>
        <w:rPr>
          <w:rFonts w:ascii="Arial" w:hAnsi="Arial" w:cs="Arial"/>
          <w:sz w:val="24"/>
          <w:szCs w:val="24"/>
        </w:rPr>
      </w:pPr>
      <w:r w:rsidRPr="0069459C">
        <w:rPr>
          <w:rFonts w:ascii="Arial" w:hAnsi="Arial" w:cs="Arial"/>
          <w:b/>
          <w:bCs/>
          <w:sz w:val="24"/>
          <w:szCs w:val="24"/>
        </w:rPr>
        <w:t xml:space="preserve">Proyecto o </w:t>
      </w:r>
      <w:r w:rsidR="006128CA" w:rsidRPr="0069459C">
        <w:rPr>
          <w:rFonts w:ascii="Arial" w:hAnsi="Arial" w:cs="Arial"/>
          <w:b/>
          <w:bCs/>
          <w:sz w:val="24"/>
          <w:szCs w:val="24"/>
        </w:rPr>
        <w:t>Proyecto de Conexión</w:t>
      </w:r>
      <w:r w:rsidR="00BD7FD9" w:rsidRPr="0069459C">
        <w:rPr>
          <w:rFonts w:ascii="Arial" w:hAnsi="Arial" w:cs="Arial"/>
          <w:b/>
          <w:bCs/>
          <w:sz w:val="24"/>
          <w:szCs w:val="24"/>
        </w:rPr>
        <w:t>:</w:t>
      </w:r>
      <w:r w:rsidR="006128CA" w:rsidRPr="0069459C">
        <w:rPr>
          <w:rFonts w:ascii="Arial" w:hAnsi="Arial" w:cs="Arial"/>
          <w:sz w:val="24"/>
          <w:szCs w:val="24"/>
        </w:rPr>
        <w:t xml:space="preserve"> Comprende todas las actividades bajo la responsabilidad y realización de </w:t>
      </w:r>
      <w:r w:rsidR="001C5351" w:rsidRPr="0069459C">
        <w:rPr>
          <w:rFonts w:ascii="Arial" w:hAnsi="Arial" w:cs="Arial"/>
          <w:sz w:val="24"/>
          <w:szCs w:val="24"/>
        </w:rPr>
        <w:t>[</w:t>
      </w:r>
      <w:r w:rsidR="00AA4B83" w:rsidRPr="0069459C">
        <w:rPr>
          <w:rFonts w:ascii="Arial" w:hAnsi="Arial" w:cs="Arial"/>
          <w:sz w:val="24"/>
          <w:szCs w:val="24"/>
          <w:highlight w:val="yellow"/>
        </w:rPr>
        <w:t>S_PROMOTOR</w:t>
      </w:r>
      <w:r w:rsidR="001C5351" w:rsidRPr="0069459C">
        <w:rPr>
          <w:rStyle w:val="Refdenotaalpie"/>
          <w:rFonts w:ascii="Arial" w:hAnsi="Arial" w:cs="Arial"/>
          <w:sz w:val="24"/>
          <w:szCs w:val="24"/>
        </w:rPr>
        <w:footnoteReference w:id="80"/>
      </w:r>
      <w:r w:rsidR="001C5351" w:rsidRPr="0069459C">
        <w:rPr>
          <w:rFonts w:ascii="Arial" w:hAnsi="Arial" w:cs="Arial"/>
          <w:sz w:val="24"/>
          <w:szCs w:val="24"/>
        </w:rPr>
        <w:t>]</w:t>
      </w:r>
      <w:r w:rsidR="006128CA" w:rsidRPr="0069459C">
        <w:rPr>
          <w:rFonts w:ascii="Arial" w:hAnsi="Arial" w:cs="Arial"/>
          <w:sz w:val="24"/>
          <w:szCs w:val="24"/>
        </w:rPr>
        <w:t>, relacionadas con la elaboración de estudios, obtención de licencias y/o permisos, diseño, suministro, construcción, montaje, pruebas y puesta en</w:t>
      </w:r>
      <w:r w:rsidR="00EB059C" w:rsidRPr="0069459C">
        <w:rPr>
          <w:rFonts w:ascii="Arial" w:hAnsi="Arial" w:cs="Arial"/>
          <w:sz w:val="24"/>
          <w:szCs w:val="24"/>
        </w:rPr>
        <w:t xml:space="preserve"> Operación</w:t>
      </w:r>
      <w:r w:rsidR="006128CA" w:rsidRPr="0069459C">
        <w:rPr>
          <w:rFonts w:ascii="Arial" w:hAnsi="Arial" w:cs="Arial"/>
          <w:sz w:val="24"/>
          <w:szCs w:val="24"/>
        </w:rPr>
        <w:t xml:space="preserve"> de los Bienes y Equipos de Conexión que permitirán la conexión de la </w:t>
      </w:r>
      <w:r w:rsidR="00DF1C51" w:rsidRPr="0069459C">
        <w:rPr>
          <w:rFonts w:ascii="Arial" w:hAnsi="Arial" w:cs="Arial"/>
          <w:sz w:val="24"/>
          <w:szCs w:val="24"/>
        </w:rPr>
        <w:t>[</w:t>
      </w:r>
      <w:r w:rsidR="00DF1C51" w:rsidRPr="0069459C">
        <w:rPr>
          <w:rFonts w:ascii="Arial" w:hAnsi="Arial" w:cs="Arial"/>
          <w:sz w:val="24"/>
          <w:szCs w:val="24"/>
          <w:highlight w:val="yellow"/>
        </w:rPr>
        <w:t>H3</w:t>
      </w:r>
      <w:r w:rsidR="00DF1C51" w:rsidRPr="0069459C">
        <w:rPr>
          <w:rStyle w:val="Refdenotaalpie"/>
          <w:rFonts w:ascii="Arial" w:hAnsi="Arial" w:cs="Arial"/>
          <w:sz w:val="24"/>
          <w:szCs w:val="24"/>
        </w:rPr>
        <w:footnoteReference w:id="81"/>
      </w:r>
      <w:r w:rsidR="00DF1C51" w:rsidRPr="0069459C">
        <w:rPr>
          <w:rFonts w:ascii="Arial" w:hAnsi="Arial" w:cs="Arial"/>
          <w:sz w:val="24"/>
          <w:szCs w:val="24"/>
        </w:rPr>
        <w:t xml:space="preserve">] </w:t>
      </w:r>
      <w:r w:rsidR="006128CA" w:rsidRPr="0069459C">
        <w:rPr>
          <w:rFonts w:ascii="Arial" w:hAnsi="Arial" w:cs="Arial"/>
          <w:sz w:val="24"/>
          <w:szCs w:val="24"/>
        </w:rPr>
        <w:t xml:space="preserve">en el barraje </w:t>
      </w:r>
      <w:r w:rsidR="00DF1C51" w:rsidRPr="0069459C">
        <w:rPr>
          <w:rFonts w:ascii="Arial" w:hAnsi="Arial" w:cs="Arial"/>
          <w:sz w:val="24"/>
          <w:szCs w:val="24"/>
        </w:rPr>
        <w:t>de</w:t>
      </w:r>
      <w:r w:rsidR="006128CA" w:rsidRPr="0069459C">
        <w:rPr>
          <w:rFonts w:ascii="Arial" w:hAnsi="Arial" w:cs="Arial"/>
          <w:sz w:val="24"/>
          <w:szCs w:val="24"/>
        </w:rPr>
        <w:t xml:space="preserve"> la Subestación </w:t>
      </w:r>
      <w:r w:rsidR="00DF1C51" w:rsidRPr="0069459C">
        <w:rPr>
          <w:rFonts w:ascii="Arial" w:hAnsi="Arial" w:cs="Arial"/>
          <w:sz w:val="24"/>
          <w:szCs w:val="24"/>
        </w:rPr>
        <w:t>[</w:t>
      </w:r>
      <w:r w:rsidR="00DF1C51" w:rsidRPr="0069459C">
        <w:rPr>
          <w:rFonts w:ascii="Arial" w:hAnsi="Arial" w:cs="Arial"/>
          <w:sz w:val="24"/>
          <w:szCs w:val="24"/>
          <w:highlight w:val="yellow"/>
        </w:rPr>
        <w:t>I3</w:t>
      </w:r>
      <w:r w:rsidR="00DF1C51" w:rsidRPr="0069459C">
        <w:rPr>
          <w:rStyle w:val="Refdenotaalpie"/>
          <w:rFonts w:ascii="Arial" w:hAnsi="Arial" w:cs="Arial"/>
          <w:sz w:val="24"/>
          <w:szCs w:val="24"/>
        </w:rPr>
        <w:footnoteReference w:id="82"/>
      </w:r>
      <w:r w:rsidR="00DF1C51" w:rsidRPr="0069459C">
        <w:rPr>
          <w:rFonts w:ascii="Arial" w:hAnsi="Arial" w:cs="Arial"/>
          <w:sz w:val="24"/>
          <w:szCs w:val="24"/>
        </w:rPr>
        <w:t>]</w:t>
      </w:r>
      <w:r w:rsidR="006128CA" w:rsidRPr="0069459C">
        <w:rPr>
          <w:rFonts w:ascii="Arial" w:hAnsi="Arial" w:cs="Arial"/>
          <w:sz w:val="24"/>
          <w:szCs w:val="24"/>
        </w:rPr>
        <w:t xml:space="preserve"> a </w:t>
      </w:r>
      <w:r w:rsidR="00DF1C51" w:rsidRPr="0069459C">
        <w:rPr>
          <w:rFonts w:ascii="Arial" w:hAnsi="Arial" w:cs="Arial"/>
          <w:sz w:val="24"/>
          <w:szCs w:val="24"/>
        </w:rPr>
        <w:t>[</w:t>
      </w:r>
      <w:r w:rsidR="00DF1C51" w:rsidRPr="0069459C">
        <w:rPr>
          <w:rFonts w:ascii="Arial" w:hAnsi="Arial" w:cs="Arial"/>
          <w:sz w:val="24"/>
          <w:szCs w:val="24"/>
          <w:highlight w:val="yellow"/>
        </w:rPr>
        <w:t>J3</w:t>
      </w:r>
      <w:r w:rsidR="00DF1C51" w:rsidRPr="0069459C">
        <w:rPr>
          <w:rStyle w:val="Refdenotaalpie"/>
          <w:rFonts w:ascii="Arial" w:hAnsi="Arial" w:cs="Arial"/>
          <w:sz w:val="24"/>
          <w:szCs w:val="24"/>
        </w:rPr>
        <w:footnoteReference w:id="83"/>
      </w:r>
      <w:r w:rsidR="00DF1C51" w:rsidRPr="0069459C">
        <w:rPr>
          <w:rFonts w:ascii="Arial" w:hAnsi="Arial" w:cs="Arial"/>
          <w:sz w:val="24"/>
          <w:szCs w:val="24"/>
        </w:rPr>
        <w:t>]</w:t>
      </w:r>
      <w:r w:rsidR="006128CA" w:rsidRPr="0069459C">
        <w:rPr>
          <w:rFonts w:ascii="Arial" w:hAnsi="Arial" w:cs="Arial"/>
          <w:sz w:val="24"/>
          <w:szCs w:val="24"/>
        </w:rPr>
        <w:t xml:space="preserve"> kV. </w:t>
      </w:r>
    </w:p>
    <w:p w14:paraId="5967A11D" w14:textId="13324919" w:rsidR="004F6080" w:rsidRPr="0069459C" w:rsidRDefault="004F6080" w:rsidP="004F6080">
      <w:pPr>
        <w:spacing w:before="240"/>
        <w:jc w:val="both"/>
        <w:rPr>
          <w:rFonts w:ascii="Arial" w:hAnsi="Arial" w:cs="Arial"/>
          <w:sz w:val="24"/>
          <w:szCs w:val="24"/>
        </w:rPr>
      </w:pPr>
      <w:r w:rsidRPr="0069459C">
        <w:rPr>
          <w:rFonts w:ascii="Arial" w:hAnsi="Arial" w:cs="Arial"/>
          <w:b/>
          <w:bCs/>
          <w:sz w:val="24"/>
          <w:szCs w:val="24"/>
        </w:rPr>
        <w:t>Proyecto clase 1:</w:t>
      </w:r>
      <w:r w:rsidRPr="0069459C">
        <w:rPr>
          <w:rFonts w:ascii="Arial" w:hAnsi="Arial" w:cs="Arial"/>
          <w:sz w:val="24"/>
          <w:szCs w:val="24"/>
        </w:rPr>
        <w:t xml:space="preserve"> </w:t>
      </w:r>
      <w:r w:rsidR="008A3593" w:rsidRPr="0069459C">
        <w:rPr>
          <w:rFonts w:ascii="Arial" w:hAnsi="Arial" w:cs="Arial"/>
          <w:sz w:val="24"/>
          <w:szCs w:val="24"/>
        </w:rPr>
        <w:t>P</w:t>
      </w:r>
      <w:r w:rsidRPr="0069459C">
        <w:rPr>
          <w:rFonts w:ascii="Arial" w:hAnsi="Arial" w:cs="Arial"/>
          <w:sz w:val="24"/>
          <w:szCs w:val="24"/>
        </w:rPr>
        <w:t xml:space="preserve">royectos de conexión de usuarios finales al STN o STR, y proyectos de conexión de generación, cogeneración o autogeneración al SIN diferentes a los proyectos que se encuentren bajo el alcance de la Resolución </w:t>
      </w:r>
      <w:r w:rsidR="00E507CC" w:rsidRPr="0069459C">
        <w:rPr>
          <w:rFonts w:ascii="Arial" w:hAnsi="Arial" w:cs="Arial"/>
          <w:sz w:val="24"/>
          <w:szCs w:val="24"/>
        </w:rPr>
        <w:t>CREG</w:t>
      </w:r>
      <w:r w:rsidRPr="0069459C">
        <w:rPr>
          <w:rFonts w:ascii="Arial" w:hAnsi="Arial" w:cs="Arial"/>
          <w:sz w:val="24"/>
          <w:szCs w:val="24"/>
        </w:rPr>
        <w:t xml:space="preserve"> 030 de 2018, o aquella que la modifique, adicione o sustituya. También se considerarán como </w:t>
      </w:r>
      <w:r w:rsidR="00D554AC" w:rsidRPr="0069459C">
        <w:rPr>
          <w:rFonts w:ascii="Arial" w:hAnsi="Arial" w:cs="Arial"/>
          <w:sz w:val="24"/>
          <w:szCs w:val="24"/>
        </w:rPr>
        <w:t>P</w:t>
      </w:r>
      <w:r w:rsidRPr="0069459C">
        <w:rPr>
          <w:rFonts w:ascii="Arial" w:hAnsi="Arial" w:cs="Arial"/>
          <w:sz w:val="24"/>
          <w:szCs w:val="24"/>
        </w:rPr>
        <w:t>royectos clase 1 las modificaciones que se soliciten a las capacidades ya asignadas.</w:t>
      </w:r>
    </w:p>
    <w:p w14:paraId="366CEFB4" w14:textId="77777777" w:rsidR="00E01F82" w:rsidRPr="0069459C" w:rsidRDefault="00E01F82" w:rsidP="00E01F82">
      <w:pPr>
        <w:jc w:val="both"/>
        <w:rPr>
          <w:rFonts w:ascii="Arial" w:hAnsi="Arial" w:cs="Arial"/>
          <w:sz w:val="24"/>
          <w:szCs w:val="24"/>
        </w:rPr>
      </w:pPr>
      <w:r w:rsidRPr="0069459C">
        <w:rPr>
          <w:rFonts w:ascii="Arial" w:hAnsi="Arial" w:cs="Arial"/>
          <w:b/>
          <w:bCs/>
          <w:sz w:val="24"/>
          <w:szCs w:val="24"/>
        </w:rPr>
        <w:t>Proyecto de Generación o Proyecto de Conexión de Usuario No Regulado:</w:t>
      </w:r>
      <w:r w:rsidRPr="0069459C">
        <w:rPr>
          <w:rFonts w:ascii="Arial" w:hAnsi="Arial" w:cs="Arial"/>
          <w:sz w:val="24"/>
          <w:szCs w:val="24"/>
        </w:rPr>
        <w:t xml:space="preserve"> Es el Proyecto [</w:t>
      </w:r>
      <w:r w:rsidRPr="0069459C">
        <w:rPr>
          <w:rFonts w:ascii="Arial" w:hAnsi="Arial" w:cs="Arial"/>
          <w:sz w:val="24"/>
          <w:szCs w:val="24"/>
          <w:highlight w:val="yellow"/>
        </w:rPr>
        <w:t>K3</w:t>
      </w:r>
      <w:r w:rsidRPr="0069459C">
        <w:rPr>
          <w:rStyle w:val="Refdenotaalpie"/>
          <w:rFonts w:ascii="Arial" w:hAnsi="Arial" w:cs="Arial"/>
          <w:sz w:val="24"/>
          <w:szCs w:val="24"/>
        </w:rPr>
        <w:footnoteReference w:id="84"/>
      </w:r>
      <w:r w:rsidRPr="0069459C">
        <w:rPr>
          <w:rFonts w:ascii="Arial" w:hAnsi="Arial" w:cs="Arial"/>
          <w:sz w:val="24"/>
          <w:szCs w:val="24"/>
        </w:rPr>
        <w:t>] adelantado por [</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85"/>
      </w:r>
      <w:r w:rsidRPr="0069459C">
        <w:rPr>
          <w:rFonts w:ascii="Arial" w:hAnsi="Arial" w:cs="Arial"/>
          <w:sz w:val="24"/>
          <w:szCs w:val="24"/>
        </w:rPr>
        <w:t xml:space="preserve">], que se conectará al </w:t>
      </w:r>
      <w:r w:rsidRPr="0069459C">
        <w:rPr>
          <w:rFonts w:ascii="Arial" w:hAnsi="Arial" w:cs="Arial"/>
          <w:sz w:val="24"/>
          <w:szCs w:val="24"/>
          <w:highlight w:val="yellow"/>
        </w:rPr>
        <w:t>ST</w:t>
      </w:r>
      <w:r w:rsidRPr="0069459C">
        <w:rPr>
          <w:rFonts w:ascii="Arial" w:hAnsi="Arial" w:cs="Arial"/>
          <w:sz w:val="24"/>
          <w:szCs w:val="24"/>
        </w:rPr>
        <w:t>R, el cual estará ubicado en el municipio de [</w:t>
      </w:r>
      <w:r w:rsidRPr="0069459C">
        <w:rPr>
          <w:rFonts w:ascii="Arial" w:hAnsi="Arial" w:cs="Arial"/>
          <w:sz w:val="24"/>
          <w:szCs w:val="24"/>
          <w:highlight w:val="yellow"/>
        </w:rPr>
        <w:t>M3</w:t>
      </w:r>
      <w:r w:rsidRPr="0069459C">
        <w:rPr>
          <w:rStyle w:val="Refdenotaalpie"/>
          <w:rFonts w:ascii="Arial" w:hAnsi="Arial" w:cs="Arial"/>
          <w:sz w:val="24"/>
          <w:szCs w:val="24"/>
        </w:rPr>
        <w:footnoteReference w:id="86"/>
      </w:r>
      <w:r w:rsidRPr="0069459C">
        <w:rPr>
          <w:rFonts w:ascii="Arial" w:hAnsi="Arial" w:cs="Arial"/>
          <w:sz w:val="24"/>
          <w:szCs w:val="24"/>
        </w:rPr>
        <w:t>], perteneciente al departamento de [</w:t>
      </w:r>
      <w:r w:rsidRPr="0069459C">
        <w:rPr>
          <w:rFonts w:ascii="Arial" w:hAnsi="Arial" w:cs="Arial"/>
          <w:sz w:val="24"/>
          <w:szCs w:val="24"/>
          <w:highlight w:val="yellow"/>
        </w:rPr>
        <w:t>N3</w:t>
      </w:r>
      <w:r w:rsidRPr="0069459C">
        <w:rPr>
          <w:rStyle w:val="Refdenotaalpie"/>
          <w:rFonts w:ascii="Arial" w:hAnsi="Arial" w:cs="Arial"/>
          <w:sz w:val="24"/>
          <w:szCs w:val="24"/>
        </w:rPr>
        <w:footnoteReference w:id="87"/>
      </w:r>
      <w:r w:rsidRPr="0069459C">
        <w:rPr>
          <w:rFonts w:ascii="Arial" w:hAnsi="Arial" w:cs="Arial"/>
          <w:sz w:val="24"/>
          <w:szCs w:val="24"/>
        </w:rPr>
        <w:t xml:space="preserve">] y tendrá una </w:t>
      </w:r>
      <w:r w:rsidRPr="0069459C">
        <w:rPr>
          <w:rFonts w:ascii="Arial" w:hAnsi="Arial" w:cs="Arial"/>
          <w:bCs/>
          <w:sz w:val="24"/>
          <w:szCs w:val="24"/>
        </w:rPr>
        <w:t>Asignación de capacidad de transporte</w:t>
      </w:r>
      <w:r w:rsidRPr="0069459C">
        <w:rPr>
          <w:rFonts w:ascii="Arial" w:hAnsi="Arial" w:cs="Arial"/>
          <w:sz w:val="24"/>
          <w:szCs w:val="24"/>
        </w:rPr>
        <w:t xml:space="preserve"> en la red de [</w:t>
      </w:r>
      <w:r w:rsidRPr="0069459C">
        <w:rPr>
          <w:rFonts w:ascii="Arial" w:hAnsi="Arial" w:cs="Arial"/>
          <w:sz w:val="24"/>
          <w:szCs w:val="24"/>
          <w:highlight w:val="yellow"/>
        </w:rPr>
        <w:t>O3</w:t>
      </w:r>
      <w:r w:rsidRPr="0069459C">
        <w:rPr>
          <w:rStyle w:val="Refdenotaalpie"/>
          <w:rFonts w:ascii="Arial" w:hAnsi="Arial" w:cs="Arial"/>
          <w:sz w:val="24"/>
          <w:szCs w:val="24"/>
        </w:rPr>
        <w:footnoteReference w:id="88"/>
      </w:r>
      <w:r w:rsidRPr="0069459C">
        <w:rPr>
          <w:rFonts w:ascii="Arial" w:hAnsi="Arial" w:cs="Arial"/>
          <w:sz w:val="24"/>
          <w:szCs w:val="24"/>
        </w:rPr>
        <w:t xml:space="preserve">] MW, conforme a la Aprobación de la UPME. </w:t>
      </w:r>
    </w:p>
    <w:p w14:paraId="5210994A" w14:textId="77777777" w:rsidR="001930C8" w:rsidRPr="0069459C" w:rsidRDefault="006128CA" w:rsidP="006128CA">
      <w:pPr>
        <w:jc w:val="both"/>
        <w:rPr>
          <w:rFonts w:ascii="Arial" w:hAnsi="Arial" w:cs="Arial"/>
          <w:sz w:val="24"/>
          <w:szCs w:val="24"/>
        </w:rPr>
      </w:pPr>
      <w:r w:rsidRPr="0069459C">
        <w:rPr>
          <w:rFonts w:ascii="Arial" w:hAnsi="Arial" w:cs="Arial"/>
          <w:b/>
          <w:bCs/>
          <w:sz w:val="24"/>
          <w:szCs w:val="24"/>
        </w:rPr>
        <w:t>SAS:</w:t>
      </w:r>
      <w:r w:rsidRPr="0069459C">
        <w:rPr>
          <w:rFonts w:ascii="Arial" w:hAnsi="Arial" w:cs="Arial"/>
          <w:sz w:val="24"/>
          <w:szCs w:val="24"/>
        </w:rPr>
        <w:t xml:space="preserve"> Sistema de Automatización de Subestaciones </w:t>
      </w:r>
    </w:p>
    <w:p w14:paraId="56330A7E" w14:textId="77777777" w:rsidR="001930C8" w:rsidRPr="0069459C" w:rsidRDefault="006128CA" w:rsidP="006128CA">
      <w:pPr>
        <w:jc w:val="both"/>
        <w:rPr>
          <w:rFonts w:ascii="Arial" w:hAnsi="Arial" w:cs="Arial"/>
          <w:sz w:val="24"/>
          <w:szCs w:val="24"/>
          <w:lang w:val="en-US"/>
        </w:rPr>
      </w:pPr>
      <w:r w:rsidRPr="0069459C">
        <w:rPr>
          <w:rFonts w:ascii="Arial" w:hAnsi="Arial" w:cs="Arial"/>
          <w:b/>
          <w:bCs/>
          <w:sz w:val="24"/>
          <w:szCs w:val="24"/>
          <w:lang w:val="en-US"/>
        </w:rPr>
        <w:lastRenderedPageBreak/>
        <w:t>SCADA:</w:t>
      </w:r>
      <w:r w:rsidRPr="0069459C">
        <w:rPr>
          <w:rFonts w:ascii="Arial" w:hAnsi="Arial" w:cs="Arial"/>
          <w:sz w:val="24"/>
          <w:szCs w:val="24"/>
          <w:lang w:val="en-US"/>
        </w:rPr>
        <w:t xml:space="preserve"> Supervisor y Control and Data Acquisition. </w:t>
      </w:r>
    </w:p>
    <w:p w14:paraId="7E9CF94C" w14:textId="6F87C422" w:rsidR="001930C8" w:rsidRPr="0069459C" w:rsidRDefault="006128CA" w:rsidP="006128CA">
      <w:pPr>
        <w:jc w:val="both"/>
        <w:rPr>
          <w:rFonts w:ascii="Arial" w:hAnsi="Arial" w:cs="Arial"/>
          <w:sz w:val="24"/>
          <w:szCs w:val="24"/>
        </w:rPr>
      </w:pPr>
      <w:r w:rsidRPr="0069459C">
        <w:rPr>
          <w:rFonts w:ascii="Arial" w:hAnsi="Arial" w:cs="Arial"/>
          <w:b/>
          <w:bCs/>
          <w:sz w:val="24"/>
          <w:szCs w:val="24"/>
        </w:rPr>
        <w:t>SOE:</w:t>
      </w:r>
      <w:r w:rsidRPr="0069459C">
        <w:rPr>
          <w:rFonts w:ascii="Arial" w:hAnsi="Arial" w:cs="Arial"/>
          <w:sz w:val="24"/>
          <w:szCs w:val="24"/>
        </w:rPr>
        <w:t xml:space="preserve"> Registro de Secuencia de Ocurrencia de Eventos. (numerales 9.5 del numeral 9 y Anexo CC.5 en concordancia con el numera 3.3.5 del Anexo CC.6, de la Resolución </w:t>
      </w:r>
      <w:r w:rsidR="00E507CC" w:rsidRPr="0069459C">
        <w:rPr>
          <w:rFonts w:ascii="Arial" w:hAnsi="Arial" w:cs="Arial"/>
          <w:sz w:val="24"/>
          <w:szCs w:val="24"/>
        </w:rPr>
        <w:t>CREG</w:t>
      </w:r>
      <w:r w:rsidRPr="0069459C">
        <w:rPr>
          <w:rFonts w:ascii="Arial" w:hAnsi="Arial" w:cs="Arial"/>
          <w:sz w:val="24"/>
          <w:szCs w:val="24"/>
        </w:rPr>
        <w:t xml:space="preserve"> 025 de 1995, Res. </w:t>
      </w:r>
      <w:r w:rsidR="00E507CC" w:rsidRPr="0069459C">
        <w:rPr>
          <w:rFonts w:ascii="Arial" w:hAnsi="Arial" w:cs="Arial"/>
          <w:sz w:val="24"/>
          <w:szCs w:val="24"/>
        </w:rPr>
        <w:t>CREG</w:t>
      </w:r>
      <w:r w:rsidRPr="0069459C">
        <w:rPr>
          <w:rFonts w:ascii="Arial" w:hAnsi="Arial" w:cs="Arial"/>
          <w:sz w:val="24"/>
          <w:szCs w:val="24"/>
        </w:rPr>
        <w:t xml:space="preserve"> 083 de 1999, o la que haga sus veces) </w:t>
      </w:r>
    </w:p>
    <w:p w14:paraId="7CE8F3B4" w14:textId="77777777" w:rsidR="00A84B80" w:rsidRPr="0069459C" w:rsidRDefault="006128CA" w:rsidP="006128CA">
      <w:pPr>
        <w:jc w:val="both"/>
        <w:rPr>
          <w:rFonts w:ascii="Arial" w:hAnsi="Arial" w:cs="Arial"/>
          <w:sz w:val="24"/>
          <w:szCs w:val="24"/>
        </w:rPr>
      </w:pPr>
      <w:r w:rsidRPr="0069459C">
        <w:rPr>
          <w:rFonts w:ascii="Arial" w:hAnsi="Arial" w:cs="Arial"/>
          <w:b/>
          <w:bCs/>
          <w:sz w:val="24"/>
          <w:szCs w:val="24"/>
        </w:rPr>
        <w:t xml:space="preserve">Subestación: </w:t>
      </w:r>
      <w:r w:rsidRPr="0069459C">
        <w:rPr>
          <w:rFonts w:ascii="Arial" w:hAnsi="Arial" w:cs="Arial"/>
          <w:sz w:val="24"/>
          <w:szCs w:val="24"/>
        </w:rPr>
        <w:t>Conjunto de equipos que cumplen la función de unir eléctricamente varios puntos de la red, sean circuitos, transformadores</w:t>
      </w:r>
      <w:r w:rsidR="00A84B80" w:rsidRPr="0069459C">
        <w:rPr>
          <w:rFonts w:ascii="Arial" w:hAnsi="Arial" w:cs="Arial"/>
          <w:sz w:val="24"/>
          <w:szCs w:val="24"/>
        </w:rPr>
        <w:t xml:space="preserve">, Compensaciones reactivas </w:t>
      </w:r>
      <w:r w:rsidRPr="0069459C">
        <w:rPr>
          <w:rFonts w:ascii="Arial" w:hAnsi="Arial" w:cs="Arial"/>
          <w:sz w:val="24"/>
          <w:szCs w:val="24"/>
        </w:rPr>
        <w:t xml:space="preserve">o generadores, proporcionando funciones de maniobra, protección, y supervisión necesarios para la interconexión de los agentes y la operación segura y confiable de un sistema eléctrico de potencia. Para efectos de este Contrato se refiere a la Subestación </w:t>
      </w:r>
      <w:r w:rsidR="00A84B80" w:rsidRPr="0069459C">
        <w:rPr>
          <w:rFonts w:ascii="Arial" w:hAnsi="Arial" w:cs="Arial"/>
          <w:sz w:val="24"/>
          <w:szCs w:val="24"/>
        </w:rPr>
        <w:t>[</w:t>
      </w:r>
      <w:r w:rsidR="00A84B80" w:rsidRPr="0069459C">
        <w:rPr>
          <w:rFonts w:ascii="Arial" w:hAnsi="Arial" w:cs="Arial"/>
          <w:sz w:val="24"/>
          <w:szCs w:val="24"/>
          <w:highlight w:val="yellow"/>
        </w:rPr>
        <w:t>W3</w:t>
      </w:r>
      <w:r w:rsidR="00A84B80" w:rsidRPr="0069459C">
        <w:rPr>
          <w:rStyle w:val="Refdenotaalpie"/>
          <w:rFonts w:ascii="Arial" w:hAnsi="Arial" w:cs="Arial"/>
          <w:sz w:val="24"/>
          <w:szCs w:val="24"/>
        </w:rPr>
        <w:footnoteReference w:id="89"/>
      </w:r>
      <w:r w:rsidR="00A84B80" w:rsidRPr="0069459C">
        <w:rPr>
          <w:rFonts w:ascii="Arial" w:hAnsi="Arial" w:cs="Arial"/>
          <w:sz w:val="24"/>
          <w:szCs w:val="24"/>
        </w:rPr>
        <w:t>]</w:t>
      </w:r>
      <w:r w:rsidRPr="0069459C">
        <w:rPr>
          <w:rFonts w:ascii="Arial" w:hAnsi="Arial" w:cs="Arial"/>
          <w:sz w:val="24"/>
          <w:szCs w:val="24"/>
        </w:rPr>
        <w:t xml:space="preserve"> a </w:t>
      </w:r>
      <w:r w:rsidR="00A84B80" w:rsidRPr="0069459C">
        <w:rPr>
          <w:rFonts w:ascii="Arial" w:hAnsi="Arial" w:cs="Arial"/>
          <w:sz w:val="24"/>
          <w:szCs w:val="24"/>
        </w:rPr>
        <w:t>[</w:t>
      </w:r>
      <w:r w:rsidR="00A84B80" w:rsidRPr="0069459C">
        <w:rPr>
          <w:rFonts w:ascii="Arial" w:hAnsi="Arial" w:cs="Arial"/>
          <w:sz w:val="24"/>
          <w:szCs w:val="24"/>
          <w:highlight w:val="yellow"/>
        </w:rPr>
        <w:t>X3</w:t>
      </w:r>
      <w:r w:rsidR="00A84B80" w:rsidRPr="0069459C">
        <w:rPr>
          <w:rStyle w:val="Refdenotaalpie"/>
          <w:rFonts w:ascii="Arial" w:hAnsi="Arial" w:cs="Arial"/>
          <w:sz w:val="24"/>
          <w:szCs w:val="24"/>
        </w:rPr>
        <w:footnoteReference w:id="90"/>
      </w:r>
      <w:r w:rsidR="00A84B80" w:rsidRPr="0069459C">
        <w:rPr>
          <w:rFonts w:ascii="Arial" w:hAnsi="Arial" w:cs="Arial"/>
          <w:sz w:val="24"/>
          <w:szCs w:val="24"/>
        </w:rPr>
        <w:t>]</w:t>
      </w:r>
      <w:r w:rsidRPr="0069459C">
        <w:rPr>
          <w:rFonts w:ascii="Arial" w:hAnsi="Arial" w:cs="Arial"/>
          <w:sz w:val="24"/>
          <w:szCs w:val="24"/>
        </w:rPr>
        <w:t xml:space="preserve"> kV, ubicada en el Municipio de </w:t>
      </w:r>
      <w:r w:rsidR="00A84B80" w:rsidRPr="0069459C">
        <w:rPr>
          <w:rFonts w:ascii="Arial" w:hAnsi="Arial" w:cs="Arial"/>
          <w:sz w:val="24"/>
          <w:szCs w:val="24"/>
        </w:rPr>
        <w:t>[</w:t>
      </w:r>
      <w:r w:rsidR="00A84B80" w:rsidRPr="0069459C">
        <w:rPr>
          <w:rFonts w:ascii="Arial" w:hAnsi="Arial" w:cs="Arial"/>
          <w:sz w:val="24"/>
          <w:szCs w:val="24"/>
          <w:highlight w:val="yellow"/>
        </w:rPr>
        <w:t>Y3</w:t>
      </w:r>
      <w:r w:rsidR="00A84B80" w:rsidRPr="0069459C">
        <w:rPr>
          <w:rStyle w:val="Refdenotaalpie"/>
          <w:rFonts w:ascii="Arial" w:hAnsi="Arial" w:cs="Arial"/>
          <w:sz w:val="24"/>
          <w:szCs w:val="24"/>
        </w:rPr>
        <w:footnoteReference w:id="91"/>
      </w:r>
      <w:r w:rsidR="00A84B80" w:rsidRPr="0069459C">
        <w:rPr>
          <w:rFonts w:ascii="Arial" w:hAnsi="Arial" w:cs="Arial"/>
          <w:sz w:val="24"/>
          <w:szCs w:val="24"/>
        </w:rPr>
        <w:t xml:space="preserve">], que hace parte del </w:t>
      </w:r>
      <w:r w:rsidRPr="0069459C">
        <w:rPr>
          <w:rFonts w:ascii="Arial" w:hAnsi="Arial" w:cs="Arial"/>
          <w:sz w:val="24"/>
          <w:szCs w:val="24"/>
        </w:rPr>
        <w:t xml:space="preserve">Departamento de </w:t>
      </w:r>
      <w:r w:rsidR="00A84B80" w:rsidRPr="0069459C">
        <w:rPr>
          <w:rFonts w:ascii="Arial" w:hAnsi="Arial" w:cs="Arial"/>
          <w:sz w:val="24"/>
          <w:szCs w:val="24"/>
        </w:rPr>
        <w:t>[</w:t>
      </w:r>
      <w:r w:rsidR="00A84B80" w:rsidRPr="0069459C">
        <w:rPr>
          <w:rFonts w:ascii="Arial" w:hAnsi="Arial" w:cs="Arial"/>
          <w:sz w:val="24"/>
          <w:szCs w:val="24"/>
          <w:highlight w:val="yellow"/>
        </w:rPr>
        <w:t>Z3</w:t>
      </w:r>
      <w:r w:rsidR="00A84B80" w:rsidRPr="0069459C">
        <w:rPr>
          <w:rStyle w:val="Refdenotaalpie"/>
          <w:rFonts w:ascii="Arial" w:hAnsi="Arial" w:cs="Arial"/>
          <w:sz w:val="24"/>
          <w:szCs w:val="24"/>
        </w:rPr>
        <w:footnoteReference w:id="92"/>
      </w:r>
      <w:r w:rsidR="00A84B80" w:rsidRPr="0069459C">
        <w:rPr>
          <w:rFonts w:ascii="Arial" w:hAnsi="Arial" w:cs="Arial"/>
          <w:sz w:val="24"/>
          <w:szCs w:val="24"/>
        </w:rPr>
        <w:t>]</w:t>
      </w:r>
      <w:r w:rsidRPr="0069459C">
        <w:rPr>
          <w:rFonts w:ascii="Arial" w:hAnsi="Arial" w:cs="Arial"/>
          <w:sz w:val="24"/>
          <w:szCs w:val="24"/>
        </w:rPr>
        <w:t xml:space="preserve">. </w:t>
      </w:r>
    </w:p>
    <w:p w14:paraId="40633632" w14:textId="77777777" w:rsidR="00A84B80" w:rsidRPr="0069459C" w:rsidRDefault="006128CA" w:rsidP="006128CA">
      <w:pPr>
        <w:jc w:val="both"/>
        <w:rPr>
          <w:rFonts w:ascii="Arial" w:hAnsi="Arial" w:cs="Arial"/>
          <w:sz w:val="24"/>
          <w:szCs w:val="24"/>
        </w:rPr>
      </w:pPr>
      <w:r w:rsidRPr="0069459C">
        <w:rPr>
          <w:rFonts w:ascii="Arial" w:hAnsi="Arial" w:cs="Arial"/>
          <w:b/>
          <w:bCs/>
          <w:sz w:val="24"/>
          <w:szCs w:val="24"/>
          <w:highlight w:val="yellow"/>
        </w:rPr>
        <w:t>STN</w:t>
      </w:r>
      <w:r w:rsidRPr="0069459C">
        <w:rPr>
          <w:rFonts w:ascii="Arial" w:hAnsi="Arial" w:cs="Arial"/>
          <w:b/>
          <w:bCs/>
          <w:sz w:val="24"/>
          <w:szCs w:val="24"/>
        </w:rPr>
        <w:t>:</w:t>
      </w:r>
      <w:r w:rsidRPr="0069459C">
        <w:rPr>
          <w:rFonts w:ascii="Arial" w:hAnsi="Arial" w:cs="Arial"/>
          <w:sz w:val="24"/>
          <w:szCs w:val="24"/>
        </w:rPr>
        <w:t xml:space="preserve"> Sistema de Trasmisión Nacional </w:t>
      </w:r>
    </w:p>
    <w:p w14:paraId="0A16DAA3" w14:textId="5EC09B7B" w:rsidR="00A84B80" w:rsidRPr="0069459C" w:rsidRDefault="006128CA" w:rsidP="006128CA">
      <w:pPr>
        <w:jc w:val="both"/>
        <w:rPr>
          <w:rFonts w:ascii="Arial" w:hAnsi="Arial" w:cs="Arial"/>
          <w:sz w:val="24"/>
          <w:szCs w:val="24"/>
        </w:rPr>
      </w:pPr>
      <w:r w:rsidRPr="0069459C">
        <w:rPr>
          <w:rFonts w:ascii="Arial" w:hAnsi="Arial" w:cs="Arial"/>
          <w:b/>
          <w:bCs/>
          <w:sz w:val="24"/>
          <w:szCs w:val="24"/>
        </w:rPr>
        <w:t>Unidad Constructiva (UC):</w:t>
      </w:r>
      <w:r w:rsidRPr="0069459C">
        <w:rPr>
          <w:rFonts w:ascii="Arial" w:hAnsi="Arial" w:cs="Arial"/>
          <w:sz w:val="24"/>
          <w:szCs w:val="24"/>
        </w:rPr>
        <w:t xml:space="preserve"> </w:t>
      </w:r>
      <w:r w:rsidR="00A84B80" w:rsidRPr="0069459C">
        <w:rPr>
          <w:rFonts w:ascii="Arial" w:hAnsi="Arial" w:cs="Arial"/>
          <w:sz w:val="24"/>
          <w:szCs w:val="24"/>
        </w:rPr>
        <w:t>Conjunto de elementos que conforman una unidad típica de un sistema eléctrico, orientada a la conexión de otros elementos de una red, al transporte o a la transformación de la energía eléctrica, o a la supervisión o al control de la operación de activos del STN.</w:t>
      </w:r>
    </w:p>
    <w:p w14:paraId="5BAB7716" w14:textId="77777777" w:rsidR="00A84B80" w:rsidRPr="0069459C" w:rsidRDefault="006128CA" w:rsidP="006128CA">
      <w:pPr>
        <w:jc w:val="both"/>
        <w:rPr>
          <w:rFonts w:ascii="Arial" w:hAnsi="Arial" w:cs="Arial"/>
          <w:sz w:val="24"/>
          <w:szCs w:val="24"/>
        </w:rPr>
      </w:pPr>
      <w:r w:rsidRPr="0069459C">
        <w:rPr>
          <w:rFonts w:ascii="Arial" w:hAnsi="Arial" w:cs="Arial"/>
          <w:b/>
          <w:bCs/>
          <w:sz w:val="24"/>
          <w:szCs w:val="24"/>
        </w:rPr>
        <w:t>UPME:</w:t>
      </w:r>
      <w:r w:rsidRPr="0069459C">
        <w:rPr>
          <w:rFonts w:ascii="Arial" w:hAnsi="Arial" w:cs="Arial"/>
          <w:sz w:val="24"/>
          <w:szCs w:val="24"/>
        </w:rPr>
        <w:t xml:space="preserve"> Unidad de Planeación Minero Energética. </w:t>
      </w:r>
    </w:p>
    <w:p w14:paraId="40454C92" w14:textId="4FC8CA5B" w:rsidR="00822D25" w:rsidRPr="0069459C" w:rsidRDefault="006128CA" w:rsidP="006128CA">
      <w:pPr>
        <w:jc w:val="both"/>
        <w:rPr>
          <w:rFonts w:ascii="Arial" w:hAnsi="Arial" w:cs="Arial"/>
          <w:sz w:val="24"/>
          <w:szCs w:val="24"/>
        </w:rPr>
      </w:pPr>
      <w:r w:rsidRPr="0069459C">
        <w:rPr>
          <w:rFonts w:ascii="Arial" w:hAnsi="Arial" w:cs="Arial"/>
          <w:b/>
          <w:bCs/>
          <w:sz w:val="24"/>
          <w:szCs w:val="24"/>
        </w:rPr>
        <w:t>Usuario Final:</w:t>
      </w:r>
      <w:r w:rsidR="00A84B80" w:rsidRPr="0069459C">
        <w:rPr>
          <w:rFonts w:ascii="Arial" w:hAnsi="Arial" w:cs="Arial"/>
          <w:b/>
          <w:bCs/>
          <w:sz w:val="24"/>
          <w:szCs w:val="24"/>
        </w:rPr>
        <w:t xml:space="preserve"> </w:t>
      </w:r>
      <w:r w:rsidR="00A84B80" w:rsidRPr="0069459C">
        <w:rPr>
          <w:rFonts w:ascii="Arial" w:hAnsi="Arial" w:cs="Arial"/>
          <w:sz w:val="24"/>
          <w:szCs w:val="24"/>
        </w:rPr>
        <w:t>Persona natural o jurídica que se beneficia con la prestación de un servicio público, bien como propietario del inmueble en donde éste se presta, o como receptor directo del servicio. A este último usuario se le denomina también consumidor.</w:t>
      </w:r>
    </w:p>
    <w:p w14:paraId="5AFC5892" w14:textId="544B40AD" w:rsidR="00983AC7" w:rsidRPr="0069459C" w:rsidRDefault="008B42DF" w:rsidP="006128CA">
      <w:pPr>
        <w:jc w:val="both"/>
        <w:rPr>
          <w:rFonts w:ascii="Arial" w:hAnsi="Arial" w:cs="Arial"/>
          <w:sz w:val="24"/>
          <w:szCs w:val="24"/>
        </w:rPr>
      </w:pPr>
      <w:r w:rsidRPr="0069459C">
        <w:rPr>
          <w:rFonts w:ascii="Arial" w:hAnsi="Arial" w:cs="Arial"/>
          <w:b/>
          <w:bCs/>
          <w:sz w:val="24"/>
          <w:szCs w:val="24"/>
        </w:rPr>
        <w:t>CLÁUSULA SEGUNDA – OBJETO DEL CONTRATO:</w:t>
      </w:r>
      <w:r w:rsidRPr="0069459C">
        <w:rPr>
          <w:rFonts w:ascii="Arial" w:hAnsi="Arial" w:cs="Arial"/>
          <w:sz w:val="24"/>
          <w:szCs w:val="24"/>
        </w:rPr>
        <w:t xml:space="preserve"> </w:t>
      </w:r>
      <w:r w:rsidR="00983AC7" w:rsidRPr="0069459C">
        <w:rPr>
          <w:rFonts w:ascii="Arial" w:hAnsi="Arial" w:cs="Arial"/>
          <w:sz w:val="24"/>
          <w:szCs w:val="24"/>
        </w:rPr>
        <w:t xml:space="preserve">El objeto de este contrato es acordar entre </w:t>
      </w:r>
      <w:r w:rsidR="001C5351" w:rsidRPr="0069459C">
        <w:rPr>
          <w:rFonts w:ascii="Arial" w:hAnsi="Arial" w:cs="Arial"/>
          <w:sz w:val="24"/>
          <w:szCs w:val="24"/>
        </w:rPr>
        <w:t>[</w:t>
      </w:r>
      <w:r w:rsidR="00AA4B83" w:rsidRPr="0069459C">
        <w:rPr>
          <w:rFonts w:ascii="Arial" w:hAnsi="Arial" w:cs="Arial"/>
          <w:sz w:val="24"/>
          <w:szCs w:val="24"/>
          <w:highlight w:val="yellow"/>
        </w:rPr>
        <w:t>S_PROMOTOR</w:t>
      </w:r>
      <w:r w:rsidR="001C5351" w:rsidRPr="0069459C">
        <w:rPr>
          <w:rStyle w:val="Refdenotaalpie"/>
          <w:rFonts w:ascii="Arial" w:hAnsi="Arial" w:cs="Arial"/>
          <w:sz w:val="24"/>
          <w:szCs w:val="24"/>
        </w:rPr>
        <w:footnoteReference w:id="93"/>
      </w:r>
      <w:r w:rsidR="001C5351" w:rsidRPr="0069459C">
        <w:rPr>
          <w:rFonts w:ascii="Arial" w:hAnsi="Arial" w:cs="Arial"/>
          <w:sz w:val="24"/>
          <w:szCs w:val="24"/>
        </w:rPr>
        <w:t>]</w:t>
      </w:r>
      <w:r w:rsidR="00983AC7" w:rsidRPr="0069459C">
        <w:rPr>
          <w:rFonts w:ascii="Arial" w:hAnsi="Arial" w:cs="Arial"/>
          <w:sz w:val="24"/>
          <w:szCs w:val="24"/>
        </w:rPr>
        <w:t xml:space="preserve"> y </w:t>
      </w:r>
      <w:r w:rsidR="00962510" w:rsidRPr="0069459C">
        <w:rPr>
          <w:rFonts w:ascii="Arial" w:hAnsi="Arial" w:cs="Arial"/>
          <w:sz w:val="24"/>
          <w:szCs w:val="24"/>
        </w:rPr>
        <w:t>[</w:t>
      </w:r>
      <w:r w:rsidR="00962510" w:rsidRPr="0069459C">
        <w:rPr>
          <w:rFonts w:ascii="Arial" w:hAnsi="Arial" w:cs="Arial"/>
          <w:sz w:val="24"/>
          <w:szCs w:val="24"/>
          <w:highlight w:val="yellow"/>
        </w:rPr>
        <w:t>S_TN</w:t>
      </w:r>
      <w:r w:rsidR="00962510" w:rsidRPr="0069459C">
        <w:rPr>
          <w:rStyle w:val="Refdenotaalpie"/>
          <w:rFonts w:ascii="Arial" w:hAnsi="Arial" w:cs="Arial"/>
          <w:sz w:val="24"/>
          <w:szCs w:val="24"/>
        </w:rPr>
        <w:footnoteReference w:id="94"/>
      </w:r>
      <w:r w:rsidR="00962510" w:rsidRPr="0069459C">
        <w:rPr>
          <w:rFonts w:ascii="Arial" w:hAnsi="Arial" w:cs="Arial"/>
          <w:sz w:val="24"/>
          <w:szCs w:val="24"/>
        </w:rPr>
        <w:t>]</w:t>
      </w:r>
      <w:r w:rsidR="00962510" w:rsidRPr="0069459C" w:rsidDel="00962510">
        <w:rPr>
          <w:rFonts w:ascii="Arial" w:hAnsi="Arial" w:cs="Arial"/>
          <w:sz w:val="24"/>
          <w:szCs w:val="24"/>
        </w:rPr>
        <w:t xml:space="preserve"> </w:t>
      </w:r>
      <w:r w:rsidR="00983AC7" w:rsidRPr="0069459C">
        <w:rPr>
          <w:rFonts w:ascii="Arial" w:hAnsi="Arial" w:cs="Arial"/>
          <w:sz w:val="24"/>
          <w:szCs w:val="24"/>
        </w:rPr>
        <w:t xml:space="preserve">los derechos y </w:t>
      </w:r>
      <w:r w:rsidR="007A74D3" w:rsidRPr="0069459C">
        <w:rPr>
          <w:rFonts w:ascii="Arial" w:hAnsi="Arial" w:cs="Arial"/>
          <w:sz w:val="24"/>
          <w:szCs w:val="24"/>
        </w:rPr>
        <w:t xml:space="preserve">las </w:t>
      </w:r>
      <w:r w:rsidR="00983AC7" w:rsidRPr="0069459C">
        <w:rPr>
          <w:rFonts w:ascii="Arial" w:hAnsi="Arial" w:cs="Arial"/>
          <w:sz w:val="24"/>
          <w:szCs w:val="24"/>
        </w:rPr>
        <w:t>obligaciones técnicas, administrativas, jurídicas, económicas y comerciales, la responsabilidad por la administración, operación, mantenimiento y r</w:t>
      </w:r>
      <w:r w:rsidR="00983AC7" w:rsidRPr="0069459C">
        <w:rPr>
          <w:rFonts w:ascii="Arial" w:hAnsi="Arial" w:cs="Arial"/>
          <w:sz w:val="24"/>
          <w:szCs w:val="24"/>
          <w:highlight w:val="yellow"/>
        </w:rPr>
        <w:t>eposición</w:t>
      </w:r>
      <w:r w:rsidR="00983AC7" w:rsidRPr="0069459C">
        <w:rPr>
          <w:rFonts w:ascii="Arial" w:hAnsi="Arial" w:cs="Arial"/>
          <w:sz w:val="24"/>
          <w:szCs w:val="24"/>
        </w:rPr>
        <w:t xml:space="preserve">, de los Activos de Conexión </w:t>
      </w:r>
      <w:r w:rsidR="00E01F82" w:rsidRPr="0069459C">
        <w:rPr>
          <w:rFonts w:ascii="Arial" w:hAnsi="Arial" w:cs="Arial"/>
          <w:sz w:val="24"/>
          <w:szCs w:val="24"/>
        </w:rPr>
        <w:t>que hacen parte del Proyecto [NP</w:t>
      </w:r>
      <w:r w:rsidR="00E01F82" w:rsidRPr="0069459C">
        <w:rPr>
          <w:rStyle w:val="Refdenotaalpie"/>
          <w:rFonts w:ascii="Arial" w:hAnsi="Arial" w:cs="Arial"/>
          <w:sz w:val="24"/>
          <w:szCs w:val="24"/>
        </w:rPr>
        <w:footnoteReference w:id="95"/>
      </w:r>
      <w:r w:rsidR="00E01F82" w:rsidRPr="0069459C">
        <w:rPr>
          <w:rFonts w:ascii="Arial" w:hAnsi="Arial" w:cs="Arial"/>
          <w:sz w:val="24"/>
          <w:szCs w:val="24"/>
        </w:rPr>
        <w:t xml:space="preserve">]  </w:t>
      </w:r>
      <w:r w:rsidR="00983AC7" w:rsidRPr="0069459C">
        <w:rPr>
          <w:rFonts w:ascii="Arial" w:hAnsi="Arial" w:cs="Arial"/>
          <w:sz w:val="24"/>
          <w:szCs w:val="24"/>
        </w:rPr>
        <w:t>en el Punto de Conexión</w:t>
      </w:r>
      <w:r w:rsidR="00534345" w:rsidRPr="0069459C">
        <w:rPr>
          <w:rFonts w:ascii="Arial" w:hAnsi="Arial" w:cs="Arial"/>
          <w:sz w:val="24"/>
          <w:szCs w:val="24"/>
        </w:rPr>
        <w:t>,</w:t>
      </w:r>
      <w:r w:rsidR="009D5C1D" w:rsidRPr="0069459C">
        <w:rPr>
          <w:rFonts w:ascii="Arial" w:hAnsi="Arial" w:cs="Arial"/>
          <w:sz w:val="24"/>
          <w:szCs w:val="24"/>
        </w:rPr>
        <w:t xml:space="preserve"> los límites de propiedad de los equipos y de los predios a utilizar en el desarrollo del Proyecto, </w:t>
      </w:r>
      <w:r w:rsidR="00983AC7" w:rsidRPr="0069459C">
        <w:rPr>
          <w:rFonts w:ascii="Arial" w:hAnsi="Arial" w:cs="Arial"/>
          <w:sz w:val="24"/>
          <w:szCs w:val="24"/>
        </w:rPr>
        <w:t>que se establece en el presente Contrato</w:t>
      </w:r>
      <w:r w:rsidR="009D5C1D" w:rsidRPr="0069459C">
        <w:rPr>
          <w:rFonts w:ascii="Arial" w:hAnsi="Arial" w:cs="Arial"/>
          <w:sz w:val="24"/>
          <w:szCs w:val="24"/>
        </w:rPr>
        <w:t>,</w:t>
      </w:r>
      <w:r w:rsidR="008A6BEC" w:rsidRPr="0069459C">
        <w:rPr>
          <w:rFonts w:ascii="Arial" w:hAnsi="Arial" w:cs="Arial"/>
          <w:sz w:val="24"/>
          <w:szCs w:val="24"/>
        </w:rPr>
        <w:t xml:space="preserve"> </w:t>
      </w:r>
      <w:r w:rsidR="0064287D" w:rsidRPr="0069459C">
        <w:rPr>
          <w:rFonts w:ascii="Arial" w:hAnsi="Arial" w:cs="Arial"/>
          <w:sz w:val="24"/>
          <w:szCs w:val="24"/>
        </w:rPr>
        <w:t>así como</w:t>
      </w:r>
      <w:r w:rsidR="008A6BEC" w:rsidRPr="0069459C">
        <w:rPr>
          <w:rFonts w:ascii="Arial" w:hAnsi="Arial" w:cs="Arial"/>
          <w:sz w:val="24"/>
          <w:szCs w:val="24"/>
        </w:rPr>
        <w:t xml:space="preserve"> la revisión y supervisión por parte de </w:t>
      </w:r>
      <w:r w:rsidR="00F3615B" w:rsidRPr="0069459C">
        <w:rPr>
          <w:rFonts w:ascii="Arial" w:hAnsi="Arial" w:cs="Arial"/>
          <w:sz w:val="24"/>
          <w:szCs w:val="24"/>
        </w:rPr>
        <w:t>[</w:t>
      </w:r>
      <w:r w:rsidR="00777C6B" w:rsidRPr="0069459C">
        <w:rPr>
          <w:rFonts w:ascii="Arial" w:hAnsi="Arial" w:cs="Arial"/>
          <w:sz w:val="24"/>
          <w:szCs w:val="24"/>
          <w:highlight w:val="yellow"/>
        </w:rPr>
        <w:t>S_TN</w:t>
      </w:r>
      <w:r w:rsidR="00F3615B" w:rsidRPr="0069459C">
        <w:rPr>
          <w:rStyle w:val="Refdenotaalpie"/>
          <w:rFonts w:ascii="Arial" w:hAnsi="Arial" w:cs="Arial"/>
          <w:sz w:val="24"/>
          <w:szCs w:val="24"/>
        </w:rPr>
        <w:footnoteReference w:id="96"/>
      </w:r>
      <w:r w:rsidR="00F3615B" w:rsidRPr="0069459C">
        <w:rPr>
          <w:rFonts w:ascii="Arial" w:hAnsi="Arial" w:cs="Arial"/>
          <w:sz w:val="24"/>
          <w:szCs w:val="24"/>
        </w:rPr>
        <w:t>]</w:t>
      </w:r>
      <w:r w:rsidR="008A6BEC" w:rsidRPr="0069459C">
        <w:rPr>
          <w:rFonts w:ascii="Arial" w:hAnsi="Arial" w:cs="Arial"/>
          <w:sz w:val="24"/>
          <w:szCs w:val="24"/>
        </w:rPr>
        <w:t xml:space="preserve">, </w:t>
      </w:r>
      <w:r w:rsidR="005F1DA0" w:rsidRPr="0069459C">
        <w:rPr>
          <w:rFonts w:ascii="Arial" w:hAnsi="Arial" w:cs="Arial"/>
          <w:sz w:val="24"/>
          <w:szCs w:val="24"/>
        </w:rPr>
        <w:t xml:space="preserve">y el costo </w:t>
      </w:r>
      <w:r w:rsidR="008A6BEC" w:rsidRPr="0069459C">
        <w:rPr>
          <w:rFonts w:ascii="Arial" w:hAnsi="Arial" w:cs="Arial"/>
          <w:sz w:val="24"/>
          <w:szCs w:val="24"/>
        </w:rPr>
        <w:t xml:space="preserve">de las actividades que, conforme </w:t>
      </w:r>
      <w:r w:rsidR="00534345" w:rsidRPr="0069459C">
        <w:rPr>
          <w:rFonts w:ascii="Arial" w:hAnsi="Arial" w:cs="Arial"/>
          <w:sz w:val="24"/>
          <w:szCs w:val="24"/>
        </w:rPr>
        <w:t xml:space="preserve">a </w:t>
      </w:r>
      <w:r w:rsidR="008A6BEC" w:rsidRPr="0069459C">
        <w:rPr>
          <w:rFonts w:ascii="Arial" w:hAnsi="Arial" w:cs="Arial"/>
          <w:sz w:val="24"/>
          <w:szCs w:val="24"/>
        </w:rPr>
        <w:t xml:space="preserve">lo señalado en el presente </w:t>
      </w:r>
      <w:r w:rsidR="005F1DA0" w:rsidRPr="0069459C">
        <w:rPr>
          <w:rFonts w:ascii="Arial" w:hAnsi="Arial" w:cs="Arial"/>
          <w:sz w:val="24"/>
          <w:szCs w:val="24"/>
        </w:rPr>
        <w:t xml:space="preserve">contrato </w:t>
      </w:r>
      <w:r w:rsidR="008A6BEC" w:rsidRPr="0069459C">
        <w:rPr>
          <w:rFonts w:ascii="Arial" w:hAnsi="Arial" w:cs="Arial"/>
          <w:sz w:val="24"/>
          <w:szCs w:val="24"/>
        </w:rPr>
        <w:t xml:space="preserve">y en la regulación aplicable, debe desarrollar </w:t>
      </w:r>
      <w:r w:rsidR="00962510" w:rsidRPr="0069459C">
        <w:rPr>
          <w:rFonts w:ascii="Arial" w:hAnsi="Arial" w:cs="Arial"/>
          <w:sz w:val="24"/>
          <w:szCs w:val="24"/>
        </w:rPr>
        <w:t>[</w:t>
      </w:r>
      <w:r w:rsidR="00962510" w:rsidRPr="0069459C">
        <w:rPr>
          <w:rFonts w:ascii="Arial" w:hAnsi="Arial" w:cs="Arial"/>
          <w:sz w:val="24"/>
          <w:szCs w:val="24"/>
          <w:highlight w:val="yellow"/>
        </w:rPr>
        <w:t>S_TN</w:t>
      </w:r>
      <w:r w:rsidR="00962510" w:rsidRPr="0069459C">
        <w:rPr>
          <w:rStyle w:val="Refdenotaalpie"/>
          <w:rFonts w:ascii="Arial" w:hAnsi="Arial" w:cs="Arial"/>
          <w:sz w:val="24"/>
          <w:szCs w:val="24"/>
        </w:rPr>
        <w:footnoteReference w:id="97"/>
      </w:r>
      <w:r w:rsidR="00962510" w:rsidRPr="0069459C">
        <w:rPr>
          <w:rFonts w:ascii="Arial" w:hAnsi="Arial" w:cs="Arial"/>
          <w:sz w:val="24"/>
          <w:szCs w:val="24"/>
        </w:rPr>
        <w:t>]</w:t>
      </w:r>
      <w:r w:rsidR="0064287D" w:rsidRPr="0069459C">
        <w:rPr>
          <w:rFonts w:ascii="Arial" w:hAnsi="Arial" w:cs="Arial"/>
          <w:sz w:val="24"/>
          <w:szCs w:val="24"/>
        </w:rPr>
        <w:t>,</w:t>
      </w:r>
      <w:r w:rsidR="008A6BEC" w:rsidRPr="0069459C">
        <w:rPr>
          <w:rFonts w:ascii="Arial" w:hAnsi="Arial" w:cs="Arial"/>
          <w:sz w:val="24"/>
          <w:szCs w:val="24"/>
        </w:rPr>
        <w:t xml:space="preserve"> como Transmisor Nacional y responsable de la Subestación, para efectos de la </w:t>
      </w:r>
      <w:r w:rsidR="007A74D3" w:rsidRPr="0069459C">
        <w:rPr>
          <w:rFonts w:ascii="Arial" w:hAnsi="Arial" w:cs="Arial"/>
          <w:sz w:val="24"/>
          <w:szCs w:val="24"/>
        </w:rPr>
        <w:t>c</w:t>
      </w:r>
      <w:r w:rsidR="008A6BEC" w:rsidRPr="0069459C">
        <w:rPr>
          <w:rFonts w:ascii="Arial" w:hAnsi="Arial" w:cs="Arial"/>
          <w:sz w:val="24"/>
          <w:szCs w:val="24"/>
        </w:rPr>
        <w:t xml:space="preserve">onexión </w:t>
      </w:r>
      <w:r w:rsidR="00534345" w:rsidRPr="0069459C">
        <w:rPr>
          <w:rFonts w:ascii="Arial" w:hAnsi="Arial" w:cs="Arial"/>
          <w:sz w:val="24"/>
          <w:szCs w:val="24"/>
        </w:rPr>
        <w:t xml:space="preserve">del Proyecto y que durante </w:t>
      </w:r>
      <w:r w:rsidR="00534345" w:rsidRPr="0069459C">
        <w:rPr>
          <w:rFonts w:ascii="Arial" w:hAnsi="Arial" w:cs="Arial"/>
          <w:sz w:val="24"/>
          <w:szCs w:val="24"/>
        </w:rPr>
        <w:lastRenderedPageBreak/>
        <w:t>la operación se cumpla con la capacidad de transmisión asignada y aprobada por la UPME</w:t>
      </w:r>
      <w:r w:rsidR="008A6BEC" w:rsidRPr="0069459C">
        <w:rPr>
          <w:rFonts w:ascii="Arial" w:hAnsi="Arial" w:cs="Arial"/>
          <w:sz w:val="24"/>
          <w:szCs w:val="24"/>
        </w:rPr>
        <w:t>.</w:t>
      </w:r>
    </w:p>
    <w:p w14:paraId="56855E18" w14:textId="5B9423E6" w:rsidR="00095A84" w:rsidRPr="0069459C" w:rsidRDefault="00AA2D48" w:rsidP="00B22099">
      <w:pPr>
        <w:jc w:val="both"/>
        <w:rPr>
          <w:rFonts w:ascii="Arial" w:hAnsi="Arial" w:cs="Arial"/>
          <w:sz w:val="24"/>
          <w:szCs w:val="24"/>
        </w:rPr>
      </w:pPr>
      <w:r w:rsidRPr="0069459C">
        <w:rPr>
          <w:rFonts w:ascii="Arial" w:hAnsi="Arial" w:cs="Arial"/>
          <w:b/>
          <w:bCs/>
          <w:sz w:val="24"/>
          <w:szCs w:val="24"/>
        </w:rPr>
        <w:t>PARÁGRAFO</w:t>
      </w:r>
      <w:r w:rsidR="00684921" w:rsidRPr="0069459C">
        <w:rPr>
          <w:rFonts w:ascii="Arial" w:hAnsi="Arial" w:cs="Arial"/>
          <w:b/>
          <w:bCs/>
          <w:sz w:val="24"/>
          <w:szCs w:val="24"/>
        </w:rPr>
        <w:t xml:space="preserve"> -</w:t>
      </w:r>
      <w:r w:rsidRPr="0069459C">
        <w:rPr>
          <w:rFonts w:ascii="Arial" w:hAnsi="Arial" w:cs="Arial"/>
          <w:b/>
          <w:bCs/>
          <w:sz w:val="24"/>
          <w:szCs w:val="24"/>
        </w:rPr>
        <w:t xml:space="preserve"> PRIMERO PUNTO DE CONEXIÓN AL </w:t>
      </w:r>
      <w:r w:rsidRPr="0069459C">
        <w:rPr>
          <w:rFonts w:ascii="Arial" w:hAnsi="Arial" w:cs="Arial"/>
          <w:b/>
          <w:bCs/>
          <w:sz w:val="24"/>
          <w:szCs w:val="24"/>
          <w:highlight w:val="yellow"/>
        </w:rPr>
        <w:t>STN</w:t>
      </w:r>
      <w:r w:rsidRPr="0069459C">
        <w:rPr>
          <w:rFonts w:ascii="Arial" w:hAnsi="Arial" w:cs="Arial"/>
          <w:b/>
          <w:bCs/>
          <w:sz w:val="24"/>
          <w:szCs w:val="24"/>
        </w:rPr>
        <w:t>:</w:t>
      </w:r>
      <w:r w:rsidR="00B22099" w:rsidRPr="0069459C">
        <w:rPr>
          <w:rFonts w:ascii="Arial" w:hAnsi="Arial" w:cs="Arial"/>
          <w:sz w:val="24"/>
          <w:szCs w:val="24"/>
        </w:rPr>
        <w:t xml:space="preserve"> Es el punto eléctrico correspondiente al barraje de [</w:t>
      </w:r>
      <w:r w:rsidR="00095A84" w:rsidRPr="0069459C">
        <w:rPr>
          <w:rFonts w:ascii="Arial" w:hAnsi="Arial" w:cs="Arial"/>
          <w:sz w:val="24"/>
          <w:szCs w:val="24"/>
          <w:highlight w:val="yellow"/>
        </w:rPr>
        <w:t>A4</w:t>
      </w:r>
      <w:r w:rsidR="00B22099" w:rsidRPr="0069459C">
        <w:rPr>
          <w:rStyle w:val="Refdenotaalpie"/>
          <w:rFonts w:ascii="Arial" w:hAnsi="Arial" w:cs="Arial"/>
          <w:sz w:val="24"/>
          <w:szCs w:val="24"/>
        </w:rPr>
        <w:footnoteReference w:id="98"/>
      </w:r>
      <w:r w:rsidR="00B22099" w:rsidRPr="0069459C">
        <w:rPr>
          <w:rFonts w:ascii="Arial" w:hAnsi="Arial" w:cs="Arial"/>
          <w:sz w:val="24"/>
          <w:szCs w:val="24"/>
        </w:rPr>
        <w:t>] kV,</w:t>
      </w:r>
      <w:r w:rsidR="007A74D3" w:rsidRPr="0069459C">
        <w:rPr>
          <w:rFonts w:ascii="Arial" w:hAnsi="Arial" w:cs="Arial"/>
          <w:sz w:val="24"/>
          <w:szCs w:val="24"/>
        </w:rPr>
        <w:t xml:space="preserve"> </w:t>
      </w:r>
      <w:r w:rsidR="00B22099" w:rsidRPr="0069459C">
        <w:rPr>
          <w:rFonts w:ascii="Arial" w:hAnsi="Arial" w:cs="Arial"/>
          <w:sz w:val="24"/>
          <w:szCs w:val="24"/>
        </w:rPr>
        <w:t>identificado como [</w:t>
      </w:r>
      <w:r w:rsidR="00095A84" w:rsidRPr="0069459C">
        <w:rPr>
          <w:rFonts w:ascii="Arial" w:hAnsi="Arial" w:cs="Arial"/>
          <w:sz w:val="24"/>
          <w:szCs w:val="24"/>
          <w:highlight w:val="yellow"/>
        </w:rPr>
        <w:t>B4</w:t>
      </w:r>
      <w:r w:rsidR="00B22099" w:rsidRPr="0069459C">
        <w:rPr>
          <w:rStyle w:val="Refdenotaalpie"/>
          <w:rFonts w:ascii="Arial" w:hAnsi="Arial" w:cs="Arial"/>
          <w:sz w:val="24"/>
          <w:szCs w:val="24"/>
          <w:highlight w:val="yellow"/>
        </w:rPr>
        <w:footnoteReference w:id="99"/>
      </w:r>
      <w:r w:rsidR="00B22099" w:rsidRPr="0069459C">
        <w:rPr>
          <w:rFonts w:ascii="Arial" w:hAnsi="Arial" w:cs="Arial"/>
          <w:sz w:val="24"/>
          <w:szCs w:val="24"/>
        </w:rPr>
        <w:t xml:space="preserve">], representado por </w:t>
      </w:r>
      <w:r w:rsidR="00F3615B" w:rsidRPr="0069459C">
        <w:rPr>
          <w:rFonts w:ascii="Arial" w:hAnsi="Arial" w:cs="Arial"/>
          <w:sz w:val="24"/>
          <w:szCs w:val="24"/>
        </w:rPr>
        <w:t>[</w:t>
      </w:r>
      <w:r w:rsidR="00777C6B" w:rsidRPr="0069459C">
        <w:rPr>
          <w:rFonts w:ascii="Arial" w:hAnsi="Arial" w:cs="Arial"/>
          <w:sz w:val="24"/>
          <w:szCs w:val="24"/>
          <w:highlight w:val="yellow"/>
        </w:rPr>
        <w:t>S_TN</w:t>
      </w:r>
      <w:r w:rsidR="00F3615B" w:rsidRPr="0069459C">
        <w:rPr>
          <w:rStyle w:val="Refdenotaalpie"/>
          <w:rFonts w:ascii="Arial" w:hAnsi="Arial" w:cs="Arial"/>
          <w:sz w:val="24"/>
          <w:szCs w:val="24"/>
        </w:rPr>
        <w:footnoteReference w:id="100"/>
      </w:r>
      <w:r w:rsidR="00F3615B" w:rsidRPr="0069459C">
        <w:rPr>
          <w:rFonts w:ascii="Arial" w:hAnsi="Arial" w:cs="Arial"/>
          <w:sz w:val="24"/>
          <w:szCs w:val="24"/>
        </w:rPr>
        <w:t>]</w:t>
      </w:r>
      <w:r w:rsidR="00B22099" w:rsidRPr="0069459C">
        <w:rPr>
          <w:rFonts w:ascii="Arial" w:hAnsi="Arial" w:cs="Arial"/>
          <w:sz w:val="24"/>
          <w:szCs w:val="24"/>
        </w:rPr>
        <w:t xml:space="preserve">, en el cual los Bienes y Equipos de Conexión de </w:t>
      </w:r>
      <w:r w:rsidR="001C5351" w:rsidRPr="0069459C">
        <w:rPr>
          <w:rFonts w:ascii="Arial" w:hAnsi="Arial" w:cs="Arial"/>
          <w:sz w:val="24"/>
          <w:szCs w:val="24"/>
        </w:rPr>
        <w:t>[</w:t>
      </w:r>
      <w:r w:rsidR="00AA4B83" w:rsidRPr="0069459C">
        <w:rPr>
          <w:rFonts w:ascii="Arial" w:hAnsi="Arial" w:cs="Arial"/>
          <w:sz w:val="24"/>
          <w:szCs w:val="24"/>
          <w:highlight w:val="yellow"/>
        </w:rPr>
        <w:t>S_PROMOTOR</w:t>
      </w:r>
      <w:r w:rsidR="001C5351" w:rsidRPr="0069459C">
        <w:rPr>
          <w:rStyle w:val="Refdenotaalpie"/>
          <w:rFonts w:ascii="Arial" w:hAnsi="Arial" w:cs="Arial"/>
          <w:sz w:val="24"/>
          <w:szCs w:val="24"/>
        </w:rPr>
        <w:footnoteReference w:id="101"/>
      </w:r>
      <w:r w:rsidR="001C5351" w:rsidRPr="0069459C">
        <w:rPr>
          <w:rFonts w:ascii="Arial" w:hAnsi="Arial" w:cs="Arial"/>
          <w:sz w:val="24"/>
          <w:szCs w:val="24"/>
        </w:rPr>
        <w:t>]</w:t>
      </w:r>
      <w:r w:rsidR="00B22099" w:rsidRPr="0069459C">
        <w:rPr>
          <w:rFonts w:ascii="Arial" w:hAnsi="Arial" w:cs="Arial"/>
          <w:sz w:val="24"/>
          <w:szCs w:val="24"/>
        </w:rPr>
        <w:t xml:space="preserve"> se conectan al STN en la Subestación [</w:t>
      </w:r>
      <w:r w:rsidR="00095A84" w:rsidRPr="0069459C">
        <w:rPr>
          <w:rFonts w:ascii="Arial" w:hAnsi="Arial" w:cs="Arial"/>
          <w:sz w:val="24"/>
          <w:szCs w:val="24"/>
          <w:highlight w:val="yellow"/>
        </w:rPr>
        <w:t>E4</w:t>
      </w:r>
      <w:r w:rsidR="00B22099" w:rsidRPr="0069459C">
        <w:rPr>
          <w:rStyle w:val="Refdenotaalpie"/>
          <w:rFonts w:ascii="Arial" w:hAnsi="Arial" w:cs="Arial"/>
          <w:sz w:val="24"/>
          <w:szCs w:val="24"/>
        </w:rPr>
        <w:footnoteReference w:id="102"/>
      </w:r>
      <w:r w:rsidR="00B22099" w:rsidRPr="0069459C">
        <w:rPr>
          <w:rFonts w:ascii="Arial" w:hAnsi="Arial" w:cs="Arial"/>
          <w:sz w:val="24"/>
          <w:szCs w:val="24"/>
        </w:rPr>
        <w:t xml:space="preserve">], con el propósito de </w:t>
      </w:r>
      <w:r w:rsidR="007A74D3" w:rsidRPr="0069459C">
        <w:rPr>
          <w:rFonts w:ascii="Arial" w:hAnsi="Arial" w:cs="Arial"/>
          <w:sz w:val="24"/>
          <w:szCs w:val="24"/>
        </w:rPr>
        <w:t xml:space="preserve">intercambiar </w:t>
      </w:r>
      <w:r w:rsidR="00B22099" w:rsidRPr="0069459C">
        <w:rPr>
          <w:rFonts w:ascii="Arial" w:hAnsi="Arial" w:cs="Arial"/>
          <w:sz w:val="24"/>
          <w:szCs w:val="24"/>
        </w:rPr>
        <w:t xml:space="preserve">energía eléctrica entre </w:t>
      </w:r>
      <w:r w:rsidR="001C5351" w:rsidRPr="0069459C">
        <w:rPr>
          <w:rFonts w:ascii="Arial" w:hAnsi="Arial" w:cs="Arial"/>
          <w:sz w:val="24"/>
          <w:szCs w:val="24"/>
        </w:rPr>
        <w:t>[</w:t>
      </w:r>
      <w:r w:rsidR="00AA4B83" w:rsidRPr="0069459C">
        <w:rPr>
          <w:rFonts w:ascii="Arial" w:hAnsi="Arial" w:cs="Arial"/>
          <w:sz w:val="24"/>
          <w:szCs w:val="24"/>
          <w:highlight w:val="yellow"/>
        </w:rPr>
        <w:t>S_PROMOTOR</w:t>
      </w:r>
      <w:r w:rsidR="001C5351" w:rsidRPr="0069459C">
        <w:rPr>
          <w:rStyle w:val="Refdenotaalpie"/>
          <w:rFonts w:ascii="Arial" w:hAnsi="Arial" w:cs="Arial"/>
          <w:sz w:val="24"/>
          <w:szCs w:val="24"/>
        </w:rPr>
        <w:footnoteReference w:id="103"/>
      </w:r>
      <w:r w:rsidR="001C5351" w:rsidRPr="0069459C">
        <w:rPr>
          <w:rFonts w:ascii="Arial" w:hAnsi="Arial" w:cs="Arial"/>
          <w:sz w:val="24"/>
          <w:szCs w:val="24"/>
        </w:rPr>
        <w:t>]</w:t>
      </w:r>
      <w:r w:rsidR="00B22099" w:rsidRPr="0069459C">
        <w:rPr>
          <w:rFonts w:ascii="Arial" w:hAnsi="Arial" w:cs="Arial"/>
          <w:sz w:val="24"/>
          <w:szCs w:val="24"/>
        </w:rPr>
        <w:t xml:space="preserve"> y el STN.</w:t>
      </w:r>
      <w:r w:rsidR="00095A84" w:rsidRPr="0069459C">
        <w:rPr>
          <w:rFonts w:ascii="Arial" w:hAnsi="Arial" w:cs="Arial"/>
          <w:sz w:val="24"/>
          <w:szCs w:val="24"/>
        </w:rPr>
        <w:t xml:space="preserve"> El Punto de Conexión está</w:t>
      </w:r>
      <w:r w:rsidR="00B22099" w:rsidRPr="0069459C">
        <w:rPr>
          <w:rFonts w:ascii="Arial" w:hAnsi="Arial" w:cs="Arial"/>
          <w:sz w:val="24"/>
          <w:szCs w:val="24"/>
        </w:rPr>
        <w:t xml:space="preserve"> </w:t>
      </w:r>
      <w:r w:rsidR="00095A84" w:rsidRPr="0069459C">
        <w:rPr>
          <w:rFonts w:ascii="Arial" w:hAnsi="Arial" w:cs="Arial"/>
          <w:sz w:val="24"/>
          <w:szCs w:val="24"/>
        </w:rPr>
        <w:t>ubicado en el municipio de [</w:t>
      </w:r>
      <w:r w:rsidR="00095A84" w:rsidRPr="0069459C">
        <w:rPr>
          <w:rFonts w:ascii="Arial" w:hAnsi="Arial" w:cs="Arial"/>
          <w:sz w:val="24"/>
          <w:szCs w:val="24"/>
          <w:highlight w:val="yellow"/>
        </w:rPr>
        <w:t>H4</w:t>
      </w:r>
      <w:r w:rsidR="00095A84" w:rsidRPr="0069459C">
        <w:rPr>
          <w:rStyle w:val="Refdenotaalpie"/>
          <w:rFonts w:ascii="Arial" w:hAnsi="Arial" w:cs="Arial"/>
          <w:sz w:val="24"/>
          <w:szCs w:val="24"/>
        </w:rPr>
        <w:footnoteReference w:id="104"/>
      </w:r>
      <w:r w:rsidR="00095A84" w:rsidRPr="0069459C">
        <w:rPr>
          <w:rFonts w:ascii="Arial" w:hAnsi="Arial" w:cs="Arial"/>
          <w:sz w:val="24"/>
          <w:szCs w:val="24"/>
        </w:rPr>
        <w:t>], en el departamento de [</w:t>
      </w:r>
      <w:r w:rsidR="00095A84" w:rsidRPr="0069459C">
        <w:rPr>
          <w:rFonts w:ascii="Arial" w:hAnsi="Arial" w:cs="Arial"/>
          <w:sz w:val="24"/>
          <w:szCs w:val="24"/>
          <w:highlight w:val="yellow"/>
        </w:rPr>
        <w:t>I4</w:t>
      </w:r>
      <w:r w:rsidR="00095A84" w:rsidRPr="0069459C">
        <w:rPr>
          <w:rStyle w:val="Refdenotaalpie"/>
          <w:rFonts w:ascii="Arial" w:hAnsi="Arial" w:cs="Arial"/>
          <w:sz w:val="24"/>
          <w:szCs w:val="24"/>
        </w:rPr>
        <w:footnoteReference w:id="105"/>
      </w:r>
      <w:r w:rsidR="00095A84" w:rsidRPr="0069459C">
        <w:rPr>
          <w:rFonts w:ascii="Arial" w:hAnsi="Arial" w:cs="Arial"/>
          <w:sz w:val="24"/>
          <w:szCs w:val="24"/>
        </w:rPr>
        <w:t xml:space="preserve">], en adelante Punto de Conexión, el cual se especifica en el </w:t>
      </w:r>
      <w:r w:rsidR="00095A84" w:rsidRPr="0069459C">
        <w:rPr>
          <w:rFonts w:ascii="Arial" w:hAnsi="Arial" w:cs="Arial"/>
          <w:sz w:val="24"/>
          <w:szCs w:val="24"/>
          <w:highlight w:val="yellow"/>
        </w:rPr>
        <w:t>Anexo Técnico</w:t>
      </w:r>
      <w:r w:rsidR="00095A84" w:rsidRPr="0069459C">
        <w:rPr>
          <w:rFonts w:ascii="Arial" w:hAnsi="Arial" w:cs="Arial"/>
          <w:sz w:val="24"/>
          <w:szCs w:val="24"/>
        </w:rPr>
        <w:t>, e incluye el Diagrama Unifilar, la lista de los Activos involucrados en la conexión y la propiedad de los mismos.</w:t>
      </w:r>
    </w:p>
    <w:p w14:paraId="1DB6CA69" w14:textId="2C15DF2C" w:rsidR="00095A84" w:rsidRPr="0069459C" w:rsidRDefault="00AA2D48" w:rsidP="00ED7584">
      <w:pPr>
        <w:jc w:val="both"/>
        <w:rPr>
          <w:rFonts w:ascii="Arial" w:hAnsi="Arial" w:cs="Arial"/>
          <w:sz w:val="24"/>
          <w:szCs w:val="24"/>
        </w:rPr>
      </w:pPr>
      <w:r w:rsidRPr="0069459C">
        <w:rPr>
          <w:rFonts w:ascii="Arial" w:hAnsi="Arial" w:cs="Arial"/>
          <w:b/>
          <w:bCs/>
          <w:sz w:val="24"/>
          <w:szCs w:val="24"/>
        </w:rPr>
        <w:t xml:space="preserve">PARÁGRAFO </w:t>
      </w:r>
      <w:r w:rsidR="00684921" w:rsidRPr="0069459C">
        <w:rPr>
          <w:rFonts w:ascii="Arial" w:hAnsi="Arial" w:cs="Arial"/>
          <w:b/>
          <w:bCs/>
          <w:sz w:val="24"/>
          <w:szCs w:val="24"/>
        </w:rPr>
        <w:t xml:space="preserve">SEGUNDO – </w:t>
      </w:r>
      <w:r w:rsidR="00684921" w:rsidRPr="0069459C">
        <w:rPr>
          <w:rFonts w:ascii="Arial" w:hAnsi="Arial" w:cs="Arial"/>
          <w:b/>
          <w:sz w:val="24"/>
          <w:szCs w:val="24"/>
        </w:rPr>
        <w:t>DISPONIBILIDAD DEL PUNTO DE CONEXIÓN</w:t>
      </w:r>
      <w:r w:rsidR="00684921" w:rsidRPr="0069459C">
        <w:rPr>
          <w:rFonts w:ascii="Arial" w:hAnsi="Arial" w:cs="Arial"/>
          <w:b/>
          <w:bCs/>
          <w:sz w:val="24"/>
          <w:szCs w:val="24"/>
        </w:rPr>
        <w:t>:</w:t>
      </w:r>
      <w:r w:rsidR="00684921" w:rsidRPr="0069459C">
        <w:rPr>
          <w:rFonts w:ascii="Arial" w:hAnsi="Arial" w:cs="Arial"/>
          <w:sz w:val="24"/>
          <w:szCs w:val="24"/>
        </w:rPr>
        <w:t xml:space="preserve"> </w:t>
      </w:r>
      <w:r w:rsidR="00F3615B" w:rsidRPr="0069459C">
        <w:rPr>
          <w:rFonts w:ascii="Arial" w:hAnsi="Arial" w:cs="Arial"/>
          <w:sz w:val="24"/>
          <w:szCs w:val="24"/>
        </w:rPr>
        <w:t>[</w:t>
      </w:r>
      <w:r w:rsidR="00777C6B" w:rsidRPr="0069459C">
        <w:rPr>
          <w:rFonts w:ascii="Arial" w:hAnsi="Arial" w:cs="Arial"/>
          <w:sz w:val="24"/>
          <w:szCs w:val="24"/>
          <w:highlight w:val="yellow"/>
        </w:rPr>
        <w:t>S_TN</w:t>
      </w:r>
      <w:r w:rsidR="00F3615B" w:rsidRPr="0069459C">
        <w:rPr>
          <w:rStyle w:val="Refdenotaalpie"/>
          <w:rFonts w:ascii="Arial" w:hAnsi="Arial" w:cs="Arial"/>
          <w:sz w:val="24"/>
          <w:szCs w:val="24"/>
        </w:rPr>
        <w:footnoteReference w:id="106"/>
      </w:r>
      <w:r w:rsidR="00F3615B" w:rsidRPr="0069459C">
        <w:rPr>
          <w:rFonts w:ascii="Arial" w:hAnsi="Arial" w:cs="Arial"/>
          <w:sz w:val="24"/>
          <w:szCs w:val="24"/>
        </w:rPr>
        <w:t>]</w:t>
      </w:r>
      <w:r w:rsidR="00095A84" w:rsidRPr="0069459C">
        <w:rPr>
          <w:rFonts w:ascii="Arial" w:hAnsi="Arial" w:cs="Arial"/>
          <w:sz w:val="24"/>
          <w:szCs w:val="24"/>
        </w:rPr>
        <w:t xml:space="preserve"> se obliga para con </w:t>
      </w:r>
      <w:r w:rsidR="001C5351" w:rsidRPr="0069459C">
        <w:rPr>
          <w:rFonts w:ascii="Arial" w:hAnsi="Arial" w:cs="Arial"/>
          <w:sz w:val="24"/>
          <w:szCs w:val="24"/>
        </w:rPr>
        <w:t>[</w:t>
      </w:r>
      <w:r w:rsidR="00AA4B83" w:rsidRPr="0069459C">
        <w:rPr>
          <w:rFonts w:ascii="Arial" w:hAnsi="Arial" w:cs="Arial"/>
          <w:sz w:val="24"/>
          <w:szCs w:val="24"/>
          <w:highlight w:val="yellow"/>
        </w:rPr>
        <w:t>S_PROMOTOR</w:t>
      </w:r>
      <w:r w:rsidR="001C5351" w:rsidRPr="0069459C">
        <w:rPr>
          <w:rStyle w:val="Refdenotaalpie"/>
          <w:rFonts w:ascii="Arial" w:hAnsi="Arial" w:cs="Arial"/>
          <w:sz w:val="24"/>
          <w:szCs w:val="24"/>
        </w:rPr>
        <w:footnoteReference w:id="107"/>
      </w:r>
      <w:r w:rsidR="001C5351" w:rsidRPr="0069459C">
        <w:rPr>
          <w:rFonts w:ascii="Arial" w:hAnsi="Arial" w:cs="Arial"/>
          <w:sz w:val="24"/>
          <w:szCs w:val="24"/>
        </w:rPr>
        <w:t>]</w:t>
      </w:r>
      <w:r w:rsidR="00095A84" w:rsidRPr="0069459C">
        <w:rPr>
          <w:rFonts w:ascii="Arial" w:hAnsi="Arial" w:cs="Arial"/>
          <w:sz w:val="24"/>
          <w:szCs w:val="24"/>
        </w:rPr>
        <w:t xml:space="preserve"> a mantener disponible el Punto de Conexión, de acuerdo con la regulación vigente y a coordinar con </w:t>
      </w:r>
      <w:r w:rsidR="001C5351" w:rsidRPr="0069459C">
        <w:rPr>
          <w:rFonts w:ascii="Arial" w:hAnsi="Arial" w:cs="Arial"/>
          <w:sz w:val="24"/>
          <w:szCs w:val="24"/>
        </w:rPr>
        <w:t>[</w:t>
      </w:r>
      <w:r w:rsidR="00AA4B83" w:rsidRPr="0069459C">
        <w:rPr>
          <w:rFonts w:ascii="Arial" w:hAnsi="Arial" w:cs="Arial"/>
          <w:sz w:val="24"/>
          <w:szCs w:val="24"/>
          <w:highlight w:val="yellow"/>
        </w:rPr>
        <w:t>S_PROMOTOR</w:t>
      </w:r>
      <w:r w:rsidR="001C5351" w:rsidRPr="0069459C">
        <w:rPr>
          <w:rStyle w:val="Refdenotaalpie"/>
          <w:rFonts w:ascii="Arial" w:hAnsi="Arial" w:cs="Arial"/>
          <w:sz w:val="24"/>
          <w:szCs w:val="24"/>
        </w:rPr>
        <w:footnoteReference w:id="108"/>
      </w:r>
      <w:r w:rsidR="001C5351" w:rsidRPr="0069459C">
        <w:rPr>
          <w:rFonts w:ascii="Arial" w:hAnsi="Arial" w:cs="Arial"/>
          <w:sz w:val="24"/>
          <w:szCs w:val="24"/>
        </w:rPr>
        <w:t>]</w:t>
      </w:r>
      <w:r w:rsidR="00095A84" w:rsidRPr="0069459C">
        <w:rPr>
          <w:rFonts w:ascii="Arial" w:hAnsi="Arial" w:cs="Arial"/>
          <w:sz w:val="24"/>
          <w:szCs w:val="24"/>
        </w:rPr>
        <w:t xml:space="preserve"> el mantenimiento de los Activos de Conexión en dicho Punto de Conexión, definidos en el Anexo Técnico.</w:t>
      </w:r>
      <w:r w:rsidR="00DF1B1D" w:rsidRPr="0069459C">
        <w:t xml:space="preserve"> </w:t>
      </w:r>
      <w:r w:rsidR="00E01F82" w:rsidRPr="0069459C">
        <w:rPr>
          <w:rFonts w:ascii="Arial" w:hAnsi="Arial" w:cs="Arial"/>
          <w:sz w:val="24"/>
          <w:szCs w:val="24"/>
        </w:rPr>
        <w:t>En caso de indisponibilidad del punto de conexión (barraje), que supere las metas de indisponibilidad establecidas por la regulación, se seguirá el procedimiento allí establecido, en virtud del cual el transportador asumirá únicamente las compensaciones definidas en la regulación para el STR. La disposición de equipos de conexión en la subestación deberá ser funcional y segura para la operación, mantenimiento, reparación y reemplazo de los equipos, y para la seguridad de las personas. Además, deberá permitir la expansión armónica y ordenada de la subestación y posibilitar el acceso abierto a las instalaciones de transmisión.</w:t>
      </w:r>
    </w:p>
    <w:p w14:paraId="47134FB1" w14:textId="5C5F4D2C" w:rsidR="00405E53" w:rsidRPr="0069459C" w:rsidRDefault="00405E53" w:rsidP="00405E53">
      <w:pPr>
        <w:jc w:val="both"/>
        <w:rPr>
          <w:rFonts w:ascii="Arial" w:hAnsi="Arial" w:cs="Arial"/>
          <w:sz w:val="24"/>
          <w:szCs w:val="24"/>
        </w:rPr>
      </w:pPr>
      <w:r w:rsidRPr="0069459C">
        <w:rPr>
          <w:rFonts w:ascii="Arial" w:hAnsi="Arial" w:cs="Arial"/>
          <w:b/>
          <w:sz w:val="24"/>
          <w:szCs w:val="24"/>
        </w:rPr>
        <w:t xml:space="preserve">PARÁGRAFO TERCERO – CONEXIÓN RADIAL: </w:t>
      </w:r>
      <w:r w:rsidRPr="0069459C">
        <w:rPr>
          <w:rFonts w:ascii="Arial" w:hAnsi="Arial" w:cs="Arial"/>
          <w:sz w:val="24"/>
          <w:szCs w:val="24"/>
        </w:rPr>
        <w:t xml:space="preserve">Si la conexión es radial el interesado acepta la condición relacionada con una eventual energía atrapada o una desconexión de carga. En </w:t>
      </w:r>
      <w:r w:rsidR="00446932" w:rsidRPr="0069459C">
        <w:rPr>
          <w:rFonts w:ascii="Arial" w:hAnsi="Arial" w:cs="Arial"/>
          <w:sz w:val="24"/>
          <w:szCs w:val="24"/>
        </w:rPr>
        <w:t xml:space="preserve">una Cláusula Adicional </w:t>
      </w:r>
      <w:r w:rsidRPr="0069459C">
        <w:rPr>
          <w:rFonts w:ascii="Arial" w:hAnsi="Arial" w:cs="Arial"/>
          <w:sz w:val="24"/>
          <w:szCs w:val="24"/>
        </w:rPr>
        <w:t>al presente Contrato de Conexión establecen los acuerdos relacionados con exoneraciones o penalizaciones relacionadas con energía dejada de suministrar o la demanda dejada de atender.</w:t>
      </w:r>
      <w:r w:rsidRPr="0069459C">
        <w:rPr>
          <w:rStyle w:val="Refdenotaalpie"/>
          <w:rFonts w:ascii="Arial" w:hAnsi="Arial" w:cs="Arial"/>
          <w:sz w:val="24"/>
          <w:szCs w:val="24"/>
        </w:rPr>
        <w:footnoteReference w:id="109"/>
      </w:r>
    </w:p>
    <w:p w14:paraId="1E540D68" w14:textId="2A9100FB" w:rsidR="00534345" w:rsidRPr="0069459C" w:rsidRDefault="00AA2D48" w:rsidP="006B0229">
      <w:pPr>
        <w:jc w:val="both"/>
        <w:rPr>
          <w:rFonts w:ascii="Arial" w:hAnsi="Arial" w:cs="Arial"/>
          <w:sz w:val="24"/>
          <w:szCs w:val="24"/>
        </w:rPr>
      </w:pPr>
      <w:r w:rsidRPr="0069459C">
        <w:rPr>
          <w:rFonts w:ascii="Arial" w:hAnsi="Arial" w:cs="Arial"/>
          <w:b/>
          <w:bCs/>
          <w:sz w:val="24"/>
          <w:szCs w:val="24"/>
        </w:rPr>
        <w:t xml:space="preserve">PARÁGRAFO </w:t>
      </w:r>
      <w:r w:rsidR="00405E53" w:rsidRPr="0069459C">
        <w:rPr>
          <w:rFonts w:ascii="Arial" w:hAnsi="Arial" w:cs="Arial"/>
          <w:b/>
          <w:bCs/>
          <w:sz w:val="24"/>
          <w:szCs w:val="24"/>
        </w:rPr>
        <w:t xml:space="preserve">CUARTO </w:t>
      </w:r>
      <w:r w:rsidR="00684921" w:rsidRPr="0069459C">
        <w:rPr>
          <w:rFonts w:ascii="Arial" w:hAnsi="Arial" w:cs="Arial"/>
          <w:b/>
          <w:bCs/>
          <w:sz w:val="24"/>
          <w:szCs w:val="24"/>
        </w:rPr>
        <w:t>- ÁREA DEL PUNTO DE CONEXIÓN</w:t>
      </w:r>
      <w:r w:rsidR="00095A84" w:rsidRPr="0069459C">
        <w:rPr>
          <w:rFonts w:ascii="Arial" w:hAnsi="Arial" w:cs="Arial"/>
          <w:b/>
          <w:bCs/>
          <w:sz w:val="24"/>
          <w:szCs w:val="24"/>
        </w:rPr>
        <w:t>:</w:t>
      </w:r>
      <w:r w:rsidR="00095A84" w:rsidRPr="0069459C">
        <w:rPr>
          <w:rFonts w:ascii="Arial" w:hAnsi="Arial" w:cs="Arial"/>
          <w:sz w:val="24"/>
          <w:szCs w:val="24"/>
        </w:rPr>
        <w:t xml:space="preserve"> El </w:t>
      </w:r>
      <w:r w:rsidR="00887056" w:rsidRPr="0069459C">
        <w:rPr>
          <w:rFonts w:ascii="Arial" w:hAnsi="Arial" w:cs="Arial"/>
          <w:sz w:val="24"/>
          <w:szCs w:val="24"/>
        </w:rPr>
        <w:t>Punto de Conexión m</w:t>
      </w:r>
      <w:r w:rsidR="00095A84" w:rsidRPr="0069459C">
        <w:rPr>
          <w:rFonts w:ascii="Arial" w:hAnsi="Arial" w:cs="Arial"/>
          <w:sz w:val="24"/>
          <w:szCs w:val="24"/>
        </w:rPr>
        <w:t xml:space="preserve">encionado se encuentra dentro del área establecida en el Anexo Técnico, </w:t>
      </w:r>
      <w:r w:rsidR="004C37A0" w:rsidRPr="0069459C">
        <w:rPr>
          <w:rFonts w:ascii="Arial" w:hAnsi="Arial" w:cs="Arial"/>
          <w:sz w:val="24"/>
          <w:szCs w:val="24"/>
        </w:rPr>
        <w:t xml:space="preserve">área que </w:t>
      </w:r>
      <w:r w:rsidR="004C37A0" w:rsidRPr="0069459C">
        <w:rPr>
          <w:rFonts w:ascii="Arial" w:hAnsi="Arial" w:cs="Arial"/>
          <w:sz w:val="24"/>
          <w:szCs w:val="24"/>
        </w:rPr>
        <w:lastRenderedPageBreak/>
        <w:t xml:space="preserve">hace parte de la </w:t>
      </w:r>
      <w:r w:rsidR="005F1DA0" w:rsidRPr="0069459C">
        <w:rPr>
          <w:rFonts w:ascii="Arial" w:hAnsi="Arial" w:cs="Arial"/>
          <w:sz w:val="24"/>
          <w:szCs w:val="24"/>
        </w:rPr>
        <w:t xml:space="preserve">Subestación </w:t>
      </w:r>
      <w:r w:rsidR="00095A84" w:rsidRPr="0069459C">
        <w:rPr>
          <w:rFonts w:ascii="Arial" w:hAnsi="Arial" w:cs="Arial"/>
          <w:sz w:val="24"/>
          <w:szCs w:val="24"/>
        </w:rPr>
        <w:t xml:space="preserve">operada por </w:t>
      </w:r>
      <w:r w:rsidR="00E035E4" w:rsidRPr="0069459C">
        <w:rPr>
          <w:rFonts w:ascii="Arial" w:hAnsi="Arial" w:cs="Arial"/>
          <w:sz w:val="24"/>
          <w:szCs w:val="24"/>
        </w:rPr>
        <w:t>[</w:t>
      </w:r>
      <w:r w:rsidR="00777C6B" w:rsidRPr="0069459C">
        <w:rPr>
          <w:rFonts w:ascii="Arial" w:hAnsi="Arial" w:cs="Arial"/>
          <w:sz w:val="24"/>
          <w:szCs w:val="24"/>
          <w:highlight w:val="yellow"/>
        </w:rPr>
        <w:t>S_TN</w:t>
      </w:r>
      <w:r w:rsidR="00E035E4" w:rsidRPr="0069459C">
        <w:rPr>
          <w:rStyle w:val="Refdenotaalpie"/>
          <w:rFonts w:ascii="Arial" w:hAnsi="Arial" w:cs="Arial"/>
          <w:sz w:val="24"/>
          <w:szCs w:val="24"/>
        </w:rPr>
        <w:footnoteReference w:id="110"/>
      </w:r>
      <w:r w:rsidR="00E035E4" w:rsidRPr="0069459C">
        <w:rPr>
          <w:rFonts w:ascii="Arial" w:hAnsi="Arial" w:cs="Arial"/>
          <w:sz w:val="24"/>
          <w:szCs w:val="24"/>
        </w:rPr>
        <w:t>]</w:t>
      </w:r>
      <w:r w:rsidR="00095A84" w:rsidRPr="0069459C">
        <w:rPr>
          <w:rFonts w:ascii="Arial" w:hAnsi="Arial" w:cs="Arial"/>
          <w:sz w:val="24"/>
          <w:szCs w:val="24"/>
        </w:rPr>
        <w:t xml:space="preserve">. Por fuera de esta área establecida, </w:t>
      </w:r>
      <w:r w:rsidR="00141732" w:rsidRPr="0069459C">
        <w:rPr>
          <w:rFonts w:ascii="Arial" w:hAnsi="Arial" w:cs="Arial"/>
          <w:sz w:val="24"/>
          <w:szCs w:val="24"/>
        </w:rPr>
        <w:t>[</w:t>
      </w:r>
      <w:r w:rsidR="00141732" w:rsidRPr="0069459C">
        <w:rPr>
          <w:rFonts w:ascii="Arial" w:hAnsi="Arial" w:cs="Arial"/>
          <w:sz w:val="24"/>
          <w:szCs w:val="24"/>
          <w:highlight w:val="yellow"/>
        </w:rPr>
        <w:t>S_PROMOTOR</w:t>
      </w:r>
      <w:r w:rsidR="00141732" w:rsidRPr="0069459C">
        <w:rPr>
          <w:rStyle w:val="Refdenotaalpie"/>
          <w:rFonts w:ascii="Arial" w:hAnsi="Arial" w:cs="Arial"/>
          <w:sz w:val="24"/>
          <w:szCs w:val="24"/>
        </w:rPr>
        <w:footnoteReference w:id="111"/>
      </w:r>
      <w:r w:rsidR="00141732" w:rsidRPr="0069459C">
        <w:rPr>
          <w:rFonts w:ascii="Arial" w:hAnsi="Arial" w:cs="Arial"/>
          <w:sz w:val="24"/>
          <w:szCs w:val="24"/>
        </w:rPr>
        <w:t xml:space="preserve">] </w:t>
      </w:r>
      <w:r w:rsidR="00095A84" w:rsidRPr="0069459C">
        <w:rPr>
          <w:rFonts w:ascii="Arial" w:hAnsi="Arial" w:cs="Arial"/>
          <w:sz w:val="24"/>
          <w:szCs w:val="24"/>
        </w:rPr>
        <w:t xml:space="preserve"> no tiene capacidad para disponer sobre el área restante del inmueble identificado en dicho </w:t>
      </w:r>
      <w:r w:rsidR="00095A84" w:rsidRPr="0069459C">
        <w:rPr>
          <w:rFonts w:ascii="Arial" w:hAnsi="Arial" w:cs="Arial"/>
          <w:sz w:val="24"/>
          <w:szCs w:val="24"/>
          <w:highlight w:val="yellow"/>
        </w:rPr>
        <w:t>Anexo Técnico</w:t>
      </w:r>
      <w:r w:rsidR="00095A84" w:rsidRPr="0069459C">
        <w:rPr>
          <w:rFonts w:ascii="Arial" w:hAnsi="Arial" w:cs="Arial"/>
          <w:sz w:val="24"/>
          <w:szCs w:val="24"/>
        </w:rPr>
        <w:t xml:space="preserve">. Cualquier trámite de permisos, licencias, servidumbres y demás, que se requieran por fuera del área a cargo de </w:t>
      </w:r>
      <w:r w:rsidR="008472EA" w:rsidRPr="0069459C">
        <w:rPr>
          <w:rFonts w:ascii="Arial" w:hAnsi="Arial" w:cs="Arial"/>
          <w:sz w:val="24"/>
          <w:szCs w:val="24"/>
        </w:rPr>
        <w:t>[</w:t>
      </w:r>
      <w:r w:rsidR="00777C6B" w:rsidRPr="0069459C">
        <w:rPr>
          <w:rFonts w:ascii="Arial" w:hAnsi="Arial" w:cs="Arial"/>
          <w:sz w:val="24"/>
          <w:szCs w:val="24"/>
          <w:highlight w:val="yellow"/>
        </w:rPr>
        <w:t>S_TN</w:t>
      </w:r>
      <w:r w:rsidR="008472EA" w:rsidRPr="0069459C">
        <w:rPr>
          <w:rStyle w:val="Refdenotaalpie"/>
          <w:rFonts w:ascii="Arial" w:hAnsi="Arial" w:cs="Arial"/>
          <w:sz w:val="24"/>
          <w:szCs w:val="24"/>
        </w:rPr>
        <w:footnoteReference w:id="112"/>
      </w:r>
      <w:r w:rsidR="008472EA" w:rsidRPr="0069459C">
        <w:rPr>
          <w:rFonts w:ascii="Arial" w:hAnsi="Arial" w:cs="Arial"/>
          <w:sz w:val="24"/>
          <w:szCs w:val="24"/>
        </w:rPr>
        <w:t>]</w:t>
      </w:r>
      <w:r w:rsidR="00095A84" w:rsidRPr="0069459C">
        <w:rPr>
          <w:rFonts w:ascii="Arial" w:hAnsi="Arial" w:cs="Arial"/>
          <w:sz w:val="24"/>
          <w:szCs w:val="24"/>
        </w:rPr>
        <w:t>, son de exclusiva obligación de</w:t>
      </w:r>
      <w:r w:rsidR="008472EA" w:rsidRPr="0069459C">
        <w:rPr>
          <w:rFonts w:ascii="Arial" w:hAnsi="Arial" w:cs="Arial"/>
          <w:sz w:val="24"/>
          <w:szCs w:val="24"/>
        </w:rPr>
        <w:t xml:space="preserve"> [</w:t>
      </w:r>
      <w:r w:rsidR="00AA4B83" w:rsidRPr="0069459C">
        <w:rPr>
          <w:rFonts w:ascii="Arial" w:hAnsi="Arial" w:cs="Arial"/>
          <w:sz w:val="24"/>
          <w:szCs w:val="24"/>
        </w:rPr>
        <w:t>S_PROMOTOR</w:t>
      </w:r>
      <w:r w:rsidR="008472EA" w:rsidRPr="0069459C">
        <w:rPr>
          <w:rStyle w:val="Refdenotaalpie"/>
          <w:rFonts w:ascii="Arial" w:hAnsi="Arial" w:cs="Arial"/>
          <w:sz w:val="24"/>
          <w:szCs w:val="24"/>
        </w:rPr>
        <w:footnoteReference w:id="113"/>
      </w:r>
      <w:r w:rsidR="008472EA" w:rsidRPr="0069459C">
        <w:rPr>
          <w:rFonts w:ascii="Arial" w:hAnsi="Arial" w:cs="Arial"/>
          <w:sz w:val="24"/>
          <w:szCs w:val="24"/>
        </w:rPr>
        <w:t>]</w:t>
      </w:r>
      <w:r w:rsidR="00095A84" w:rsidRPr="0069459C">
        <w:rPr>
          <w:rFonts w:ascii="Arial" w:hAnsi="Arial" w:cs="Arial"/>
          <w:sz w:val="24"/>
          <w:szCs w:val="24"/>
        </w:rPr>
        <w:t xml:space="preserve"> tramitarlas con aquellos que ostenten la titularidad de las áreas </w:t>
      </w:r>
      <w:r w:rsidR="00141732" w:rsidRPr="0069459C">
        <w:rPr>
          <w:rFonts w:ascii="Arial" w:hAnsi="Arial" w:cs="Arial"/>
          <w:sz w:val="24"/>
          <w:szCs w:val="24"/>
        </w:rPr>
        <w:t>requeridas para la conexión</w:t>
      </w:r>
      <w:r w:rsidR="00BE6C06" w:rsidRPr="0069459C">
        <w:rPr>
          <w:rFonts w:ascii="Arial" w:hAnsi="Arial" w:cs="Arial"/>
          <w:sz w:val="24"/>
          <w:szCs w:val="24"/>
        </w:rPr>
        <w:t xml:space="preserve"> del Proyecto</w:t>
      </w:r>
      <w:r w:rsidR="00141732" w:rsidRPr="0069459C">
        <w:rPr>
          <w:rFonts w:ascii="Arial" w:hAnsi="Arial" w:cs="Arial"/>
          <w:sz w:val="24"/>
          <w:szCs w:val="24"/>
        </w:rPr>
        <w:t xml:space="preserve"> a </w:t>
      </w:r>
      <w:r w:rsidR="005F1DA0" w:rsidRPr="0069459C">
        <w:rPr>
          <w:rFonts w:ascii="Arial" w:hAnsi="Arial" w:cs="Arial"/>
          <w:sz w:val="24"/>
          <w:szCs w:val="24"/>
        </w:rPr>
        <w:t>la Subestación</w:t>
      </w:r>
      <w:r w:rsidR="00095A84" w:rsidRPr="0069459C">
        <w:rPr>
          <w:rFonts w:ascii="Arial" w:hAnsi="Arial" w:cs="Arial"/>
          <w:sz w:val="24"/>
          <w:szCs w:val="24"/>
        </w:rPr>
        <w:t>.</w:t>
      </w:r>
    </w:p>
    <w:p w14:paraId="50AFBD6D" w14:textId="48B3A146" w:rsidR="00AA2D48" w:rsidRPr="0069459C" w:rsidRDefault="004867B6" w:rsidP="00AA2D48">
      <w:pPr>
        <w:jc w:val="both"/>
        <w:rPr>
          <w:rFonts w:ascii="Arial" w:hAnsi="Arial" w:cs="Arial"/>
          <w:sz w:val="24"/>
          <w:szCs w:val="24"/>
        </w:rPr>
      </w:pPr>
      <w:r w:rsidRPr="0069459C">
        <w:rPr>
          <w:rFonts w:ascii="Arial" w:hAnsi="Arial" w:cs="Arial"/>
          <w:b/>
          <w:bCs/>
          <w:sz w:val="24"/>
          <w:szCs w:val="24"/>
        </w:rPr>
        <w:t xml:space="preserve">PARÁGRAFO </w:t>
      </w:r>
      <w:r w:rsidR="00405E53" w:rsidRPr="0069459C">
        <w:rPr>
          <w:rFonts w:ascii="Arial" w:hAnsi="Arial" w:cs="Arial"/>
          <w:b/>
          <w:bCs/>
          <w:sz w:val="24"/>
          <w:szCs w:val="24"/>
        </w:rPr>
        <w:t xml:space="preserve">QUINTO </w:t>
      </w:r>
      <w:r w:rsidR="00684921" w:rsidRPr="0069459C">
        <w:rPr>
          <w:rFonts w:ascii="Arial" w:hAnsi="Arial" w:cs="Arial"/>
          <w:b/>
          <w:bCs/>
          <w:sz w:val="24"/>
          <w:szCs w:val="24"/>
        </w:rPr>
        <w:t>– CONEXIÓN PROFUNDA</w:t>
      </w:r>
      <w:r w:rsidRPr="0069459C">
        <w:rPr>
          <w:rFonts w:ascii="Arial" w:hAnsi="Arial" w:cs="Arial"/>
          <w:b/>
          <w:bCs/>
          <w:sz w:val="24"/>
          <w:szCs w:val="24"/>
        </w:rPr>
        <w:t>:</w:t>
      </w:r>
      <w:r w:rsidR="00A7732C" w:rsidRPr="0069459C">
        <w:rPr>
          <w:rStyle w:val="Refdenotaalpie"/>
          <w:rFonts w:ascii="Arial" w:hAnsi="Arial" w:cs="Arial"/>
          <w:sz w:val="24"/>
          <w:szCs w:val="24"/>
          <w:highlight w:val="yellow"/>
        </w:rPr>
        <w:footnoteReference w:id="114"/>
      </w:r>
      <w:r w:rsidR="00A7732C" w:rsidRPr="0069459C">
        <w:rPr>
          <w:rFonts w:ascii="Arial" w:hAnsi="Arial" w:cs="Arial"/>
          <w:sz w:val="24"/>
          <w:szCs w:val="24"/>
        </w:rPr>
        <w:t xml:space="preserve"> </w:t>
      </w:r>
      <w:r w:rsidR="00AA2D48" w:rsidRPr="0069459C">
        <w:rPr>
          <w:rFonts w:ascii="Arial" w:hAnsi="Arial" w:cs="Arial"/>
          <w:sz w:val="24"/>
          <w:szCs w:val="24"/>
        </w:rPr>
        <w:t xml:space="preserve">En el caso </w:t>
      </w:r>
      <w:r w:rsidR="009D5C1D" w:rsidRPr="0069459C">
        <w:rPr>
          <w:rFonts w:ascii="Arial" w:hAnsi="Arial" w:cs="Arial"/>
          <w:sz w:val="24"/>
          <w:szCs w:val="24"/>
        </w:rPr>
        <w:t xml:space="preserve">en </w:t>
      </w:r>
      <w:r w:rsidR="00AA2D48" w:rsidRPr="0069459C">
        <w:rPr>
          <w:rFonts w:ascii="Arial" w:hAnsi="Arial" w:cs="Arial"/>
          <w:sz w:val="24"/>
          <w:szCs w:val="24"/>
        </w:rPr>
        <w:t xml:space="preserve">que el Punto de Conexión corresponda a una Conexión Profunda, el representante de la frontera será responsable por la construcción, reposición, operación, mantenimiento y disponibilidad de los activos que hacen parte de la Conexión Profunda. Los </w:t>
      </w:r>
      <w:r w:rsidR="005F1DA0" w:rsidRPr="0069459C">
        <w:rPr>
          <w:rFonts w:ascii="Arial" w:hAnsi="Arial" w:cs="Arial"/>
          <w:sz w:val="24"/>
          <w:szCs w:val="24"/>
        </w:rPr>
        <w:t xml:space="preserve">Activos </w:t>
      </w:r>
      <w:r w:rsidR="00AA2D48" w:rsidRPr="0069459C">
        <w:rPr>
          <w:rFonts w:ascii="Arial" w:hAnsi="Arial" w:cs="Arial"/>
          <w:sz w:val="24"/>
          <w:szCs w:val="24"/>
        </w:rPr>
        <w:t xml:space="preserve">de </w:t>
      </w:r>
      <w:r w:rsidR="005F1DA0" w:rsidRPr="0069459C">
        <w:rPr>
          <w:rFonts w:ascii="Arial" w:hAnsi="Arial" w:cs="Arial"/>
          <w:sz w:val="24"/>
          <w:szCs w:val="24"/>
        </w:rPr>
        <w:t xml:space="preserve">Conexión </w:t>
      </w:r>
      <w:r w:rsidR="00A7732C" w:rsidRPr="0069459C">
        <w:rPr>
          <w:rFonts w:ascii="Arial" w:hAnsi="Arial" w:cs="Arial"/>
          <w:sz w:val="24"/>
          <w:szCs w:val="24"/>
        </w:rPr>
        <w:t xml:space="preserve">y los demás activos que hacen parte de la Conexión Profunda, </w:t>
      </w:r>
      <w:r w:rsidR="00AA2D48" w:rsidRPr="0069459C">
        <w:rPr>
          <w:rFonts w:ascii="Arial" w:hAnsi="Arial" w:cs="Arial"/>
          <w:sz w:val="24"/>
          <w:szCs w:val="24"/>
        </w:rPr>
        <w:t>para su construcción e inicio de operación, deben cumplir con lo señalado en el Código de Redes, en el Reglamento de Distribución y en los acuerdos del CNO.</w:t>
      </w:r>
    </w:p>
    <w:p w14:paraId="000CD431" w14:textId="2528B118" w:rsidR="006B0229" w:rsidRPr="0069459C" w:rsidRDefault="00AA2D48" w:rsidP="006B0229">
      <w:pPr>
        <w:jc w:val="both"/>
        <w:rPr>
          <w:rFonts w:ascii="Arial" w:hAnsi="Arial" w:cs="Arial"/>
          <w:sz w:val="24"/>
          <w:szCs w:val="24"/>
        </w:rPr>
      </w:pPr>
      <w:r w:rsidRPr="0069459C">
        <w:rPr>
          <w:rFonts w:ascii="Arial" w:hAnsi="Arial" w:cs="Arial"/>
          <w:b/>
          <w:bCs/>
          <w:sz w:val="24"/>
          <w:szCs w:val="24"/>
        </w:rPr>
        <w:t xml:space="preserve">PARÁGRAFO </w:t>
      </w:r>
      <w:r w:rsidR="00405E53" w:rsidRPr="0069459C">
        <w:rPr>
          <w:rFonts w:ascii="Arial" w:hAnsi="Arial" w:cs="Arial"/>
          <w:b/>
          <w:bCs/>
          <w:sz w:val="24"/>
          <w:szCs w:val="24"/>
        </w:rPr>
        <w:t xml:space="preserve">SEXTO </w:t>
      </w:r>
      <w:r w:rsidR="00684921" w:rsidRPr="0069459C">
        <w:rPr>
          <w:rFonts w:ascii="Arial" w:hAnsi="Arial" w:cs="Arial"/>
          <w:b/>
          <w:bCs/>
          <w:sz w:val="24"/>
          <w:szCs w:val="24"/>
        </w:rPr>
        <w:t>– ACUERDO DE CONEXIÓN COMPARTIDA</w:t>
      </w:r>
      <w:r w:rsidRPr="0069459C">
        <w:rPr>
          <w:rFonts w:ascii="Arial" w:hAnsi="Arial" w:cs="Arial"/>
          <w:b/>
          <w:bCs/>
          <w:sz w:val="24"/>
          <w:szCs w:val="24"/>
        </w:rPr>
        <w:t xml:space="preserve">: </w:t>
      </w:r>
      <w:r w:rsidR="004867B6" w:rsidRPr="0069459C">
        <w:rPr>
          <w:rFonts w:ascii="Arial" w:hAnsi="Arial" w:cs="Arial"/>
          <w:sz w:val="24"/>
          <w:szCs w:val="24"/>
        </w:rPr>
        <w:t xml:space="preserve">En el caso que el Punto de Conexión corresponda a un </w:t>
      </w:r>
      <w:r w:rsidR="00F603FF" w:rsidRPr="0069459C">
        <w:rPr>
          <w:rFonts w:ascii="Arial" w:hAnsi="Arial" w:cs="Arial"/>
          <w:sz w:val="24"/>
          <w:szCs w:val="24"/>
        </w:rPr>
        <w:t xml:space="preserve">Acuerdo de </w:t>
      </w:r>
      <w:r w:rsidR="000E6644" w:rsidRPr="0069459C">
        <w:rPr>
          <w:rFonts w:ascii="Arial" w:hAnsi="Arial" w:cs="Arial"/>
          <w:sz w:val="24"/>
          <w:szCs w:val="24"/>
        </w:rPr>
        <w:t xml:space="preserve">Conexión Compartida </w:t>
      </w:r>
      <w:r w:rsidR="005F1DA0" w:rsidRPr="0069459C">
        <w:rPr>
          <w:rFonts w:ascii="Arial" w:hAnsi="Arial" w:cs="Arial"/>
          <w:sz w:val="24"/>
          <w:szCs w:val="24"/>
        </w:rPr>
        <w:t>de Generadores</w:t>
      </w:r>
      <w:r w:rsidR="00F603FF" w:rsidRPr="0069459C">
        <w:rPr>
          <w:rFonts w:ascii="Arial" w:hAnsi="Arial" w:cs="Arial"/>
          <w:sz w:val="24"/>
          <w:szCs w:val="24"/>
        </w:rPr>
        <w:t>, ACCG</w:t>
      </w:r>
      <w:r w:rsidR="004867B6" w:rsidRPr="0069459C">
        <w:rPr>
          <w:rFonts w:ascii="Arial" w:hAnsi="Arial" w:cs="Arial"/>
          <w:sz w:val="24"/>
          <w:szCs w:val="24"/>
        </w:rPr>
        <w:t xml:space="preserve"> el representante del grupo de generadores participantes designado</w:t>
      </w:r>
      <w:r w:rsidR="005F1DA0" w:rsidRPr="0069459C">
        <w:rPr>
          <w:rFonts w:ascii="Arial" w:hAnsi="Arial" w:cs="Arial"/>
          <w:sz w:val="24"/>
          <w:szCs w:val="24"/>
        </w:rPr>
        <w:t>,</w:t>
      </w:r>
      <w:r w:rsidR="004867B6" w:rsidRPr="0069459C">
        <w:rPr>
          <w:rFonts w:ascii="Arial" w:hAnsi="Arial" w:cs="Arial"/>
          <w:sz w:val="24"/>
          <w:szCs w:val="24"/>
        </w:rPr>
        <w:t xml:space="preserve"> será el responsable por el trámite del Punto de Conexión ante [</w:t>
      </w:r>
      <w:r w:rsidR="004867B6" w:rsidRPr="0069459C">
        <w:rPr>
          <w:rFonts w:ascii="Arial" w:hAnsi="Arial" w:cs="Arial"/>
          <w:sz w:val="24"/>
          <w:szCs w:val="24"/>
          <w:highlight w:val="yellow"/>
        </w:rPr>
        <w:t>S_TN</w:t>
      </w:r>
      <w:r w:rsidR="004867B6" w:rsidRPr="0069459C">
        <w:rPr>
          <w:rStyle w:val="Refdenotaalpie"/>
          <w:rFonts w:ascii="Arial" w:hAnsi="Arial" w:cs="Arial"/>
          <w:sz w:val="24"/>
          <w:szCs w:val="24"/>
        </w:rPr>
        <w:footnoteReference w:id="115"/>
      </w:r>
      <w:r w:rsidR="004867B6" w:rsidRPr="0069459C">
        <w:rPr>
          <w:rFonts w:ascii="Arial" w:hAnsi="Arial" w:cs="Arial"/>
          <w:sz w:val="24"/>
          <w:szCs w:val="24"/>
        </w:rPr>
        <w:t>]</w:t>
      </w:r>
      <w:r w:rsidR="00A24AFB" w:rsidRPr="0069459C">
        <w:rPr>
          <w:rFonts w:ascii="Arial" w:hAnsi="Arial" w:cs="Arial"/>
          <w:sz w:val="24"/>
          <w:szCs w:val="24"/>
        </w:rPr>
        <w:t xml:space="preserve">. </w:t>
      </w:r>
      <w:r w:rsidR="006B0229" w:rsidRPr="0069459C">
        <w:rPr>
          <w:rFonts w:ascii="Arial" w:hAnsi="Arial" w:cs="Arial"/>
          <w:sz w:val="24"/>
          <w:szCs w:val="24"/>
        </w:rPr>
        <w:t>El contrato de conexión se suscribirá entre el [</w:t>
      </w:r>
      <w:r w:rsidR="006B0229" w:rsidRPr="0069459C">
        <w:rPr>
          <w:rFonts w:ascii="Arial" w:hAnsi="Arial" w:cs="Arial"/>
          <w:sz w:val="24"/>
          <w:szCs w:val="24"/>
          <w:highlight w:val="yellow"/>
        </w:rPr>
        <w:t>S_TN</w:t>
      </w:r>
      <w:r w:rsidR="006B0229" w:rsidRPr="0069459C">
        <w:rPr>
          <w:rStyle w:val="Refdenotaalpie"/>
          <w:rFonts w:ascii="Arial" w:hAnsi="Arial" w:cs="Arial"/>
          <w:sz w:val="24"/>
          <w:szCs w:val="24"/>
        </w:rPr>
        <w:footnoteReference w:id="116"/>
      </w:r>
      <w:r w:rsidR="006B0229" w:rsidRPr="0069459C">
        <w:rPr>
          <w:rFonts w:ascii="Arial" w:hAnsi="Arial" w:cs="Arial"/>
          <w:sz w:val="24"/>
          <w:szCs w:val="24"/>
        </w:rPr>
        <w:t xml:space="preserve">] y el representante de la frontera compartida, la construcción, reposición, operación, mantenimiento y disponibilidad de los activos compartidos es de total responsabilidad de los generadores participantes en el acuerdo. Por lo tanto, las situaciones que se presenten por el mal funcionamiento o cualquier tipo de indisponibilidad de los activos </w:t>
      </w:r>
      <w:r w:rsidR="00F1022A" w:rsidRPr="0069459C">
        <w:rPr>
          <w:rFonts w:ascii="Arial" w:hAnsi="Arial" w:cs="Arial"/>
          <w:sz w:val="24"/>
          <w:szCs w:val="24"/>
        </w:rPr>
        <w:t xml:space="preserve">de Conexión </w:t>
      </w:r>
      <w:r w:rsidR="006B0229" w:rsidRPr="0069459C">
        <w:rPr>
          <w:rFonts w:ascii="Arial" w:hAnsi="Arial" w:cs="Arial"/>
          <w:sz w:val="24"/>
          <w:szCs w:val="24"/>
        </w:rPr>
        <w:t xml:space="preserve">deben ser resueltas y asumidas por estos generadores. Los </w:t>
      </w:r>
      <w:r w:rsidR="005F1DA0" w:rsidRPr="0069459C">
        <w:rPr>
          <w:rFonts w:ascii="Arial" w:hAnsi="Arial" w:cs="Arial"/>
          <w:sz w:val="24"/>
          <w:szCs w:val="24"/>
        </w:rPr>
        <w:t xml:space="preserve">Activos </w:t>
      </w:r>
      <w:r w:rsidR="006B0229" w:rsidRPr="0069459C">
        <w:rPr>
          <w:rFonts w:ascii="Arial" w:hAnsi="Arial" w:cs="Arial"/>
          <w:sz w:val="24"/>
          <w:szCs w:val="24"/>
        </w:rPr>
        <w:t xml:space="preserve">de </w:t>
      </w:r>
      <w:r w:rsidR="005F1DA0" w:rsidRPr="0069459C">
        <w:rPr>
          <w:rFonts w:ascii="Arial" w:hAnsi="Arial" w:cs="Arial"/>
          <w:sz w:val="24"/>
          <w:szCs w:val="24"/>
        </w:rPr>
        <w:t xml:space="preserve">Conexión </w:t>
      </w:r>
      <w:r w:rsidR="006B0229" w:rsidRPr="0069459C">
        <w:rPr>
          <w:rFonts w:ascii="Arial" w:hAnsi="Arial" w:cs="Arial"/>
          <w:sz w:val="24"/>
          <w:szCs w:val="24"/>
        </w:rPr>
        <w:t xml:space="preserve">compartidos, para su construcción e inicio de operación, deben cumplir con lo señalado en el Código de Redes, en el Reglamento de Distribución y en los acuerdos del CNO. Cuando se trate de un generador existente que planee compartir sus </w:t>
      </w:r>
      <w:r w:rsidR="005F1DA0" w:rsidRPr="0069459C">
        <w:rPr>
          <w:rFonts w:ascii="Arial" w:hAnsi="Arial" w:cs="Arial"/>
          <w:sz w:val="24"/>
          <w:szCs w:val="24"/>
        </w:rPr>
        <w:t xml:space="preserve">Activos </w:t>
      </w:r>
      <w:r w:rsidR="006B0229" w:rsidRPr="0069459C">
        <w:rPr>
          <w:rFonts w:ascii="Arial" w:hAnsi="Arial" w:cs="Arial"/>
          <w:sz w:val="24"/>
          <w:szCs w:val="24"/>
        </w:rPr>
        <w:t xml:space="preserve">de </w:t>
      </w:r>
      <w:r w:rsidR="005F1DA0" w:rsidRPr="0069459C">
        <w:rPr>
          <w:rFonts w:ascii="Arial" w:hAnsi="Arial" w:cs="Arial"/>
          <w:sz w:val="24"/>
          <w:szCs w:val="24"/>
        </w:rPr>
        <w:t>Conexión</w:t>
      </w:r>
      <w:r w:rsidR="006B0229" w:rsidRPr="0069459C">
        <w:rPr>
          <w:rFonts w:ascii="Arial" w:hAnsi="Arial" w:cs="Arial"/>
          <w:sz w:val="24"/>
          <w:szCs w:val="24"/>
        </w:rPr>
        <w:t xml:space="preserve">, para conectar plantas que tengan </w:t>
      </w:r>
      <w:r w:rsidR="000E6644" w:rsidRPr="0069459C">
        <w:rPr>
          <w:rFonts w:ascii="Arial" w:hAnsi="Arial" w:cs="Arial"/>
          <w:sz w:val="24"/>
          <w:szCs w:val="24"/>
        </w:rPr>
        <w:t xml:space="preserve">Asignación de </w:t>
      </w:r>
      <w:r w:rsidR="00F23B2F" w:rsidRPr="0069459C">
        <w:rPr>
          <w:rFonts w:ascii="Arial" w:hAnsi="Arial" w:cs="Arial"/>
          <w:sz w:val="24"/>
          <w:szCs w:val="24"/>
        </w:rPr>
        <w:t xml:space="preserve">Capacidad </w:t>
      </w:r>
      <w:r w:rsidR="006B0229" w:rsidRPr="0069459C">
        <w:rPr>
          <w:rFonts w:ascii="Arial" w:hAnsi="Arial" w:cs="Arial"/>
          <w:sz w:val="24"/>
          <w:szCs w:val="24"/>
        </w:rPr>
        <w:t xml:space="preserve">de </w:t>
      </w:r>
      <w:r w:rsidR="00F23B2F" w:rsidRPr="0069459C">
        <w:rPr>
          <w:rFonts w:ascii="Arial" w:hAnsi="Arial" w:cs="Arial"/>
          <w:sz w:val="24"/>
          <w:szCs w:val="24"/>
        </w:rPr>
        <w:t xml:space="preserve">Transporte </w:t>
      </w:r>
      <w:r w:rsidR="000E6644" w:rsidRPr="0069459C">
        <w:rPr>
          <w:rFonts w:ascii="Arial" w:hAnsi="Arial" w:cs="Arial"/>
          <w:sz w:val="24"/>
          <w:szCs w:val="24"/>
        </w:rPr>
        <w:t xml:space="preserve">aprobada </w:t>
      </w:r>
      <w:r w:rsidR="006B0229" w:rsidRPr="0069459C">
        <w:rPr>
          <w:rFonts w:ascii="Arial" w:hAnsi="Arial" w:cs="Arial"/>
          <w:sz w:val="24"/>
          <w:szCs w:val="24"/>
        </w:rPr>
        <w:t xml:space="preserve">por la UPME en el mismo </w:t>
      </w:r>
      <w:r w:rsidR="000E6644" w:rsidRPr="0069459C">
        <w:rPr>
          <w:rFonts w:ascii="Arial" w:hAnsi="Arial" w:cs="Arial"/>
          <w:sz w:val="24"/>
          <w:szCs w:val="24"/>
        </w:rPr>
        <w:t xml:space="preserve">Punto </w:t>
      </w:r>
      <w:r w:rsidR="006B0229" w:rsidRPr="0069459C">
        <w:rPr>
          <w:rFonts w:ascii="Arial" w:hAnsi="Arial" w:cs="Arial"/>
          <w:sz w:val="24"/>
          <w:szCs w:val="24"/>
        </w:rPr>
        <w:t xml:space="preserve">de </w:t>
      </w:r>
      <w:r w:rsidR="000E6644" w:rsidRPr="0069459C">
        <w:rPr>
          <w:rFonts w:ascii="Arial" w:hAnsi="Arial" w:cs="Arial"/>
          <w:sz w:val="24"/>
          <w:szCs w:val="24"/>
        </w:rPr>
        <w:t xml:space="preserve">Conexión </w:t>
      </w:r>
      <w:r w:rsidR="006B0229" w:rsidRPr="0069459C">
        <w:rPr>
          <w:rFonts w:ascii="Arial" w:hAnsi="Arial" w:cs="Arial"/>
          <w:sz w:val="24"/>
          <w:szCs w:val="24"/>
        </w:rPr>
        <w:t xml:space="preserve">al SIN, deberá tramitar una solicitud de modificación de la </w:t>
      </w:r>
      <w:r w:rsidR="000E6644" w:rsidRPr="0069459C">
        <w:rPr>
          <w:rFonts w:ascii="Arial" w:hAnsi="Arial" w:cs="Arial"/>
          <w:sz w:val="24"/>
          <w:szCs w:val="24"/>
        </w:rPr>
        <w:t xml:space="preserve">Asignación de </w:t>
      </w:r>
      <w:r w:rsidR="00F23B2F" w:rsidRPr="0069459C">
        <w:rPr>
          <w:rFonts w:ascii="Arial" w:hAnsi="Arial" w:cs="Arial"/>
          <w:sz w:val="24"/>
          <w:szCs w:val="24"/>
        </w:rPr>
        <w:t xml:space="preserve">Capacidad </w:t>
      </w:r>
      <w:r w:rsidR="006B0229" w:rsidRPr="0069459C">
        <w:rPr>
          <w:rFonts w:ascii="Arial" w:hAnsi="Arial" w:cs="Arial"/>
          <w:sz w:val="24"/>
          <w:szCs w:val="24"/>
        </w:rPr>
        <w:t xml:space="preserve">de </w:t>
      </w:r>
      <w:r w:rsidR="00F23B2F" w:rsidRPr="0069459C">
        <w:rPr>
          <w:rFonts w:ascii="Arial" w:hAnsi="Arial" w:cs="Arial"/>
          <w:sz w:val="24"/>
          <w:szCs w:val="24"/>
        </w:rPr>
        <w:t xml:space="preserve">Transporte </w:t>
      </w:r>
      <w:r w:rsidR="000E6644" w:rsidRPr="0069459C">
        <w:rPr>
          <w:rFonts w:ascii="Arial" w:hAnsi="Arial" w:cs="Arial"/>
          <w:sz w:val="24"/>
          <w:szCs w:val="24"/>
        </w:rPr>
        <w:t>existente,</w:t>
      </w:r>
      <w:r w:rsidR="000E6644" w:rsidRPr="0069459C" w:rsidDel="000E6644">
        <w:rPr>
          <w:rFonts w:ascii="Arial" w:hAnsi="Arial" w:cs="Arial"/>
          <w:sz w:val="24"/>
          <w:szCs w:val="24"/>
        </w:rPr>
        <w:t xml:space="preserve"> </w:t>
      </w:r>
      <w:r w:rsidR="000E6644" w:rsidRPr="0069459C">
        <w:rPr>
          <w:rFonts w:ascii="Arial" w:hAnsi="Arial" w:cs="Arial"/>
          <w:sz w:val="24"/>
          <w:szCs w:val="24"/>
        </w:rPr>
        <w:t xml:space="preserve">aprobada </w:t>
      </w:r>
      <w:r w:rsidR="006B0229" w:rsidRPr="0069459C">
        <w:rPr>
          <w:rFonts w:ascii="Arial" w:hAnsi="Arial" w:cs="Arial"/>
          <w:sz w:val="24"/>
          <w:szCs w:val="24"/>
        </w:rPr>
        <w:t xml:space="preserve">al generador, informando la nueva situación y las plantas con las que se compartirán los </w:t>
      </w:r>
      <w:r w:rsidR="000E6644" w:rsidRPr="0069459C">
        <w:rPr>
          <w:rFonts w:ascii="Arial" w:hAnsi="Arial" w:cs="Arial"/>
          <w:sz w:val="24"/>
          <w:szCs w:val="24"/>
        </w:rPr>
        <w:t xml:space="preserve">Activos </w:t>
      </w:r>
      <w:r w:rsidR="006B0229" w:rsidRPr="0069459C">
        <w:rPr>
          <w:rFonts w:ascii="Arial" w:hAnsi="Arial" w:cs="Arial"/>
          <w:sz w:val="24"/>
          <w:szCs w:val="24"/>
        </w:rPr>
        <w:t xml:space="preserve">de </w:t>
      </w:r>
      <w:r w:rsidR="000E6644" w:rsidRPr="0069459C">
        <w:rPr>
          <w:rFonts w:ascii="Arial" w:hAnsi="Arial" w:cs="Arial"/>
          <w:sz w:val="24"/>
          <w:szCs w:val="24"/>
        </w:rPr>
        <w:t>Conexión</w:t>
      </w:r>
      <w:r w:rsidR="006B0229" w:rsidRPr="0069459C">
        <w:rPr>
          <w:rFonts w:ascii="Arial" w:hAnsi="Arial" w:cs="Arial"/>
          <w:sz w:val="24"/>
          <w:szCs w:val="24"/>
        </w:rPr>
        <w:t>.</w:t>
      </w:r>
      <w:r w:rsidR="004D54A5" w:rsidRPr="0069459C">
        <w:rPr>
          <w:rFonts w:ascii="Arial" w:hAnsi="Arial" w:cs="Arial"/>
          <w:sz w:val="24"/>
          <w:szCs w:val="24"/>
        </w:rPr>
        <w:t xml:space="preserve"> </w:t>
      </w:r>
      <w:r w:rsidR="006B0229" w:rsidRPr="0069459C">
        <w:rPr>
          <w:rFonts w:ascii="Arial" w:hAnsi="Arial" w:cs="Arial"/>
          <w:sz w:val="24"/>
          <w:szCs w:val="24"/>
        </w:rPr>
        <w:t xml:space="preserve">Los generadores </w:t>
      </w:r>
      <w:r w:rsidR="00F23B2F" w:rsidRPr="0069459C">
        <w:rPr>
          <w:rFonts w:ascii="Arial" w:hAnsi="Arial" w:cs="Arial"/>
          <w:sz w:val="24"/>
          <w:szCs w:val="24"/>
        </w:rPr>
        <w:t xml:space="preserve">que tengan la Asignación de Capacidad </w:t>
      </w:r>
      <w:r w:rsidR="006B0229" w:rsidRPr="0069459C">
        <w:rPr>
          <w:rFonts w:ascii="Arial" w:hAnsi="Arial" w:cs="Arial"/>
          <w:sz w:val="24"/>
          <w:szCs w:val="24"/>
        </w:rPr>
        <w:t xml:space="preserve">de </w:t>
      </w:r>
      <w:r w:rsidR="00F23B2F" w:rsidRPr="0069459C">
        <w:rPr>
          <w:rFonts w:ascii="Arial" w:hAnsi="Arial" w:cs="Arial"/>
          <w:sz w:val="24"/>
          <w:szCs w:val="24"/>
        </w:rPr>
        <w:t xml:space="preserve">Transporte aprobada y </w:t>
      </w:r>
      <w:r w:rsidR="006B0229" w:rsidRPr="0069459C">
        <w:rPr>
          <w:rFonts w:ascii="Arial" w:hAnsi="Arial" w:cs="Arial"/>
          <w:sz w:val="24"/>
          <w:szCs w:val="24"/>
        </w:rPr>
        <w:t xml:space="preserve">que pretendan utilizar el mecanismo previsto en </w:t>
      </w:r>
      <w:r w:rsidR="00DF6858" w:rsidRPr="0069459C">
        <w:rPr>
          <w:rFonts w:ascii="Arial" w:hAnsi="Arial" w:cs="Arial"/>
          <w:sz w:val="24"/>
          <w:szCs w:val="24"/>
        </w:rPr>
        <w:t>la</w:t>
      </w:r>
      <w:r w:rsidR="006B0229" w:rsidRPr="0069459C">
        <w:rPr>
          <w:rFonts w:ascii="Arial" w:hAnsi="Arial" w:cs="Arial"/>
          <w:sz w:val="24"/>
          <w:szCs w:val="24"/>
        </w:rPr>
        <w:t xml:space="preserve"> </w:t>
      </w:r>
      <w:r w:rsidR="00DF6858" w:rsidRPr="0069459C">
        <w:rPr>
          <w:rFonts w:ascii="Arial" w:hAnsi="Arial" w:cs="Arial"/>
          <w:sz w:val="24"/>
          <w:szCs w:val="24"/>
        </w:rPr>
        <w:t>R</w:t>
      </w:r>
      <w:r w:rsidR="006B0229" w:rsidRPr="0069459C">
        <w:rPr>
          <w:rFonts w:ascii="Arial" w:hAnsi="Arial" w:cs="Arial"/>
          <w:sz w:val="24"/>
          <w:szCs w:val="24"/>
        </w:rPr>
        <w:t xml:space="preserve">esolución </w:t>
      </w:r>
      <w:r w:rsidR="00DF6858" w:rsidRPr="0069459C">
        <w:rPr>
          <w:rFonts w:ascii="Arial" w:hAnsi="Arial" w:cs="Arial"/>
          <w:sz w:val="24"/>
          <w:szCs w:val="24"/>
        </w:rPr>
        <w:t>CREG 200 de 2019</w:t>
      </w:r>
      <w:r w:rsidR="00F23B2F" w:rsidRPr="0069459C">
        <w:rPr>
          <w:rFonts w:ascii="Arial" w:hAnsi="Arial" w:cs="Arial"/>
          <w:sz w:val="24"/>
          <w:szCs w:val="24"/>
        </w:rPr>
        <w:t>,</w:t>
      </w:r>
      <w:r w:rsidR="00DF6858" w:rsidRPr="0069459C">
        <w:rPr>
          <w:rFonts w:ascii="Arial" w:hAnsi="Arial" w:cs="Arial"/>
          <w:sz w:val="24"/>
          <w:szCs w:val="24"/>
        </w:rPr>
        <w:t xml:space="preserve"> </w:t>
      </w:r>
      <w:r w:rsidR="006B0229" w:rsidRPr="0069459C">
        <w:rPr>
          <w:rFonts w:ascii="Arial" w:hAnsi="Arial" w:cs="Arial"/>
          <w:sz w:val="24"/>
          <w:szCs w:val="24"/>
        </w:rPr>
        <w:t>deberán informar este propósito a</w:t>
      </w:r>
      <w:r w:rsidR="004D54A5" w:rsidRPr="0069459C">
        <w:rPr>
          <w:rFonts w:ascii="Arial" w:hAnsi="Arial" w:cs="Arial"/>
          <w:sz w:val="24"/>
          <w:szCs w:val="24"/>
        </w:rPr>
        <w:t xml:space="preserve"> [</w:t>
      </w:r>
      <w:r w:rsidR="004D54A5" w:rsidRPr="0069459C">
        <w:rPr>
          <w:rFonts w:ascii="Arial" w:hAnsi="Arial" w:cs="Arial"/>
          <w:sz w:val="24"/>
          <w:szCs w:val="24"/>
          <w:highlight w:val="yellow"/>
        </w:rPr>
        <w:t>S_TN</w:t>
      </w:r>
      <w:r w:rsidR="004D54A5" w:rsidRPr="0069459C">
        <w:rPr>
          <w:rStyle w:val="Refdenotaalpie"/>
          <w:rFonts w:ascii="Arial" w:hAnsi="Arial" w:cs="Arial"/>
          <w:sz w:val="24"/>
          <w:szCs w:val="24"/>
        </w:rPr>
        <w:footnoteReference w:id="117"/>
      </w:r>
      <w:r w:rsidR="004D54A5" w:rsidRPr="0069459C">
        <w:rPr>
          <w:rFonts w:ascii="Arial" w:hAnsi="Arial" w:cs="Arial"/>
          <w:sz w:val="24"/>
          <w:szCs w:val="24"/>
        </w:rPr>
        <w:t xml:space="preserve">] </w:t>
      </w:r>
      <w:r w:rsidR="006B0229" w:rsidRPr="0069459C">
        <w:rPr>
          <w:rFonts w:ascii="Arial" w:hAnsi="Arial" w:cs="Arial"/>
          <w:sz w:val="24"/>
          <w:szCs w:val="24"/>
        </w:rPr>
        <w:t xml:space="preserve">que representa el </w:t>
      </w:r>
      <w:r w:rsidR="00F23B2F" w:rsidRPr="0069459C">
        <w:rPr>
          <w:rFonts w:ascii="Arial" w:hAnsi="Arial" w:cs="Arial"/>
          <w:sz w:val="24"/>
          <w:szCs w:val="24"/>
        </w:rPr>
        <w:t xml:space="preserve">Punto </w:t>
      </w:r>
      <w:r w:rsidR="006B0229" w:rsidRPr="0069459C">
        <w:rPr>
          <w:rFonts w:ascii="Arial" w:hAnsi="Arial" w:cs="Arial"/>
          <w:sz w:val="24"/>
          <w:szCs w:val="24"/>
        </w:rPr>
        <w:t xml:space="preserve">de </w:t>
      </w:r>
      <w:r w:rsidR="00F23B2F" w:rsidRPr="0069459C">
        <w:rPr>
          <w:rFonts w:ascii="Arial" w:hAnsi="Arial" w:cs="Arial"/>
          <w:sz w:val="24"/>
          <w:szCs w:val="24"/>
        </w:rPr>
        <w:t xml:space="preserve">Conexión </w:t>
      </w:r>
      <w:r w:rsidR="006B0229" w:rsidRPr="0069459C">
        <w:rPr>
          <w:rFonts w:ascii="Arial" w:hAnsi="Arial" w:cs="Arial"/>
          <w:sz w:val="24"/>
          <w:szCs w:val="24"/>
        </w:rPr>
        <w:t xml:space="preserve">y a la UPME. En este caso, los generadores presentarán un estudio </w:t>
      </w:r>
      <w:r w:rsidR="006B0229" w:rsidRPr="0069459C">
        <w:rPr>
          <w:rFonts w:ascii="Arial" w:hAnsi="Arial" w:cs="Arial"/>
          <w:sz w:val="24"/>
          <w:szCs w:val="24"/>
        </w:rPr>
        <w:lastRenderedPageBreak/>
        <w:t>conjunto a</w:t>
      </w:r>
      <w:r w:rsidR="00F23B2F" w:rsidRPr="0069459C">
        <w:rPr>
          <w:rFonts w:ascii="Arial" w:hAnsi="Arial" w:cs="Arial"/>
          <w:sz w:val="24"/>
          <w:szCs w:val="24"/>
        </w:rPr>
        <w:t>l</w:t>
      </w:r>
      <w:r w:rsidR="006B0229" w:rsidRPr="0069459C">
        <w:rPr>
          <w:rFonts w:ascii="Arial" w:hAnsi="Arial" w:cs="Arial"/>
          <w:sz w:val="24"/>
          <w:szCs w:val="24"/>
        </w:rPr>
        <w:t xml:space="preserve"> </w:t>
      </w:r>
      <w:r w:rsidR="004D54A5" w:rsidRPr="0069459C">
        <w:rPr>
          <w:rFonts w:ascii="Arial" w:hAnsi="Arial" w:cs="Arial"/>
          <w:sz w:val="24"/>
          <w:szCs w:val="24"/>
        </w:rPr>
        <w:t>[</w:t>
      </w:r>
      <w:r w:rsidR="004D54A5" w:rsidRPr="0069459C">
        <w:rPr>
          <w:rFonts w:ascii="Arial" w:hAnsi="Arial" w:cs="Arial"/>
          <w:sz w:val="24"/>
          <w:szCs w:val="24"/>
          <w:highlight w:val="yellow"/>
        </w:rPr>
        <w:t>S_TN</w:t>
      </w:r>
      <w:r w:rsidR="004D54A5" w:rsidRPr="0069459C">
        <w:rPr>
          <w:rStyle w:val="Refdenotaalpie"/>
          <w:rFonts w:ascii="Arial" w:hAnsi="Arial" w:cs="Arial"/>
          <w:sz w:val="24"/>
          <w:szCs w:val="24"/>
        </w:rPr>
        <w:footnoteReference w:id="118"/>
      </w:r>
      <w:r w:rsidR="004D54A5" w:rsidRPr="0069459C">
        <w:rPr>
          <w:rFonts w:ascii="Arial" w:hAnsi="Arial" w:cs="Arial"/>
          <w:sz w:val="24"/>
          <w:szCs w:val="24"/>
        </w:rPr>
        <w:t>]</w:t>
      </w:r>
      <w:r w:rsidR="006B0229" w:rsidRPr="0069459C">
        <w:rPr>
          <w:rFonts w:ascii="Arial" w:hAnsi="Arial" w:cs="Arial"/>
          <w:sz w:val="24"/>
          <w:szCs w:val="24"/>
        </w:rPr>
        <w:t xml:space="preserve"> y a la UPME, indicando que se van a compartir </w:t>
      </w:r>
      <w:r w:rsidR="00F23B2F" w:rsidRPr="0069459C">
        <w:rPr>
          <w:rFonts w:ascii="Arial" w:hAnsi="Arial" w:cs="Arial"/>
          <w:sz w:val="24"/>
          <w:szCs w:val="24"/>
        </w:rPr>
        <w:t xml:space="preserve">Activos </w:t>
      </w:r>
      <w:r w:rsidR="006B0229" w:rsidRPr="0069459C">
        <w:rPr>
          <w:rFonts w:ascii="Arial" w:hAnsi="Arial" w:cs="Arial"/>
          <w:sz w:val="24"/>
          <w:szCs w:val="24"/>
        </w:rPr>
        <w:t xml:space="preserve">de </w:t>
      </w:r>
      <w:r w:rsidR="00F23B2F" w:rsidRPr="0069459C">
        <w:rPr>
          <w:rFonts w:ascii="Arial" w:hAnsi="Arial" w:cs="Arial"/>
          <w:sz w:val="24"/>
          <w:szCs w:val="24"/>
        </w:rPr>
        <w:t>Conexión</w:t>
      </w:r>
      <w:r w:rsidR="006B0229" w:rsidRPr="0069459C">
        <w:rPr>
          <w:rFonts w:ascii="Arial" w:hAnsi="Arial" w:cs="Arial"/>
          <w:sz w:val="24"/>
          <w:szCs w:val="24"/>
        </w:rPr>
        <w:t xml:space="preserve">; si se aprueba la solicitud, la UPME cambiará la </w:t>
      </w:r>
      <w:r w:rsidR="00190DE4" w:rsidRPr="0069459C">
        <w:rPr>
          <w:rFonts w:ascii="Arial" w:hAnsi="Arial" w:cs="Arial"/>
          <w:sz w:val="24"/>
          <w:szCs w:val="24"/>
        </w:rPr>
        <w:t>A</w:t>
      </w:r>
      <w:r w:rsidR="006B0229" w:rsidRPr="0069459C">
        <w:rPr>
          <w:rFonts w:ascii="Arial" w:hAnsi="Arial" w:cs="Arial"/>
          <w:sz w:val="24"/>
          <w:szCs w:val="24"/>
        </w:rPr>
        <w:t xml:space="preserve">signación de </w:t>
      </w:r>
      <w:r w:rsidR="00F23B2F" w:rsidRPr="0069459C">
        <w:rPr>
          <w:rFonts w:ascii="Arial" w:hAnsi="Arial" w:cs="Arial"/>
          <w:sz w:val="24"/>
          <w:szCs w:val="24"/>
        </w:rPr>
        <w:t xml:space="preserve">Capacidad </w:t>
      </w:r>
      <w:r w:rsidR="006B0229" w:rsidRPr="0069459C">
        <w:rPr>
          <w:rFonts w:ascii="Arial" w:hAnsi="Arial" w:cs="Arial"/>
          <w:sz w:val="24"/>
          <w:szCs w:val="24"/>
        </w:rPr>
        <w:t xml:space="preserve">de </w:t>
      </w:r>
      <w:r w:rsidR="00F23B2F" w:rsidRPr="0069459C">
        <w:rPr>
          <w:rFonts w:ascii="Arial" w:hAnsi="Arial" w:cs="Arial"/>
          <w:sz w:val="24"/>
          <w:szCs w:val="24"/>
        </w:rPr>
        <w:t>Transporte</w:t>
      </w:r>
      <w:r w:rsidR="006B0229" w:rsidRPr="0069459C">
        <w:rPr>
          <w:rFonts w:ascii="Arial" w:hAnsi="Arial" w:cs="Arial"/>
          <w:sz w:val="24"/>
          <w:szCs w:val="24"/>
        </w:rPr>
        <w:t xml:space="preserve"> otorgada a una planta en forma individual, por una que precise que la misma capacidad se conectará utilizando activos compartidos y se identificarán las plantas con las que se comparten estos activos</w:t>
      </w:r>
      <w:r w:rsidR="00F23B2F" w:rsidRPr="0069459C">
        <w:rPr>
          <w:rFonts w:ascii="Arial" w:hAnsi="Arial" w:cs="Arial"/>
          <w:sz w:val="24"/>
          <w:szCs w:val="24"/>
        </w:rPr>
        <w:t>,</w:t>
      </w:r>
      <w:r w:rsidR="004D54A5" w:rsidRPr="0069459C">
        <w:rPr>
          <w:rFonts w:ascii="Arial" w:hAnsi="Arial" w:cs="Arial"/>
          <w:sz w:val="24"/>
          <w:szCs w:val="24"/>
        </w:rPr>
        <w:t xml:space="preserve"> tal como lo especifica la Resolución </w:t>
      </w:r>
      <w:r w:rsidR="00E507CC" w:rsidRPr="0069459C">
        <w:rPr>
          <w:rFonts w:ascii="Arial" w:hAnsi="Arial" w:cs="Arial"/>
          <w:sz w:val="24"/>
          <w:szCs w:val="24"/>
        </w:rPr>
        <w:t>CREG</w:t>
      </w:r>
      <w:r w:rsidR="004D54A5" w:rsidRPr="0069459C">
        <w:rPr>
          <w:rFonts w:ascii="Arial" w:hAnsi="Arial" w:cs="Arial"/>
          <w:sz w:val="24"/>
          <w:szCs w:val="24"/>
        </w:rPr>
        <w:t xml:space="preserve"> 200 de 2019</w:t>
      </w:r>
      <w:r w:rsidR="006B0229" w:rsidRPr="0069459C">
        <w:rPr>
          <w:rFonts w:ascii="Arial" w:hAnsi="Arial" w:cs="Arial"/>
          <w:sz w:val="24"/>
          <w:szCs w:val="24"/>
        </w:rPr>
        <w:t xml:space="preserve">. </w:t>
      </w:r>
      <w:r w:rsidR="004D54A5" w:rsidRPr="0069459C">
        <w:rPr>
          <w:rStyle w:val="Refdenotaalpie"/>
          <w:rFonts w:ascii="Arial" w:hAnsi="Arial" w:cs="Arial"/>
          <w:sz w:val="24"/>
          <w:szCs w:val="24"/>
          <w:highlight w:val="yellow"/>
        </w:rPr>
        <w:footnoteReference w:id="119"/>
      </w:r>
    </w:p>
    <w:p w14:paraId="24ED220D" w14:textId="08214515" w:rsidR="00A24E39" w:rsidRPr="0069459C" w:rsidRDefault="00A24E39" w:rsidP="00A24E39">
      <w:pPr>
        <w:spacing w:after="0"/>
        <w:jc w:val="both"/>
        <w:rPr>
          <w:rFonts w:ascii="Arial" w:hAnsi="Arial" w:cs="Arial"/>
          <w:sz w:val="24"/>
          <w:szCs w:val="24"/>
        </w:rPr>
      </w:pPr>
      <w:r w:rsidRPr="0069459C">
        <w:rPr>
          <w:rFonts w:ascii="Arial" w:hAnsi="Arial" w:cs="Arial"/>
          <w:b/>
          <w:bCs/>
          <w:sz w:val="24"/>
          <w:szCs w:val="24"/>
        </w:rPr>
        <w:t xml:space="preserve">PARÁGRAFO SEPTIMO – OPERACIÓN AISLADA: </w:t>
      </w:r>
      <w:r w:rsidRPr="0069459C">
        <w:rPr>
          <w:rFonts w:ascii="Arial" w:hAnsi="Arial" w:cs="Arial"/>
          <w:sz w:val="24"/>
          <w:szCs w:val="24"/>
        </w:rPr>
        <w:t>Se prohíbe la condición de operación en isla en forma voluntaria e involuntaria, y para evitar esta última condición, [</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120"/>
      </w:r>
      <w:r w:rsidRPr="0069459C">
        <w:rPr>
          <w:rFonts w:ascii="Arial" w:hAnsi="Arial" w:cs="Arial"/>
          <w:sz w:val="24"/>
          <w:szCs w:val="24"/>
        </w:rPr>
        <w:t xml:space="preserve">] deberá implementar las protecciones necesarias en la Planta de </w:t>
      </w:r>
      <w:r w:rsidR="00540BCA" w:rsidRPr="0069459C">
        <w:rPr>
          <w:rFonts w:ascii="Arial" w:hAnsi="Arial" w:cs="Arial"/>
          <w:sz w:val="24"/>
          <w:szCs w:val="24"/>
        </w:rPr>
        <w:t xml:space="preserve">Generación, Autogeneración o Cogeneración </w:t>
      </w:r>
      <w:r w:rsidRPr="0069459C">
        <w:rPr>
          <w:rFonts w:ascii="Arial" w:hAnsi="Arial" w:cs="Arial"/>
          <w:sz w:val="24"/>
          <w:szCs w:val="24"/>
        </w:rPr>
        <w:t xml:space="preserve"> para evitar la entrada de operación en isla en forma involuntaria ante pérdidas de tensión desde el sistema de [</w:t>
      </w:r>
      <w:r w:rsidRPr="0069459C">
        <w:rPr>
          <w:rFonts w:ascii="Arial" w:hAnsi="Arial" w:cs="Arial"/>
          <w:sz w:val="24"/>
          <w:szCs w:val="24"/>
          <w:highlight w:val="yellow"/>
        </w:rPr>
        <w:t>S_TN</w:t>
      </w:r>
      <w:r w:rsidRPr="0069459C">
        <w:rPr>
          <w:rStyle w:val="Refdenotaalpie"/>
          <w:rFonts w:ascii="Arial" w:hAnsi="Arial" w:cs="Arial"/>
          <w:sz w:val="24"/>
          <w:szCs w:val="24"/>
        </w:rPr>
        <w:footnoteReference w:id="121"/>
      </w:r>
      <w:r w:rsidRPr="0069459C">
        <w:rPr>
          <w:rFonts w:ascii="Arial" w:hAnsi="Arial" w:cs="Arial"/>
          <w:sz w:val="24"/>
          <w:szCs w:val="24"/>
        </w:rPr>
        <w:t>], de acuerdo con lo indicado en el Código de Operación o la regulación vigente.</w:t>
      </w:r>
      <w:r w:rsidRPr="0069459C">
        <w:rPr>
          <w:rStyle w:val="Refdenotaalpie"/>
          <w:rFonts w:ascii="Arial" w:hAnsi="Arial" w:cs="Arial"/>
          <w:b/>
          <w:bCs/>
          <w:sz w:val="24"/>
          <w:szCs w:val="24"/>
          <w:highlight w:val="yellow"/>
        </w:rPr>
        <w:footnoteReference w:id="122"/>
      </w:r>
    </w:p>
    <w:p w14:paraId="0BBE71E8" w14:textId="77777777" w:rsidR="00A24E39" w:rsidRPr="0069459C" w:rsidRDefault="00A24E39" w:rsidP="00A24E39">
      <w:pPr>
        <w:jc w:val="both"/>
        <w:rPr>
          <w:rFonts w:ascii="Arial" w:hAnsi="Arial" w:cs="Arial"/>
          <w:b/>
          <w:bCs/>
          <w:sz w:val="24"/>
          <w:szCs w:val="24"/>
        </w:rPr>
      </w:pPr>
    </w:p>
    <w:p w14:paraId="06C97879" w14:textId="238DA34C" w:rsidR="00A24E39" w:rsidRPr="0069459C" w:rsidRDefault="00A24E39" w:rsidP="00A24E39">
      <w:pPr>
        <w:jc w:val="both"/>
        <w:rPr>
          <w:rFonts w:ascii="Arial" w:hAnsi="Arial" w:cs="Arial"/>
          <w:sz w:val="24"/>
          <w:szCs w:val="24"/>
        </w:rPr>
      </w:pPr>
      <w:r w:rsidRPr="0069459C">
        <w:rPr>
          <w:rFonts w:ascii="Arial" w:hAnsi="Arial" w:cs="Arial"/>
          <w:b/>
          <w:bCs/>
          <w:sz w:val="24"/>
          <w:szCs w:val="24"/>
        </w:rPr>
        <w:t>CLAUSULA TERCERA - ALCANCE:</w:t>
      </w:r>
      <w:r w:rsidRPr="0069459C">
        <w:rPr>
          <w:rFonts w:ascii="Arial" w:hAnsi="Arial" w:cs="Arial"/>
          <w:sz w:val="24"/>
          <w:szCs w:val="24"/>
        </w:rPr>
        <w:t xml:space="preserve"> El presente Contrato de Conexión, se formalizará cumpliendo con los requisitos establecidos en el Código de Conexión, que hace parte del Código de Redes adoptado con la Resolución CREG 025 de 1995, la Resolución CREG 075 de 2021 o aquellas que las modifiquen o sustituyan. </w:t>
      </w:r>
    </w:p>
    <w:p w14:paraId="5023C46A" w14:textId="5FC4EA2F" w:rsidR="006417B3" w:rsidRPr="0069459C" w:rsidRDefault="006417B3" w:rsidP="006417B3">
      <w:pPr>
        <w:contextualSpacing/>
        <w:jc w:val="both"/>
        <w:rPr>
          <w:rFonts w:ascii="Arial" w:eastAsia="Times New Roman" w:hAnsi="Arial" w:cs="Arial"/>
          <w:sz w:val="24"/>
          <w:szCs w:val="24"/>
          <w:lang w:val="es-CO" w:eastAsia="es-ES"/>
        </w:rPr>
      </w:pPr>
      <w:r w:rsidRPr="0069459C">
        <w:rPr>
          <w:rFonts w:ascii="Arial" w:hAnsi="Arial" w:cs="Arial"/>
          <w:b/>
          <w:sz w:val="24"/>
          <w:szCs w:val="24"/>
        </w:rPr>
        <w:t xml:space="preserve">PARÁGRAFO </w:t>
      </w:r>
      <w:r w:rsidR="007015BE" w:rsidRPr="0069459C">
        <w:rPr>
          <w:rFonts w:ascii="Arial" w:hAnsi="Arial" w:cs="Arial"/>
          <w:b/>
          <w:sz w:val="24"/>
          <w:szCs w:val="24"/>
        </w:rPr>
        <w:t>PRIMERO</w:t>
      </w:r>
      <w:r w:rsidRPr="0069459C">
        <w:rPr>
          <w:rFonts w:ascii="Arial" w:hAnsi="Arial" w:cs="Arial"/>
          <w:b/>
          <w:sz w:val="24"/>
          <w:szCs w:val="24"/>
        </w:rPr>
        <w:t xml:space="preserve">- CARGUE EN LA VENTANILLA ÚNICA: </w:t>
      </w:r>
      <w:r w:rsidRPr="0069459C">
        <w:rPr>
          <w:rFonts w:ascii="Arial" w:hAnsi="Arial" w:cs="Arial"/>
          <w:sz w:val="24"/>
          <w:szCs w:val="24"/>
        </w:rPr>
        <w:t>[</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123"/>
      </w:r>
      <w:r w:rsidRPr="0069459C">
        <w:rPr>
          <w:rFonts w:ascii="Arial" w:hAnsi="Arial" w:cs="Arial"/>
          <w:sz w:val="24"/>
          <w:szCs w:val="24"/>
        </w:rPr>
        <w:t xml:space="preserve">] Debe realizar el </w:t>
      </w:r>
      <w:r w:rsidRPr="0069459C">
        <w:rPr>
          <w:rFonts w:ascii="Arial" w:eastAsia="Times New Roman" w:hAnsi="Arial" w:cs="Arial"/>
          <w:sz w:val="24"/>
          <w:szCs w:val="24"/>
          <w:lang w:val="es-CO" w:eastAsia="es-ES"/>
        </w:rPr>
        <w:t xml:space="preserve">cargue de una copia del </w:t>
      </w:r>
      <w:r w:rsidR="00F23B2F" w:rsidRPr="0069459C">
        <w:rPr>
          <w:rFonts w:ascii="Arial" w:eastAsia="Times New Roman" w:hAnsi="Arial" w:cs="Arial"/>
          <w:sz w:val="24"/>
          <w:szCs w:val="24"/>
          <w:lang w:val="es-CO" w:eastAsia="es-ES"/>
        </w:rPr>
        <w:t xml:space="preserve">contrato </w:t>
      </w:r>
      <w:r w:rsidRPr="0069459C">
        <w:rPr>
          <w:rFonts w:ascii="Arial" w:eastAsia="Times New Roman" w:hAnsi="Arial" w:cs="Arial"/>
          <w:sz w:val="24"/>
          <w:szCs w:val="24"/>
          <w:lang w:val="es-CO" w:eastAsia="es-ES"/>
        </w:rPr>
        <w:t xml:space="preserve">de </w:t>
      </w:r>
      <w:r w:rsidR="00F23B2F" w:rsidRPr="0069459C">
        <w:rPr>
          <w:rFonts w:ascii="Arial" w:eastAsia="Times New Roman" w:hAnsi="Arial" w:cs="Arial"/>
          <w:sz w:val="24"/>
          <w:szCs w:val="24"/>
          <w:lang w:val="es-CO" w:eastAsia="es-ES"/>
        </w:rPr>
        <w:t xml:space="preserve">conexión </w:t>
      </w:r>
      <w:r w:rsidRPr="0069459C">
        <w:rPr>
          <w:rFonts w:ascii="Arial" w:eastAsia="Times New Roman" w:hAnsi="Arial" w:cs="Arial"/>
          <w:sz w:val="24"/>
          <w:szCs w:val="24"/>
          <w:lang w:val="es-CO" w:eastAsia="es-ES"/>
        </w:rPr>
        <w:t>en la ventanilla única.</w:t>
      </w:r>
    </w:p>
    <w:p w14:paraId="1AC064CC" w14:textId="77777777" w:rsidR="00A24E39" w:rsidRPr="0069459C" w:rsidRDefault="00A24E39" w:rsidP="00441AD9">
      <w:pPr>
        <w:jc w:val="both"/>
        <w:rPr>
          <w:rFonts w:ascii="Arial" w:hAnsi="Arial" w:cs="Arial"/>
          <w:b/>
          <w:sz w:val="24"/>
          <w:szCs w:val="24"/>
        </w:rPr>
      </w:pPr>
    </w:p>
    <w:p w14:paraId="5310F98E" w14:textId="2E4150AA" w:rsidR="007015BE" w:rsidRPr="0069459C" w:rsidRDefault="007015BE" w:rsidP="00441AD9">
      <w:pPr>
        <w:jc w:val="both"/>
        <w:rPr>
          <w:rFonts w:ascii="Arial" w:hAnsi="Arial" w:cs="Arial"/>
          <w:b/>
          <w:sz w:val="24"/>
          <w:szCs w:val="24"/>
        </w:rPr>
      </w:pPr>
      <w:r w:rsidRPr="0069459C">
        <w:rPr>
          <w:rFonts w:ascii="Arial" w:hAnsi="Arial" w:cs="Arial"/>
          <w:b/>
          <w:sz w:val="24"/>
          <w:szCs w:val="24"/>
        </w:rPr>
        <w:t xml:space="preserve">PARÁGRAFO SEGUNDO – ANEXOS: </w:t>
      </w:r>
      <w:r w:rsidRPr="0069459C">
        <w:rPr>
          <w:rFonts w:ascii="Arial" w:hAnsi="Arial" w:cs="Arial"/>
          <w:sz w:val="24"/>
          <w:szCs w:val="24"/>
        </w:rPr>
        <w:t xml:space="preserve">El alcance del presente Contrato de Conexión, deberá incorporar al menos los siguientes anexos: </w:t>
      </w:r>
      <w:r w:rsidRPr="0069459C">
        <w:rPr>
          <w:rFonts w:ascii="Arial" w:hAnsi="Arial" w:cs="Arial"/>
          <w:b/>
          <w:sz w:val="24"/>
          <w:szCs w:val="24"/>
        </w:rPr>
        <w:t xml:space="preserve"> </w:t>
      </w:r>
    </w:p>
    <w:p w14:paraId="3A12D8E9" w14:textId="4D42A137" w:rsidR="00441AD9" w:rsidRPr="0069459C" w:rsidRDefault="00441AD9" w:rsidP="00441AD9">
      <w:pPr>
        <w:jc w:val="both"/>
        <w:rPr>
          <w:rFonts w:ascii="Arial" w:hAnsi="Arial" w:cs="Arial"/>
          <w:b/>
          <w:bCs/>
          <w:sz w:val="24"/>
          <w:szCs w:val="24"/>
        </w:rPr>
      </w:pPr>
      <w:r w:rsidRPr="0069459C">
        <w:rPr>
          <w:rFonts w:ascii="Arial" w:hAnsi="Arial" w:cs="Arial"/>
          <w:b/>
          <w:bCs/>
          <w:sz w:val="24"/>
          <w:szCs w:val="24"/>
        </w:rPr>
        <w:t>Anexo Técnico contendrá los siguientes ítems:</w:t>
      </w:r>
    </w:p>
    <w:p w14:paraId="0C7DADF7" w14:textId="00D2FD9C" w:rsidR="004A33BB" w:rsidRPr="0069459C" w:rsidRDefault="00441AD9" w:rsidP="00CD059A">
      <w:pPr>
        <w:pStyle w:val="Prrafodelista"/>
        <w:numPr>
          <w:ilvl w:val="0"/>
          <w:numId w:val="30"/>
        </w:numPr>
        <w:ind w:left="709"/>
        <w:rPr>
          <w:rFonts w:ascii="Arial" w:hAnsi="Arial" w:cs="Arial"/>
          <w:szCs w:val="24"/>
        </w:rPr>
      </w:pPr>
      <w:r w:rsidRPr="0069459C">
        <w:rPr>
          <w:rFonts w:ascii="Arial" w:hAnsi="Arial" w:cs="Arial"/>
          <w:szCs w:val="24"/>
        </w:rPr>
        <w:t xml:space="preserve">Nombre de la </w:t>
      </w:r>
      <w:r w:rsidR="00F23B2F" w:rsidRPr="0069459C">
        <w:rPr>
          <w:rFonts w:ascii="Arial" w:hAnsi="Arial" w:cs="Arial"/>
          <w:szCs w:val="24"/>
        </w:rPr>
        <w:t>Subestación</w:t>
      </w:r>
      <w:r w:rsidRPr="0069459C">
        <w:rPr>
          <w:rFonts w:ascii="Arial" w:hAnsi="Arial" w:cs="Arial"/>
          <w:szCs w:val="24"/>
        </w:rPr>
        <w:t xml:space="preserve">, propietario o administrador de la </w:t>
      </w:r>
      <w:r w:rsidR="00F23B2F" w:rsidRPr="0069459C">
        <w:rPr>
          <w:rFonts w:ascii="Arial" w:hAnsi="Arial" w:cs="Arial"/>
          <w:szCs w:val="24"/>
        </w:rPr>
        <w:t>Subestación</w:t>
      </w:r>
      <w:r w:rsidRPr="0069459C">
        <w:rPr>
          <w:rFonts w:ascii="Arial" w:hAnsi="Arial" w:cs="Arial"/>
          <w:szCs w:val="24"/>
        </w:rPr>
        <w:t xml:space="preserve">, </w:t>
      </w:r>
      <w:r w:rsidR="00F82887" w:rsidRPr="0069459C">
        <w:rPr>
          <w:rFonts w:ascii="Arial" w:hAnsi="Arial" w:cs="Arial"/>
          <w:b/>
          <w:bCs/>
          <w:szCs w:val="24"/>
        </w:rPr>
        <w:t>ii)</w:t>
      </w:r>
      <w:r w:rsidR="007015BE" w:rsidRPr="0069459C">
        <w:rPr>
          <w:rFonts w:ascii="Arial" w:hAnsi="Arial" w:cs="Arial"/>
          <w:b/>
          <w:bCs/>
          <w:szCs w:val="24"/>
        </w:rPr>
        <w:t xml:space="preserve"> </w:t>
      </w:r>
      <w:r w:rsidR="007015BE" w:rsidRPr="0069459C">
        <w:rPr>
          <w:rFonts w:ascii="Arial" w:hAnsi="Arial" w:cs="Arial"/>
          <w:szCs w:val="24"/>
        </w:rPr>
        <w:t>Relacionada con el proyecto:</w:t>
      </w:r>
      <w:r w:rsidR="00F82887" w:rsidRPr="0069459C">
        <w:rPr>
          <w:rFonts w:ascii="Arial" w:hAnsi="Arial" w:cs="Arial"/>
          <w:szCs w:val="24"/>
        </w:rPr>
        <w:t xml:space="preserve"> </w:t>
      </w:r>
      <w:r w:rsidR="00B93409" w:rsidRPr="0069459C">
        <w:rPr>
          <w:rFonts w:ascii="Arial" w:hAnsi="Arial" w:cs="Arial"/>
          <w:szCs w:val="24"/>
        </w:rPr>
        <w:t xml:space="preserve">Nombre </w:t>
      </w:r>
      <w:r w:rsidRPr="0069459C">
        <w:rPr>
          <w:rFonts w:ascii="Arial" w:hAnsi="Arial" w:cs="Arial"/>
          <w:szCs w:val="24"/>
        </w:rPr>
        <w:t>del Proyecto</w:t>
      </w:r>
      <w:r w:rsidR="007015BE" w:rsidRPr="0069459C">
        <w:rPr>
          <w:rFonts w:ascii="Arial" w:hAnsi="Arial" w:cs="Arial"/>
          <w:szCs w:val="24"/>
        </w:rPr>
        <w:t>, Interesado del Proyecto</w:t>
      </w:r>
      <w:r w:rsidR="00B93409" w:rsidRPr="0069459C">
        <w:rPr>
          <w:rFonts w:ascii="Arial" w:hAnsi="Arial" w:cs="Arial"/>
          <w:szCs w:val="24"/>
        </w:rPr>
        <w:t xml:space="preserve"> y responsable del Proyecto de Conexión</w:t>
      </w:r>
      <w:r w:rsidRPr="0069459C">
        <w:rPr>
          <w:rFonts w:ascii="Arial" w:hAnsi="Arial" w:cs="Arial"/>
          <w:szCs w:val="24"/>
        </w:rPr>
        <w:t xml:space="preserve">, </w:t>
      </w:r>
      <w:r w:rsidR="00B93409" w:rsidRPr="0069459C">
        <w:rPr>
          <w:rFonts w:ascii="Arial" w:hAnsi="Arial" w:cs="Arial"/>
          <w:b/>
          <w:bCs/>
          <w:szCs w:val="24"/>
        </w:rPr>
        <w:t>iv)</w:t>
      </w:r>
      <w:r w:rsidR="00B93409" w:rsidRPr="0069459C">
        <w:rPr>
          <w:rFonts w:ascii="Arial" w:hAnsi="Arial" w:cs="Arial"/>
          <w:szCs w:val="24"/>
        </w:rPr>
        <w:t xml:space="preserve"> </w:t>
      </w:r>
      <w:r w:rsidRPr="0069459C">
        <w:rPr>
          <w:rFonts w:ascii="Arial" w:hAnsi="Arial" w:cs="Arial"/>
          <w:szCs w:val="24"/>
        </w:rPr>
        <w:t>Breve descripción del Proyecto</w:t>
      </w:r>
      <w:r w:rsidR="00B93409" w:rsidRPr="0069459C">
        <w:rPr>
          <w:rFonts w:ascii="Arial" w:hAnsi="Arial" w:cs="Arial"/>
          <w:szCs w:val="24"/>
        </w:rPr>
        <w:t xml:space="preserve"> de Conexión</w:t>
      </w:r>
      <w:r w:rsidRPr="0069459C">
        <w:rPr>
          <w:rFonts w:ascii="Arial" w:hAnsi="Arial" w:cs="Arial"/>
          <w:szCs w:val="24"/>
        </w:rPr>
        <w:t xml:space="preserve">, </w:t>
      </w:r>
      <w:r w:rsidR="00B93409" w:rsidRPr="0069459C">
        <w:rPr>
          <w:rFonts w:ascii="Arial" w:hAnsi="Arial" w:cs="Arial"/>
          <w:b/>
          <w:bCs/>
          <w:szCs w:val="24"/>
        </w:rPr>
        <w:t>v)</w:t>
      </w:r>
      <w:r w:rsidR="00B93409" w:rsidRPr="0069459C">
        <w:rPr>
          <w:rFonts w:ascii="Arial" w:hAnsi="Arial" w:cs="Arial"/>
          <w:szCs w:val="24"/>
        </w:rPr>
        <w:t xml:space="preserve"> </w:t>
      </w:r>
      <w:r w:rsidRPr="0069459C">
        <w:rPr>
          <w:rFonts w:ascii="Arial" w:hAnsi="Arial" w:cs="Arial"/>
          <w:szCs w:val="24"/>
        </w:rPr>
        <w:t xml:space="preserve">Fecha de </w:t>
      </w:r>
      <w:r w:rsidR="00C66CA0" w:rsidRPr="0069459C">
        <w:rPr>
          <w:rFonts w:ascii="Arial" w:hAnsi="Arial" w:cs="Arial"/>
          <w:szCs w:val="24"/>
        </w:rPr>
        <w:t xml:space="preserve">Entrada </w:t>
      </w:r>
      <w:r w:rsidRPr="0069459C">
        <w:rPr>
          <w:rFonts w:ascii="Arial" w:hAnsi="Arial" w:cs="Arial"/>
          <w:szCs w:val="24"/>
        </w:rPr>
        <w:t>en Operación definida por la UPME</w:t>
      </w:r>
      <w:r w:rsidR="00B93409" w:rsidRPr="0069459C">
        <w:rPr>
          <w:rFonts w:ascii="Arial" w:hAnsi="Arial" w:cs="Arial"/>
          <w:szCs w:val="24"/>
        </w:rPr>
        <w:t xml:space="preserve"> del Proyecto de Conexión</w:t>
      </w:r>
      <w:r w:rsidRPr="0069459C">
        <w:rPr>
          <w:rFonts w:ascii="Arial" w:hAnsi="Arial" w:cs="Arial"/>
          <w:szCs w:val="24"/>
        </w:rPr>
        <w:t xml:space="preserve">, </w:t>
      </w:r>
      <w:r w:rsidR="00B93409" w:rsidRPr="0069459C">
        <w:rPr>
          <w:rFonts w:ascii="Arial" w:hAnsi="Arial" w:cs="Arial"/>
          <w:b/>
          <w:bCs/>
          <w:szCs w:val="24"/>
        </w:rPr>
        <w:t>vi)</w:t>
      </w:r>
      <w:r w:rsidR="00B93409" w:rsidRPr="0069459C">
        <w:rPr>
          <w:rFonts w:ascii="Arial" w:hAnsi="Arial" w:cs="Arial"/>
          <w:szCs w:val="24"/>
        </w:rPr>
        <w:t xml:space="preserve"> Asignación de Capacidad </w:t>
      </w:r>
      <w:r w:rsidRPr="0069459C">
        <w:rPr>
          <w:rFonts w:ascii="Arial" w:hAnsi="Arial" w:cs="Arial"/>
          <w:szCs w:val="24"/>
        </w:rPr>
        <w:t>de Transporte XX MW,</w:t>
      </w:r>
      <w:r w:rsidR="00F82887" w:rsidRPr="0069459C">
        <w:rPr>
          <w:rFonts w:ascii="Arial" w:hAnsi="Arial" w:cs="Arial"/>
          <w:szCs w:val="24"/>
        </w:rPr>
        <w:t xml:space="preserve"> </w:t>
      </w:r>
      <w:r w:rsidR="00B93409" w:rsidRPr="0069459C">
        <w:rPr>
          <w:rFonts w:ascii="Arial" w:hAnsi="Arial" w:cs="Arial"/>
          <w:szCs w:val="24"/>
        </w:rPr>
        <w:t>v</w:t>
      </w:r>
      <w:r w:rsidR="00F82887" w:rsidRPr="0069459C">
        <w:rPr>
          <w:rFonts w:ascii="Arial" w:hAnsi="Arial" w:cs="Arial"/>
          <w:szCs w:val="24"/>
        </w:rPr>
        <w:t>ii)</w:t>
      </w:r>
      <w:r w:rsidRPr="0069459C">
        <w:rPr>
          <w:rFonts w:ascii="Arial" w:hAnsi="Arial" w:cs="Arial"/>
          <w:szCs w:val="24"/>
        </w:rPr>
        <w:t xml:space="preserve"> Identificación</w:t>
      </w:r>
      <w:r w:rsidR="00B93409" w:rsidRPr="0069459C">
        <w:rPr>
          <w:rFonts w:ascii="Arial" w:hAnsi="Arial" w:cs="Arial"/>
          <w:szCs w:val="24"/>
        </w:rPr>
        <w:t xml:space="preserve"> y Área </w:t>
      </w:r>
      <w:r w:rsidRPr="0069459C">
        <w:rPr>
          <w:rFonts w:ascii="Arial" w:hAnsi="Arial" w:cs="Arial"/>
          <w:szCs w:val="24"/>
        </w:rPr>
        <w:t xml:space="preserve">del </w:t>
      </w:r>
      <w:r w:rsidR="00B93409" w:rsidRPr="0069459C">
        <w:rPr>
          <w:rFonts w:ascii="Arial" w:hAnsi="Arial" w:cs="Arial"/>
          <w:szCs w:val="24"/>
        </w:rPr>
        <w:t xml:space="preserve">Punto </w:t>
      </w:r>
      <w:r w:rsidRPr="0069459C">
        <w:rPr>
          <w:rFonts w:ascii="Arial" w:hAnsi="Arial" w:cs="Arial"/>
          <w:szCs w:val="24"/>
        </w:rPr>
        <w:t xml:space="preserve">de </w:t>
      </w:r>
      <w:r w:rsidR="00B93409" w:rsidRPr="0069459C">
        <w:rPr>
          <w:rFonts w:ascii="Arial" w:hAnsi="Arial" w:cs="Arial"/>
          <w:szCs w:val="24"/>
        </w:rPr>
        <w:t xml:space="preserve">Conexión, </w:t>
      </w:r>
      <w:r w:rsidR="00B93409" w:rsidRPr="0069459C">
        <w:rPr>
          <w:rFonts w:ascii="Arial" w:hAnsi="Arial" w:cs="Arial"/>
          <w:b/>
          <w:bCs/>
          <w:szCs w:val="24"/>
        </w:rPr>
        <w:t>viii)</w:t>
      </w:r>
      <w:r w:rsidR="00B93409" w:rsidRPr="0069459C">
        <w:rPr>
          <w:rFonts w:ascii="Arial" w:hAnsi="Arial" w:cs="Arial"/>
          <w:szCs w:val="24"/>
        </w:rPr>
        <w:t xml:space="preserve"> Nivel </w:t>
      </w:r>
      <w:r w:rsidRPr="0069459C">
        <w:rPr>
          <w:rFonts w:ascii="Arial" w:hAnsi="Arial" w:cs="Arial"/>
          <w:szCs w:val="24"/>
        </w:rPr>
        <w:t xml:space="preserve">de tensión XX </w:t>
      </w:r>
      <w:r w:rsidR="00B93409" w:rsidRPr="0069459C">
        <w:rPr>
          <w:rFonts w:ascii="Arial" w:hAnsi="Arial" w:cs="Arial"/>
          <w:szCs w:val="24"/>
        </w:rPr>
        <w:t>kV</w:t>
      </w:r>
      <w:r w:rsidRPr="0069459C">
        <w:rPr>
          <w:rFonts w:ascii="Arial" w:hAnsi="Arial" w:cs="Arial"/>
          <w:szCs w:val="24"/>
        </w:rPr>
        <w:t xml:space="preserve">, </w:t>
      </w:r>
      <w:r w:rsidR="00B93409" w:rsidRPr="0069459C">
        <w:rPr>
          <w:rFonts w:ascii="Arial" w:hAnsi="Arial" w:cs="Arial"/>
          <w:b/>
          <w:bCs/>
          <w:szCs w:val="24"/>
        </w:rPr>
        <w:t>v</w:t>
      </w:r>
      <w:r w:rsidR="00D46074" w:rsidRPr="0069459C">
        <w:rPr>
          <w:rFonts w:ascii="Arial" w:hAnsi="Arial" w:cs="Arial"/>
          <w:b/>
          <w:bCs/>
          <w:szCs w:val="24"/>
        </w:rPr>
        <w:t>iii)</w:t>
      </w:r>
      <w:r w:rsidR="00D46074" w:rsidRPr="0069459C">
        <w:rPr>
          <w:rFonts w:ascii="Arial" w:hAnsi="Arial" w:cs="Arial"/>
          <w:szCs w:val="24"/>
        </w:rPr>
        <w:t xml:space="preserve"> </w:t>
      </w:r>
      <w:r w:rsidRPr="0069459C">
        <w:rPr>
          <w:rFonts w:ascii="Arial" w:hAnsi="Arial" w:cs="Arial"/>
          <w:szCs w:val="24"/>
        </w:rPr>
        <w:t>Localización de la Subestación</w:t>
      </w:r>
      <w:r w:rsidR="00D46074" w:rsidRPr="0069459C">
        <w:rPr>
          <w:rFonts w:ascii="Arial" w:hAnsi="Arial" w:cs="Arial"/>
          <w:szCs w:val="24"/>
        </w:rPr>
        <w:t xml:space="preserve"> (</w:t>
      </w:r>
      <w:r w:rsidRPr="0069459C">
        <w:rPr>
          <w:rFonts w:ascii="Arial" w:hAnsi="Arial" w:cs="Arial"/>
          <w:szCs w:val="24"/>
        </w:rPr>
        <w:t>municipio/departamento</w:t>
      </w:r>
      <w:r w:rsidR="00D46074" w:rsidRPr="0069459C">
        <w:rPr>
          <w:rFonts w:ascii="Arial" w:hAnsi="Arial" w:cs="Arial"/>
          <w:szCs w:val="24"/>
        </w:rPr>
        <w:t>)</w:t>
      </w:r>
      <w:r w:rsidRPr="0069459C">
        <w:rPr>
          <w:rFonts w:ascii="Arial" w:hAnsi="Arial" w:cs="Arial"/>
          <w:szCs w:val="24"/>
        </w:rPr>
        <w:t>,</w:t>
      </w:r>
      <w:r w:rsidR="00B93409" w:rsidRPr="0069459C">
        <w:rPr>
          <w:rFonts w:ascii="Arial" w:hAnsi="Arial" w:cs="Arial"/>
          <w:szCs w:val="24"/>
        </w:rPr>
        <w:t xml:space="preserve"> </w:t>
      </w:r>
      <w:r w:rsidR="00B93409" w:rsidRPr="0069459C">
        <w:rPr>
          <w:rFonts w:ascii="Arial" w:hAnsi="Arial" w:cs="Arial"/>
          <w:b/>
          <w:bCs/>
          <w:szCs w:val="24"/>
        </w:rPr>
        <w:t>ix)</w:t>
      </w:r>
      <w:r w:rsidRPr="0069459C">
        <w:rPr>
          <w:rFonts w:ascii="Arial" w:hAnsi="Arial" w:cs="Arial"/>
          <w:szCs w:val="24"/>
        </w:rPr>
        <w:t xml:space="preserve"> </w:t>
      </w:r>
      <w:r w:rsidR="00B93409" w:rsidRPr="0069459C">
        <w:rPr>
          <w:rFonts w:ascii="Arial" w:hAnsi="Arial" w:cs="Arial"/>
          <w:szCs w:val="24"/>
        </w:rPr>
        <w:t xml:space="preserve">Localización </w:t>
      </w:r>
      <w:r w:rsidRPr="0069459C">
        <w:rPr>
          <w:rFonts w:ascii="Arial" w:hAnsi="Arial" w:cs="Arial"/>
          <w:szCs w:val="24"/>
        </w:rPr>
        <w:t xml:space="preserve">geográfica </w:t>
      </w:r>
      <w:r w:rsidR="00D46074" w:rsidRPr="0069459C">
        <w:rPr>
          <w:rFonts w:ascii="Arial" w:hAnsi="Arial" w:cs="Arial"/>
          <w:szCs w:val="24"/>
        </w:rPr>
        <w:t>(</w:t>
      </w:r>
      <w:r w:rsidRPr="0069459C">
        <w:rPr>
          <w:rFonts w:ascii="Arial" w:hAnsi="Arial" w:cs="Arial"/>
          <w:szCs w:val="24"/>
        </w:rPr>
        <w:t>coordenadas geográficas</w:t>
      </w:r>
      <w:r w:rsidR="00D46074" w:rsidRPr="0069459C">
        <w:rPr>
          <w:rFonts w:ascii="Arial" w:hAnsi="Arial" w:cs="Arial"/>
          <w:szCs w:val="24"/>
        </w:rPr>
        <w:t>)</w:t>
      </w:r>
      <w:r w:rsidRPr="0069459C">
        <w:rPr>
          <w:rFonts w:ascii="Arial" w:hAnsi="Arial" w:cs="Arial"/>
          <w:szCs w:val="24"/>
        </w:rPr>
        <w:t xml:space="preserve">, </w:t>
      </w:r>
      <w:r w:rsidR="00B93409" w:rsidRPr="0069459C">
        <w:rPr>
          <w:rFonts w:ascii="Arial" w:hAnsi="Arial" w:cs="Arial"/>
          <w:b/>
          <w:bCs/>
          <w:szCs w:val="24"/>
        </w:rPr>
        <w:t>x</w:t>
      </w:r>
      <w:r w:rsidR="00D46074" w:rsidRPr="0069459C">
        <w:rPr>
          <w:rFonts w:ascii="Arial" w:hAnsi="Arial" w:cs="Arial"/>
          <w:b/>
          <w:bCs/>
          <w:szCs w:val="24"/>
        </w:rPr>
        <w:t>)</w:t>
      </w:r>
      <w:r w:rsidR="00D46074" w:rsidRPr="0069459C">
        <w:rPr>
          <w:rFonts w:ascii="Arial" w:hAnsi="Arial" w:cs="Arial"/>
          <w:szCs w:val="24"/>
        </w:rPr>
        <w:t xml:space="preserve"> </w:t>
      </w:r>
      <w:r w:rsidRPr="0069459C">
        <w:rPr>
          <w:rFonts w:ascii="Arial" w:hAnsi="Arial" w:cs="Arial"/>
          <w:szCs w:val="24"/>
        </w:rPr>
        <w:t xml:space="preserve">Localización espacial en la </w:t>
      </w:r>
      <w:r w:rsidR="00B93409" w:rsidRPr="0069459C">
        <w:rPr>
          <w:rFonts w:ascii="Arial" w:hAnsi="Arial" w:cs="Arial"/>
          <w:szCs w:val="24"/>
        </w:rPr>
        <w:t xml:space="preserve">Subestación </w:t>
      </w:r>
      <w:r w:rsidRPr="0069459C">
        <w:rPr>
          <w:rFonts w:ascii="Arial" w:hAnsi="Arial" w:cs="Arial"/>
          <w:szCs w:val="24"/>
        </w:rPr>
        <w:t>disposición de equipos en planta</w:t>
      </w:r>
      <w:r w:rsidR="00F82887" w:rsidRPr="0069459C">
        <w:rPr>
          <w:rFonts w:ascii="Arial" w:hAnsi="Arial" w:cs="Arial"/>
          <w:szCs w:val="24"/>
        </w:rPr>
        <w:t>, s</w:t>
      </w:r>
      <w:r w:rsidRPr="0069459C">
        <w:rPr>
          <w:rFonts w:ascii="Arial" w:hAnsi="Arial" w:cs="Arial"/>
          <w:szCs w:val="24"/>
        </w:rPr>
        <w:t>e debe presentar una vista, en planta, de la infraestructura que será construida por [</w:t>
      </w:r>
      <w:r w:rsidRPr="0069459C">
        <w:rPr>
          <w:rFonts w:ascii="Arial" w:hAnsi="Arial" w:cs="Arial"/>
          <w:szCs w:val="24"/>
          <w:highlight w:val="yellow"/>
        </w:rPr>
        <w:t>S_PROMOTOR</w:t>
      </w:r>
      <w:r w:rsidRPr="0069459C">
        <w:rPr>
          <w:rStyle w:val="Refdenotaalpie"/>
          <w:rFonts w:ascii="Arial" w:hAnsi="Arial" w:cs="Arial"/>
          <w:szCs w:val="24"/>
        </w:rPr>
        <w:footnoteReference w:id="124"/>
      </w:r>
      <w:r w:rsidRPr="0069459C">
        <w:rPr>
          <w:rFonts w:ascii="Arial" w:hAnsi="Arial" w:cs="Arial"/>
          <w:szCs w:val="24"/>
        </w:rPr>
        <w:t xml:space="preserve">] al </w:t>
      </w:r>
      <w:r w:rsidRPr="0069459C">
        <w:rPr>
          <w:rFonts w:ascii="Arial" w:hAnsi="Arial" w:cs="Arial"/>
          <w:szCs w:val="24"/>
        </w:rPr>
        <w:lastRenderedPageBreak/>
        <w:t>interior de la Subestación. (Este ítem será aportado por [</w:t>
      </w:r>
      <w:r w:rsidRPr="0069459C">
        <w:rPr>
          <w:rFonts w:ascii="Arial" w:hAnsi="Arial" w:cs="Arial"/>
          <w:szCs w:val="24"/>
          <w:highlight w:val="yellow"/>
        </w:rPr>
        <w:t>S_PROMOTOR</w:t>
      </w:r>
      <w:r w:rsidRPr="0069459C">
        <w:rPr>
          <w:rStyle w:val="Refdenotaalpie"/>
          <w:rFonts w:ascii="Arial" w:hAnsi="Arial" w:cs="Arial"/>
          <w:szCs w:val="24"/>
        </w:rPr>
        <w:footnoteReference w:id="125"/>
      </w:r>
      <w:r w:rsidRPr="0069459C">
        <w:rPr>
          <w:rFonts w:ascii="Arial" w:hAnsi="Arial" w:cs="Arial"/>
          <w:szCs w:val="24"/>
        </w:rPr>
        <w:t>] dentro de los [</w:t>
      </w:r>
      <w:r w:rsidRPr="0069459C">
        <w:rPr>
          <w:rFonts w:ascii="Arial" w:hAnsi="Arial" w:cs="Arial"/>
          <w:szCs w:val="24"/>
          <w:highlight w:val="yellow"/>
        </w:rPr>
        <w:t>J5</w:t>
      </w:r>
      <w:r w:rsidRPr="0069459C">
        <w:rPr>
          <w:rStyle w:val="Refdenotaalpie"/>
          <w:rFonts w:ascii="Arial" w:hAnsi="Arial" w:cs="Arial"/>
          <w:szCs w:val="24"/>
        </w:rPr>
        <w:footnoteReference w:id="126"/>
      </w:r>
      <w:r w:rsidRPr="0069459C">
        <w:rPr>
          <w:rFonts w:ascii="Arial" w:hAnsi="Arial" w:cs="Arial"/>
          <w:szCs w:val="24"/>
        </w:rPr>
        <w:t xml:space="preserve">] meses siguientes a la firma de este </w:t>
      </w:r>
      <w:r w:rsidR="00B93409" w:rsidRPr="0069459C">
        <w:rPr>
          <w:rFonts w:ascii="Arial" w:hAnsi="Arial" w:cs="Arial"/>
          <w:szCs w:val="24"/>
        </w:rPr>
        <w:t>contrato</w:t>
      </w:r>
      <w:r w:rsidRPr="0069459C">
        <w:rPr>
          <w:rFonts w:ascii="Arial" w:hAnsi="Arial" w:cs="Arial"/>
          <w:szCs w:val="24"/>
        </w:rPr>
        <w:t xml:space="preserve">), </w:t>
      </w:r>
      <w:r w:rsidR="00B93409" w:rsidRPr="0069459C">
        <w:rPr>
          <w:rFonts w:ascii="Arial" w:hAnsi="Arial" w:cs="Arial"/>
          <w:b/>
          <w:bCs/>
          <w:szCs w:val="24"/>
        </w:rPr>
        <w:t>xi</w:t>
      </w:r>
      <w:r w:rsidR="00D46074" w:rsidRPr="0069459C">
        <w:rPr>
          <w:rFonts w:ascii="Arial" w:hAnsi="Arial" w:cs="Arial"/>
          <w:b/>
          <w:bCs/>
          <w:szCs w:val="24"/>
        </w:rPr>
        <w:t>)</w:t>
      </w:r>
      <w:r w:rsidR="00D46074" w:rsidRPr="0069459C">
        <w:rPr>
          <w:rFonts w:ascii="Arial" w:hAnsi="Arial" w:cs="Arial"/>
          <w:szCs w:val="24"/>
        </w:rPr>
        <w:t xml:space="preserve"> </w:t>
      </w:r>
      <w:r w:rsidRPr="0069459C">
        <w:rPr>
          <w:rFonts w:ascii="Arial" w:hAnsi="Arial" w:cs="Arial"/>
          <w:szCs w:val="24"/>
        </w:rPr>
        <w:t>Características Técnicas de los Bienes y Equipos de Conexión: se detallará la descripción y características técnicas de los Bienes y Equipos de Conexión (equipos de patio, medida, sistema de supervisión y control, protección y telecomunicaciones y registradores de falla -SOE-). En el alcance de las actividades a realizar por [</w:t>
      </w:r>
      <w:r w:rsidRPr="0069459C">
        <w:rPr>
          <w:rFonts w:ascii="Arial" w:hAnsi="Arial" w:cs="Arial"/>
          <w:szCs w:val="24"/>
          <w:highlight w:val="yellow"/>
        </w:rPr>
        <w:t>S_PROMOTOR</w:t>
      </w:r>
      <w:r w:rsidRPr="0069459C">
        <w:rPr>
          <w:rStyle w:val="Refdenotaalpie"/>
          <w:rFonts w:ascii="Arial" w:hAnsi="Arial" w:cs="Arial"/>
          <w:szCs w:val="24"/>
        </w:rPr>
        <w:footnoteReference w:id="127"/>
      </w:r>
      <w:r w:rsidRPr="0069459C">
        <w:rPr>
          <w:rFonts w:ascii="Arial" w:hAnsi="Arial" w:cs="Arial"/>
          <w:szCs w:val="24"/>
        </w:rPr>
        <w:t>] se encuentra incluida la adecuación del Terreno, la extensión de los barrajes existentes y el cambio de las protecciones diferenciales de barras, en caso de ser necesario (este ítem será aportado por [</w:t>
      </w:r>
      <w:r w:rsidRPr="0069459C">
        <w:rPr>
          <w:rFonts w:ascii="Arial" w:hAnsi="Arial" w:cs="Arial"/>
          <w:szCs w:val="24"/>
          <w:highlight w:val="yellow"/>
        </w:rPr>
        <w:t>S_PROMOTOR</w:t>
      </w:r>
      <w:r w:rsidRPr="0069459C">
        <w:rPr>
          <w:rStyle w:val="Refdenotaalpie"/>
          <w:rFonts w:ascii="Arial" w:hAnsi="Arial" w:cs="Arial"/>
          <w:szCs w:val="24"/>
        </w:rPr>
        <w:footnoteReference w:id="128"/>
      </w:r>
      <w:r w:rsidRPr="0069459C">
        <w:rPr>
          <w:rFonts w:ascii="Arial" w:hAnsi="Arial" w:cs="Arial"/>
          <w:szCs w:val="24"/>
        </w:rPr>
        <w:t>], máximo [</w:t>
      </w:r>
      <w:r w:rsidRPr="0069459C">
        <w:rPr>
          <w:rFonts w:ascii="Arial" w:hAnsi="Arial" w:cs="Arial"/>
          <w:szCs w:val="24"/>
          <w:highlight w:val="yellow"/>
        </w:rPr>
        <w:t>G5</w:t>
      </w:r>
      <w:r w:rsidRPr="0069459C">
        <w:rPr>
          <w:rStyle w:val="Refdenotaalpie"/>
          <w:rFonts w:ascii="Arial" w:hAnsi="Arial" w:cs="Arial"/>
          <w:szCs w:val="24"/>
        </w:rPr>
        <w:footnoteReference w:id="129"/>
      </w:r>
      <w:r w:rsidRPr="0069459C">
        <w:rPr>
          <w:rFonts w:ascii="Arial" w:hAnsi="Arial" w:cs="Arial"/>
          <w:szCs w:val="24"/>
        </w:rPr>
        <w:t xml:space="preserve">] meses siguientes a la firma de este </w:t>
      </w:r>
      <w:r w:rsidR="00B93409" w:rsidRPr="0069459C">
        <w:rPr>
          <w:rFonts w:ascii="Arial" w:hAnsi="Arial" w:cs="Arial"/>
          <w:szCs w:val="24"/>
        </w:rPr>
        <w:t>contrato</w:t>
      </w:r>
      <w:r w:rsidRPr="0069459C">
        <w:rPr>
          <w:rFonts w:ascii="Arial" w:hAnsi="Arial" w:cs="Arial"/>
          <w:szCs w:val="24"/>
        </w:rPr>
        <w:t xml:space="preserve">), </w:t>
      </w:r>
      <w:r w:rsidR="00B93409" w:rsidRPr="0069459C">
        <w:rPr>
          <w:rFonts w:ascii="Arial" w:hAnsi="Arial" w:cs="Arial"/>
          <w:b/>
          <w:bCs/>
          <w:szCs w:val="24"/>
        </w:rPr>
        <w:t>xii</w:t>
      </w:r>
      <w:r w:rsidR="00D46074" w:rsidRPr="0069459C">
        <w:rPr>
          <w:rFonts w:ascii="Arial" w:hAnsi="Arial" w:cs="Arial"/>
          <w:b/>
          <w:bCs/>
          <w:szCs w:val="24"/>
        </w:rPr>
        <w:t>)</w:t>
      </w:r>
      <w:r w:rsidR="00D46074" w:rsidRPr="0069459C">
        <w:rPr>
          <w:rFonts w:ascii="Arial" w:hAnsi="Arial" w:cs="Arial"/>
          <w:szCs w:val="24"/>
        </w:rPr>
        <w:t xml:space="preserve"> </w:t>
      </w:r>
      <w:r w:rsidRPr="0069459C">
        <w:rPr>
          <w:rFonts w:ascii="Arial" w:hAnsi="Arial" w:cs="Arial"/>
          <w:szCs w:val="24"/>
        </w:rPr>
        <w:t xml:space="preserve">Diagrama Unifilar de los Bienes y Equipos de Conexión: En este </w:t>
      </w:r>
      <w:r w:rsidR="00D46074" w:rsidRPr="0069459C">
        <w:rPr>
          <w:rFonts w:ascii="Arial" w:hAnsi="Arial" w:cs="Arial"/>
          <w:szCs w:val="24"/>
        </w:rPr>
        <w:t xml:space="preserve">ítem </w:t>
      </w:r>
      <w:r w:rsidRPr="0069459C">
        <w:rPr>
          <w:rFonts w:ascii="Arial" w:hAnsi="Arial" w:cs="Arial"/>
          <w:szCs w:val="24"/>
        </w:rPr>
        <w:t>se presenta el diagrama unifilar de la(s) Bahía(s) de conexión propiedad de [</w:t>
      </w:r>
      <w:r w:rsidRPr="0069459C">
        <w:rPr>
          <w:rFonts w:ascii="Arial" w:hAnsi="Arial" w:cs="Arial"/>
          <w:szCs w:val="24"/>
          <w:highlight w:val="yellow"/>
        </w:rPr>
        <w:t>S_PROMOTOR</w:t>
      </w:r>
      <w:r w:rsidRPr="0069459C">
        <w:rPr>
          <w:rStyle w:val="Refdenotaalpie"/>
          <w:rFonts w:ascii="Arial" w:hAnsi="Arial" w:cs="Arial"/>
          <w:szCs w:val="24"/>
        </w:rPr>
        <w:footnoteReference w:id="130"/>
      </w:r>
      <w:r w:rsidRPr="0069459C">
        <w:rPr>
          <w:rFonts w:ascii="Arial" w:hAnsi="Arial" w:cs="Arial"/>
          <w:szCs w:val="24"/>
        </w:rPr>
        <w:t>], de equipos de patio, transformador(es) de potencia, reactor(es), compensación(es) reactiva</w:t>
      </w:r>
      <w:r w:rsidR="00D46074" w:rsidRPr="0069459C">
        <w:rPr>
          <w:rFonts w:ascii="Arial" w:hAnsi="Arial" w:cs="Arial"/>
          <w:szCs w:val="24"/>
        </w:rPr>
        <w:t>(</w:t>
      </w:r>
      <w:r w:rsidRPr="0069459C">
        <w:rPr>
          <w:rFonts w:ascii="Arial" w:hAnsi="Arial" w:cs="Arial"/>
          <w:szCs w:val="24"/>
        </w:rPr>
        <w:t>s</w:t>
      </w:r>
      <w:r w:rsidR="00D46074" w:rsidRPr="0069459C">
        <w:rPr>
          <w:rFonts w:ascii="Arial" w:hAnsi="Arial" w:cs="Arial"/>
          <w:szCs w:val="24"/>
        </w:rPr>
        <w:t>)</w:t>
      </w:r>
      <w:r w:rsidRPr="0069459C">
        <w:rPr>
          <w:rFonts w:ascii="Arial" w:hAnsi="Arial" w:cs="Arial"/>
          <w:szCs w:val="24"/>
        </w:rPr>
        <w:t>, equipos de electrónica de potencia, etc.</w:t>
      </w:r>
      <w:r w:rsidRPr="0069459C">
        <w:rPr>
          <w:rStyle w:val="Refdenotaalpie"/>
          <w:rFonts w:ascii="Arial" w:hAnsi="Arial" w:cs="Arial"/>
          <w:szCs w:val="24"/>
          <w:highlight w:val="yellow"/>
        </w:rPr>
        <w:footnoteReference w:id="131"/>
      </w:r>
      <w:r w:rsidRPr="0069459C">
        <w:rPr>
          <w:rFonts w:ascii="Arial" w:hAnsi="Arial" w:cs="Arial"/>
          <w:szCs w:val="24"/>
        </w:rPr>
        <w:t xml:space="preserve"> (este </w:t>
      </w:r>
      <w:r w:rsidR="00CC3F2F" w:rsidRPr="0069459C">
        <w:rPr>
          <w:rFonts w:ascii="Arial" w:hAnsi="Arial" w:cs="Arial"/>
          <w:szCs w:val="24"/>
        </w:rPr>
        <w:t xml:space="preserve">ítem </w:t>
      </w:r>
      <w:r w:rsidRPr="0069459C">
        <w:rPr>
          <w:rFonts w:ascii="Arial" w:hAnsi="Arial" w:cs="Arial"/>
          <w:szCs w:val="24"/>
        </w:rPr>
        <w:t>será aportado por [</w:t>
      </w:r>
      <w:r w:rsidRPr="0069459C">
        <w:rPr>
          <w:rFonts w:ascii="Arial" w:hAnsi="Arial" w:cs="Arial"/>
          <w:szCs w:val="24"/>
          <w:highlight w:val="yellow"/>
        </w:rPr>
        <w:t>S_PROMOTOR</w:t>
      </w:r>
      <w:r w:rsidRPr="0069459C">
        <w:rPr>
          <w:rStyle w:val="Refdenotaalpie"/>
          <w:rFonts w:ascii="Arial" w:hAnsi="Arial" w:cs="Arial"/>
          <w:szCs w:val="24"/>
        </w:rPr>
        <w:footnoteReference w:id="132"/>
      </w:r>
      <w:r w:rsidRPr="0069459C">
        <w:rPr>
          <w:rFonts w:ascii="Arial" w:hAnsi="Arial" w:cs="Arial"/>
          <w:szCs w:val="24"/>
        </w:rPr>
        <w:t>] a más tardar dentro de [</w:t>
      </w:r>
      <w:r w:rsidRPr="0069459C">
        <w:rPr>
          <w:rFonts w:ascii="Arial" w:hAnsi="Arial" w:cs="Arial"/>
          <w:szCs w:val="24"/>
          <w:highlight w:val="yellow"/>
        </w:rPr>
        <w:t>N5</w:t>
      </w:r>
      <w:r w:rsidRPr="0069459C">
        <w:rPr>
          <w:rStyle w:val="Refdenotaalpie"/>
          <w:rFonts w:ascii="Arial" w:hAnsi="Arial" w:cs="Arial"/>
          <w:szCs w:val="24"/>
        </w:rPr>
        <w:footnoteReference w:id="133"/>
      </w:r>
      <w:r w:rsidRPr="0069459C">
        <w:rPr>
          <w:rFonts w:ascii="Arial" w:hAnsi="Arial" w:cs="Arial"/>
          <w:szCs w:val="24"/>
        </w:rPr>
        <w:t xml:space="preserve">] meses siguientes a la firma de este </w:t>
      </w:r>
      <w:r w:rsidR="00CC3F2F" w:rsidRPr="0069459C">
        <w:rPr>
          <w:rFonts w:ascii="Arial" w:hAnsi="Arial" w:cs="Arial"/>
          <w:szCs w:val="24"/>
        </w:rPr>
        <w:t>contrato</w:t>
      </w:r>
      <w:r w:rsidRPr="0069459C">
        <w:rPr>
          <w:rFonts w:ascii="Arial" w:hAnsi="Arial" w:cs="Arial"/>
          <w:szCs w:val="24"/>
        </w:rPr>
        <w:t>),</w:t>
      </w:r>
      <w:r w:rsidR="00D46074" w:rsidRPr="0069459C">
        <w:rPr>
          <w:rFonts w:ascii="Arial" w:hAnsi="Arial" w:cs="Arial"/>
          <w:szCs w:val="24"/>
        </w:rPr>
        <w:t xml:space="preserve"> </w:t>
      </w:r>
      <w:r w:rsidR="00CC3F2F" w:rsidRPr="0069459C">
        <w:rPr>
          <w:rFonts w:ascii="Arial" w:hAnsi="Arial" w:cs="Arial"/>
          <w:b/>
          <w:bCs/>
          <w:szCs w:val="24"/>
        </w:rPr>
        <w:t>xiii</w:t>
      </w:r>
      <w:r w:rsidR="00D46074" w:rsidRPr="0069459C">
        <w:rPr>
          <w:rFonts w:ascii="Arial" w:hAnsi="Arial" w:cs="Arial"/>
          <w:b/>
          <w:bCs/>
          <w:szCs w:val="24"/>
        </w:rPr>
        <w:t>)</w:t>
      </w:r>
      <w:r w:rsidRPr="0069459C">
        <w:rPr>
          <w:rFonts w:ascii="Arial" w:hAnsi="Arial" w:cs="Arial"/>
          <w:szCs w:val="24"/>
        </w:rPr>
        <w:t xml:space="preserve"> Límites de Propiedad - El cual se acordará entre </w:t>
      </w:r>
      <w:r w:rsidR="00CC3F2F" w:rsidRPr="0069459C">
        <w:rPr>
          <w:rFonts w:ascii="Arial" w:hAnsi="Arial" w:cs="Arial"/>
          <w:szCs w:val="24"/>
        </w:rPr>
        <w:t xml:space="preserve">las </w:t>
      </w:r>
      <w:r w:rsidRPr="0069459C">
        <w:rPr>
          <w:rFonts w:ascii="Arial" w:hAnsi="Arial" w:cs="Arial"/>
          <w:szCs w:val="24"/>
        </w:rPr>
        <w:t>Partes y contendrá un listado de los Bienes y Equipos de Conexión, ubicados en la Subestación [</w:t>
      </w:r>
      <w:r w:rsidRPr="0069459C">
        <w:rPr>
          <w:rFonts w:ascii="Arial" w:hAnsi="Arial" w:cs="Arial"/>
          <w:szCs w:val="24"/>
          <w:highlight w:val="yellow"/>
        </w:rPr>
        <w:t>Z5</w:t>
      </w:r>
      <w:r w:rsidRPr="0069459C">
        <w:rPr>
          <w:rStyle w:val="Refdenotaalpie"/>
          <w:rFonts w:ascii="Arial" w:hAnsi="Arial" w:cs="Arial"/>
          <w:szCs w:val="24"/>
        </w:rPr>
        <w:footnoteReference w:id="134"/>
      </w:r>
      <w:r w:rsidRPr="0069459C">
        <w:rPr>
          <w:rFonts w:ascii="Arial" w:hAnsi="Arial" w:cs="Arial"/>
          <w:szCs w:val="24"/>
        </w:rPr>
        <w:t>] [</w:t>
      </w:r>
      <w:r w:rsidRPr="0069459C">
        <w:rPr>
          <w:rFonts w:ascii="Arial" w:hAnsi="Arial" w:cs="Arial"/>
          <w:szCs w:val="24"/>
          <w:highlight w:val="yellow"/>
        </w:rPr>
        <w:t>Z5-1</w:t>
      </w:r>
      <w:r w:rsidRPr="0069459C">
        <w:rPr>
          <w:rStyle w:val="Refdenotaalpie"/>
          <w:rFonts w:ascii="Arial" w:hAnsi="Arial" w:cs="Arial"/>
          <w:szCs w:val="24"/>
        </w:rPr>
        <w:footnoteReference w:id="135"/>
      </w:r>
      <w:r w:rsidRPr="0069459C">
        <w:rPr>
          <w:rFonts w:ascii="Arial" w:hAnsi="Arial" w:cs="Arial"/>
          <w:szCs w:val="24"/>
        </w:rPr>
        <w:t xml:space="preserve">] </w:t>
      </w:r>
      <w:r w:rsidR="00CC3F2F" w:rsidRPr="0069459C">
        <w:rPr>
          <w:rFonts w:ascii="Arial" w:hAnsi="Arial" w:cs="Arial"/>
          <w:szCs w:val="24"/>
        </w:rPr>
        <w:t>kV</w:t>
      </w:r>
      <w:r w:rsidRPr="0069459C">
        <w:rPr>
          <w:rFonts w:ascii="Arial" w:hAnsi="Arial" w:cs="Arial"/>
          <w:szCs w:val="24"/>
        </w:rPr>
        <w:t xml:space="preserve">, con la definición de la propiedad de estos (este ítem se elaborará, en un tiempo no mayor a tres (3) meses, posterior a la Fecha de </w:t>
      </w:r>
      <w:r w:rsidR="00CC3F2F" w:rsidRPr="0069459C">
        <w:rPr>
          <w:rFonts w:ascii="Arial" w:hAnsi="Arial" w:cs="Arial"/>
          <w:szCs w:val="24"/>
        </w:rPr>
        <w:t xml:space="preserve">Entrada </w:t>
      </w:r>
      <w:r w:rsidRPr="0069459C">
        <w:rPr>
          <w:rFonts w:ascii="Arial" w:hAnsi="Arial" w:cs="Arial"/>
          <w:szCs w:val="24"/>
        </w:rPr>
        <w:t xml:space="preserve">en Operación del Proyecto de Conexión y hará parte integral del presente </w:t>
      </w:r>
      <w:r w:rsidR="00CC3F2F" w:rsidRPr="0069459C">
        <w:rPr>
          <w:rFonts w:ascii="Arial" w:hAnsi="Arial" w:cs="Arial"/>
          <w:szCs w:val="24"/>
        </w:rPr>
        <w:t>contrato</w:t>
      </w:r>
      <w:r w:rsidRPr="0069459C">
        <w:rPr>
          <w:rFonts w:ascii="Arial" w:hAnsi="Arial" w:cs="Arial"/>
          <w:szCs w:val="24"/>
        </w:rPr>
        <w:t>. Será responsabilidad de [</w:t>
      </w:r>
      <w:r w:rsidRPr="0069459C">
        <w:rPr>
          <w:rFonts w:ascii="Arial" w:hAnsi="Arial" w:cs="Arial"/>
          <w:szCs w:val="24"/>
          <w:highlight w:val="yellow"/>
        </w:rPr>
        <w:t>S_PROMOTOR</w:t>
      </w:r>
      <w:r w:rsidRPr="0069459C">
        <w:rPr>
          <w:rStyle w:val="Refdenotaalpie"/>
          <w:rFonts w:ascii="Arial" w:hAnsi="Arial" w:cs="Arial"/>
          <w:szCs w:val="24"/>
        </w:rPr>
        <w:footnoteReference w:id="136"/>
      </w:r>
      <w:r w:rsidRPr="0069459C">
        <w:rPr>
          <w:rFonts w:ascii="Arial" w:hAnsi="Arial" w:cs="Arial"/>
          <w:szCs w:val="24"/>
        </w:rPr>
        <w:t xml:space="preserve">] la ingeniería, diseños, construcción de obras, montaje y puesta en </w:t>
      </w:r>
      <w:r w:rsidR="0000258D" w:rsidRPr="0069459C">
        <w:rPr>
          <w:rFonts w:ascii="Arial" w:hAnsi="Arial" w:cs="Arial"/>
          <w:szCs w:val="24"/>
        </w:rPr>
        <w:t>Operación</w:t>
      </w:r>
      <w:r w:rsidRPr="0069459C">
        <w:rPr>
          <w:rFonts w:ascii="Arial" w:hAnsi="Arial" w:cs="Arial"/>
          <w:szCs w:val="24"/>
        </w:rPr>
        <w:t xml:space="preserve"> del Proyecto de Conexión; así como la operación y mantenimiento de los Equipos o Bienes de Conexión de su propiedad, ubicados al interior de la Subestación.</w:t>
      </w:r>
      <w:r w:rsidR="004A33BB" w:rsidRPr="0069459C">
        <w:rPr>
          <w:rFonts w:ascii="Arial" w:hAnsi="Arial" w:cs="Arial"/>
          <w:szCs w:val="24"/>
        </w:rPr>
        <w:t xml:space="preserve"> </w:t>
      </w:r>
      <w:r w:rsidR="00CC3F2F" w:rsidRPr="0069459C">
        <w:rPr>
          <w:rFonts w:ascii="Arial" w:hAnsi="Arial" w:cs="Arial"/>
          <w:b/>
          <w:bCs/>
          <w:szCs w:val="24"/>
        </w:rPr>
        <w:t>xiv</w:t>
      </w:r>
      <w:r w:rsidR="004A33BB" w:rsidRPr="0069459C">
        <w:rPr>
          <w:rFonts w:ascii="Arial" w:hAnsi="Arial" w:cs="Arial"/>
          <w:b/>
          <w:bCs/>
          <w:szCs w:val="24"/>
        </w:rPr>
        <w:t>)</w:t>
      </w:r>
      <w:r w:rsidR="004A33BB" w:rsidRPr="0069459C">
        <w:rPr>
          <w:rFonts w:ascii="Arial" w:hAnsi="Arial" w:cs="Arial"/>
          <w:szCs w:val="24"/>
        </w:rPr>
        <w:t xml:space="preserve"> Se incluirá el requisito exigido por [S_TN</w:t>
      </w:r>
      <w:r w:rsidR="004A33BB" w:rsidRPr="0069459C">
        <w:rPr>
          <w:rStyle w:val="Refdenotaalpie"/>
          <w:rFonts w:ascii="Arial" w:hAnsi="Arial" w:cs="Arial"/>
          <w:szCs w:val="24"/>
        </w:rPr>
        <w:footnoteReference w:id="137"/>
      </w:r>
      <w:r w:rsidR="004A33BB" w:rsidRPr="0069459C">
        <w:rPr>
          <w:rFonts w:ascii="Arial" w:hAnsi="Arial" w:cs="Arial"/>
          <w:szCs w:val="24"/>
        </w:rPr>
        <w:t xml:space="preserve">] para el </w:t>
      </w:r>
      <w:r w:rsidR="00CC3F2F" w:rsidRPr="0069459C">
        <w:rPr>
          <w:rFonts w:ascii="Arial" w:hAnsi="Arial" w:cs="Arial"/>
          <w:szCs w:val="24"/>
        </w:rPr>
        <w:t xml:space="preserve">ingreso y permanencia </w:t>
      </w:r>
      <w:r w:rsidR="004A33BB" w:rsidRPr="0069459C">
        <w:rPr>
          <w:rFonts w:ascii="Arial" w:hAnsi="Arial" w:cs="Arial"/>
          <w:szCs w:val="24"/>
        </w:rPr>
        <w:t>a las Instalaciones</w:t>
      </w:r>
      <w:r w:rsidR="00CC3F2F" w:rsidRPr="0069459C">
        <w:rPr>
          <w:rFonts w:ascii="Arial" w:hAnsi="Arial" w:cs="Arial"/>
          <w:szCs w:val="24"/>
        </w:rPr>
        <w:t xml:space="preserve"> de la Subestación</w:t>
      </w:r>
      <w:r w:rsidR="004A33BB" w:rsidRPr="0069459C">
        <w:rPr>
          <w:rFonts w:ascii="Arial" w:hAnsi="Arial" w:cs="Arial"/>
          <w:szCs w:val="24"/>
        </w:rPr>
        <w:t xml:space="preserve"> </w:t>
      </w:r>
      <w:r w:rsidR="008C2FED" w:rsidRPr="0069459C">
        <w:rPr>
          <w:rFonts w:ascii="Arial" w:hAnsi="Arial" w:cs="Arial"/>
          <w:szCs w:val="24"/>
        </w:rPr>
        <w:t>representada</w:t>
      </w:r>
      <w:r w:rsidR="006C4045" w:rsidRPr="0069459C">
        <w:rPr>
          <w:rFonts w:ascii="Arial" w:hAnsi="Arial" w:cs="Arial"/>
          <w:szCs w:val="24"/>
        </w:rPr>
        <w:t>s</w:t>
      </w:r>
      <w:r w:rsidR="008C2FED" w:rsidRPr="0069459C">
        <w:rPr>
          <w:rFonts w:ascii="Arial" w:hAnsi="Arial" w:cs="Arial"/>
          <w:szCs w:val="24"/>
        </w:rPr>
        <w:t xml:space="preserve"> </w:t>
      </w:r>
      <w:r w:rsidR="004A33BB" w:rsidRPr="0069459C">
        <w:rPr>
          <w:rFonts w:ascii="Arial" w:hAnsi="Arial" w:cs="Arial"/>
          <w:szCs w:val="24"/>
        </w:rPr>
        <w:t>o de su propiedad a [</w:t>
      </w:r>
      <w:r w:rsidR="004A33BB" w:rsidRPr="0069459C">
        <w:rPr>
          <w:rFonts w:ascii="Arial" w:hAnsi="Arial" w:cs="Arial"/>
          <w:szCs w:val="24"/>
          <w:highlight w:val="yellow"/>
        </w:rPr>
        <w:t>S_PROMOTOR</w:t>
      </w:r>
      <w:r w:rsidR="004A33BB" w:rsidRPr="0069459C">
        <w:rPr>
          <w:rStyle w:val="Refdenotaalpie"/>
          <w:rFonts w:ascii="Arial" w:hAnsi="Arial" w:cs="Arial"/>
          <w:szCs w:val="24"/>
        </w:rPr>
        <w:footnoteReference w:id="138"/>
      </w:r>
      <w:r w:rsidR="004A33BB" w:rsidRPr="0069459C">
        <w:rPr>
          <w:rFonts w:ascii="Arial" w:hAnsi="Arial" w:cs="Arial"/>
          <w:szCs w:val="24"/>
        </w:rPr>
        <w:t>], a sus contratistas y subcontratistas</w:t>
      </w:r>
      <w:r w:rsidR="00CC3F2F" w:rsidRPr="0069459C">
        <w:rPr>
          <w:rFonts w:ascii="Arial" w:hAnsi="Arial" w:cs="Arial"/>
          <w:szCs w:val="24"/>
        </w:rPr>
        <w:t>;</w:t>
      </w:r>
      <w:r w:rsidR="004A33BB" w:rsidRPr="0069459C">
        <w:rPr>
          <w:rFonts w:ascii="Arial" w:hAnsi="Arial" w:cs="Arial"/>
          <w:szCs w:val="24"/>
        </w:rPr>
        <w:t xml:space="preserve"> este requerimiento </w:t>
      </w:r>
      <w:r w:rsidR="004A33BB" w:rsidRPr="0069459C">
        <w:rPr>
          <w:rFonts w:ascii="Arial" w:hAnsi="Arial" w:cs="Arial"/>
          <w:szCs w:val="24"/>
        </w:rPr>
        <w:lastRenderedPageBreak/>
        <w:t>debe ser entregado por [S_TN</w:t>
      </w:r>
      <w:r w:rsidR="004A33BB" w:rsidRPr="0069459C">
        <w:rPr>
          <w:rStyle w:val="Refdenotaalpie"/>
          <w:rFonts w:ascii="Arial" w:hAnsi="Arial" w:cs="Arial"/>
          <w:szCs w:val="24"/>
        </w:rPr>
        <w:footnoteReference w:id="139"/>
      </w:r>
      <w:r w:rsidR="004A33BB" w:rsidRPr="0069459C">
        <w:rPr>
          <w:rFonts w:ascii="Arial" w:hAnsi="Arial" w:cs="Arial"/>
          <w:szCs w:val="24"/>
        </w:rPr>
        <w:t xml:space="preserve">] a más tardar </w:t>
      </w:r>
      <w:r w:rsidR="00CC3F2F" w:rsidRPr="0069459C">
        <w:rPr>
          <w:rFonts w:ascii="Arial" w:hAnsi="Arial" w:cs="Arial"/>
          <w:szCs w:val="24"/>
        </w:rPr>
        <w:t>cinco (</w:t>
      </w:r>
      <w:r w:rsidR="004A33BB" w:rsidRPr="0069459C">
        <w:rPr>
          <w:rFonts w:ascii="Arial" w:hAnsi="Arial" w:cs="Arial"/>
          <w:szCs w:val="24"/>
        </w:rPr>
        <w:t>5</w:t>
      </w:r>
      <w:r w:rsidR="00CC3F2F" w:rsidRPr="0069459C">
        <w:rPr>
          <w:rFonts w:ascii="Arial" w:hAnsi="Arial" w:cs="Arial"/>
          <w:szCs w:val="24"/>
        </w:rPr>
        <w:t>)</w:t>
      </w:r>
      <w:r w:rsidR="004A33BB" w:rsidRPr="0069459C">
        <w:rPr>
          <w:rFonts w:ascii="Arial" w:hAnsi="Arial" w:cs="Arial"/>
          <w:szCs w:val="24"/>
        </w:rPr>
        <w:t xml:space="preserve"> días</w:t>
      </w:r>
      <w:r w:rsidR="00CC3F2F" w:rsidRPr="0069459C">
        <w:rPr>
          <w:rFonts w:ascii="Arial" w:hAnsi="Arial" w:cs="Arial"/>
          <w:szCs w:val="24"/>
        </w:rPr>
        <w:t xml:space="preserve"> hábiles,</w:t>
      </w:r>
      <w:r w:rsidR="004A33BB" w:rsidRPr="0069459C">
        <w:rPr>
          <w:rFonts w:ascii="Arial" w:hAnsi="Arial" w:cs="Arial"/>
          <w:szCs w:val="24"/>
        </w:rPr>
        <w:t xml:space="preserve"> después de la firma del </w:t>
      </w:r>
      <w:r w:rsidR="00CC3F2F" w:rsidRPr="0069459C">
        <w:rPr>
          <w:rFonts w:ascii="Arial" w:hAnsi="Arial" w:cs="Arial"/>
          <w:szCs w:val="24"/>
        </w:rPr>
        <w:t xml:space="preserve">contrato </w:t>
      </w:r>
      <w:r w:rsidR="004A33BB" w:rsidRPr="0069459C">
        <w:rPr>
          <w:rFonts w:ascii="Arial" w:hAnsi="Arial" w:cs="Arial"/>
          <w:szCs w:val="24"/>
        </w:rPr>
        <w:t xml:space="preserve">de </w:t>
      </w:r>
      <w:r w:rsidR="00CC3F2F" w:rsidRPr="0069459C">
        <w:rPr>
          <w:rFonts w:ascii="Arial" w:hAnsi="Arial" w:cs="Arial"/>
          <w:szCs w:val="24"/>
        </w:rPr>
        <w:t>conexión</w:t>
      </w:r>
      <w:r w:rsidR="004A33BB" w:rsidRPr="0069459C">
        <w:rPr>
          <w:rFonts w:ascii="Arial" w:hAnsi="Arial" w:cs="Arial"/>
          <w:szCs w:val="24"/>
        </w:rPr>
        <w:t>.</w:t>
      </w:r>
    </w:p>
    <w:p w14:paraId="53E10307" w14:textId="54013E76" w:rsidR="009E06B1" w:rsidRPr="0069459C" w:rsidRDefault="009E06B1" w:rsidP="00CD059A">
      <w:pPr>
        <w:ind w:left="709"/>
        <w:jc w:val="both"/>
        <w:rPr>
          <w:rFonts w:ascii="Arial" w:hAnsi="Arial" w:cs="Arial"/>
          <w:sz w:val="24"/>
          <w:szCs w:val="24"/>
        </w:rPr>
      </w:pPr>
      <w:r w:rsidRPr="0069459C">
        <w:rPr>
          <w:rFonts w:ascii="Arial" w:hAnsi="Arial" w:cs="Arial"/>
          <w:b/>
          <w:sz w:val="24"/>
          <w:szCs w:val="24"/>
        </w:rPr>
        <w:t xml:space="preserve">PARAGRAFO – ADECUACIONES: </w:t>
      </w:r>
      <w:r w:rsidRPr="0069459C">
        <w:rPr>
          <w:rFonts w:ascii="Arial" w:hAnsi="Arial" w:cs="Arial"/>
          <w:sz w:val="24"/>
          <w:szCs w:val="24"/>
        </w:rPr>
        <w:t xml:space="preserve">La extensión de los barrajes existentes y el cambio de las protecciones diferenciales de barras, si hay lugar a estas ampliaciones, la obras podrían ser desarrolladas por </w:t>
      </w:r>
      <w:r w:rsidR="009E389A" w:rsidRPr="0069459C">
        <w:rPr>
          <w:rFonts w:ascii="Arial" w:hAnsi="Arial" w:cs="Arial"/>
          <w:sz w:val="24"/>
          <w:szCs w:val="24"/>
        </w:rPr>
        <w:t>[</w:t>
      </w:r>
      <w:r w:rsidR="009E389A" w:rsidRPr="0069459C">
        <w:rPr>
          <w:rFonts w:ascii="Arial" w:hAnsi="Arial" w:cs="Arial"/>
          <w:sz w:val="24"/>
          <w:szCs w:val="24"/>
          <w:highlight w:val="yellow"/>
        </w:rPr>
        <w:t>S_TN</w:t>
      </w:r>
      <w:r w:rsidR="009E389A" w:rsidRPr="0069459C">
        <w:rPr>
          <w:rStyle w:val="Refdenotaalpie"/>
          <w:rFonts w:ascii="Arial" w:hAnsi="Arial" w:cs="Arial"/>
          <w:sz w:val="24"/>
          <w:szCs w:val="24"/>
        </w:rPr>
        <w:footnoteReference w:id="140"/>
      </w:r>
      <w:r w:rsidR="009E389A" w:rsidRPr="0069459C">
        <w:rPr>
          <w:rFonts w:ascii="Arial" w:hAnsi="Arial" w:cs="Arial"/>
          <w:sz w:val="24"/>
          <w:szCs w:val="24"/>
        </w:rPr>
        <w:t xml:space="preserve">] </w:t>
      </w:r>
      <w:r w:rsidRPr="0069459C">
        <w:rPr>
          <w:rFonts w:ascii="Arial" w:hAnsi="Arial" w:cs="Arial"/>
          <w:sz w:val="24"/>
          <w:szCs w:val="24"/>
        </w:rPr>
        <w:t>y reconocidas en cargos de conexión por</w:t>
      </w:r>
      <w:r w:rsidR="009E389A" w:rsidRPr="0069459C">
        <w:rPr>
          <w:rFonts w:ascii="Arial" w:hAnsi="Arial" w:cs="Arial"/>
          <w:sz w:val="24"/>
          <w:szCs w:val="24"/>
        </w:rPr>
        <w:t xml:space="preserve"> el (</w:t>
      </w:r>
      <w:r w:rsidRPr="0069459C">
        <w:rPr>
          <w:rFonts w:ascii="Arial" w:hAnsi="Arial" w:cs="Arial"/>
          <w:sz w:val="24"/>
          <w:szCs w:val="24"/>
        </w:rPr>
        <w:t>los</w:t>
      </w:r>
      <w:r w:rsidR="009E389A" w:rsidRPr="0069459C">
        <w:rPr>
          <w:rFonts w:ascii="Arial" w:hAnsi="Arial" w:cs="Arial"/>
          <w:sz w:val="24"/>
          <w:szCs w:val="24"/>
        </w:rPr>
        <w:t>) Interesado(s)</w:t>
      </w:r>
      <w:r w:rsidRPr="0069459C">
        <w:rPr>
          <w:rFonts w:ascii="Arial" w:hAnsi="Arial" w:cs="Arial"/>
          <w:sz w:val="24"/>
          <w:szCs w:val="24"/>
        </w:rPr>
        <w:t>.</w:t>
      </w:r>
    </w:p>
    <w:p w14:paraId="5FAB7BB5" w14:textId="6DD95E1B" w:rsidR="009E06B1" w:rsidRPr="0069459C" w:rsidRDefault="009E06B1" w:rsidP="00FB482C">
      <w:pPr>
        <w:jc w:val="both"/>
        <w:rPr>
          <w:rFonts w:ascii="Arial" w:hAnsi="Arial" w:cs="Arial"/>
          <w:b/>
          <w:bCs/>
          <w:sz w:val="24"/>
          <w:szCs w:val="24"/>
        </w:rPr>
      </w:pPr>
      <w:r w:rsidRPr="0069459C">
        <w:rPr>
          <w:rFonts w:ascii="Arial" w:hAnsi="Arial" w:cs="Arial"/>
          <w:b/>
          <w:bCs/>
          <w:sz w:val="24"/>
          <w:szCs w:val="24"/>
        </w:rPr>
        <w:t>Anexo terrenos contendrá lo siguiente:</w:t>
      </w:r>
    </w:p>
    <w:p w14:paraId="5714DE7C" w14:textId="00E1FD9C" w:rsidR="00C91D10" w:rsidRPr="0069459C" w:rsidRDefault="007E355A" w:rsidP="00603FB4">
      <w:pPr>
        <w:jc w:val="both"/>
        <w:rPr>
          <w:rFonts w:ascii="Arial" w:hAnsi="Arial" w:cs="Arial"/>
          <w:sz w:val="24"/>
          <w:szCs w:val="24"/>
        </w:rPr>
      </w:pPr>
      <w:r w:rsidRPr="0069459C">
        <w:rPr>
          <w:rFonts w:ascii="Arial" w:hAnsi="Arial" w:cs="Arial"/>
          <w:b/>
          <w:bCs/>
          <w:sz w:val="24"/>
          <w:szCs w:val="24"/>
          <w:highlight w:val="yellow"/>
        </w:rPr>
        <w:t xml:space="preserve">Anexo </w:t>
      </w:r>
      <w:r w:rsidR="00D46074" w:rsidRPr="0069459C">
        <w:rPr>
          <w:rFonts w:ascii="Arial" w:hAnsi="Arial" w:cs="Arial"/>
          <w:b/>
          <w:bCs/>
          <w:sz w:val="24"/>
          <w:szCs w:val="24"/>
          <w:highlight w:val="yellow"/>
        </w:rPr>
        <w:t>Terrenos</w:t>
      </w:r>
      <w:r w:rsidRPr="0069459C">
        <w:rPr>
          <w:rFonts w:ascii="Arial" w:hAnsi="Arial" w:cs="Arial"/>
          <w:b/>
          <w:bCs/>
          <w:sz w:val="24"/>
          <w:szCs w:val="24"/>
          <w:highlight w:val="yellow"/>
        </w:rPr>
        <w:t xml:space="preserve"> – </w:t>
      </w:r>
      <w:bookmarkStart w:id="2" w:name="_Hlk82760019"/>
      <w:r w:rsidR="009413E9" w:rsidRPr="0069459C">
        <w:rPr>
          <w:rFonts w:ascii="Arial" w:hAnsi="Arial" w:cs="Arial"/>
          <w:b/>
          <w:bCs/>
          <w:sz w:val="24"/>
          <w:szCs w:val="24"/>
        </w:rPr>
        <w:t xml:space="preserve">Obtención del derecho al uso de los terrenos para el </w:t>
      </w:r>
      <w:r w:rsidR="00EA712F" w:rsidRPr="0069459C">
        <w:rPr>
          <w:rFonts w:ascii="Arial" w:hAnsi="Arial" w:cs="Arial"/>
          <w:b/>
          <w:bCs/>
          <w:sz w:val="24"/>
          <w:szCs w:val="24"/>
        </w:rPr>
        <w:t>P</w:t>
      </w:r>
      <w:r w:rsidR="009413E9" w:rsidRPr="0069459C">
        <w:rPr>
          <w:rFonts w:ascii="Arial" w:hAnsi="Arial" w:cs="Arial"/>
          <w:b/>
          <w:bCs/>
          <w:sz w:val="24"/>
          <w:szCs w:val="24"/>
        </w:rPr>
        <w:t>royecto</w:t>
      </w:r>
      <w:bookmarkEnd w:id="2"/>
      <w:r w:rsidR="00281E2C" w:rsidRPr="0069459C">
        <w:rPr>
          <w:rFonts w:ascii="Arial" w:hAnsi="Arial" w:cs="Arial"/>
          <w:b/>
          <w:bCs/>
          <w:sz w:val="24"/>
          <w:szCs w:val="24"/>
        </w:rPr>
        <w:t xml:space="preserve"> de Conexión</w:t>
      </w:r>
      <w:r w:rsidR="001C388F" w:rsidRPr="0069459C">
        <w:rPr>
          <w:rFonts w:ascii="Arial" w:hAnsi="Arial" w:cs="Arial"/>
          <w:b/>
          <w:bCs/>
          <w:sz w:val="24"/>
          <w:szCs w:val="24"/>
        </w:rPr>
        <w:t>:</w:t>
      </w:r>
      <w:r w:rsidRPr="0069459C">
        <w:rPr>
          <w:rFonts w:ascii="Arial" w:hAnsi="Arial" w:cs="Arial"/>
          <w:b/>
          <w:bCs/>
          <w:sz w:val="24"/>
          <w:szCs w:val="24"/>
        </w:rPr>
        <w:t xml:space="preserve"> </w:t>
      </w:r>
      <w:r w:rsidRPr="0069459C">
        <w:rPr>
          <w:rFonts w:ascii="Arial" w:hAnsi="Arial" w:cs="Arial"/>
          <w:sz w:val="24"/>
          <w:szCs w:val="24"/>
        </w:rPr>
        <w:t xml:space="preserve">en él se describirá el terreno ubicado en la Subestación, responsabilidad de </w:t>
      </w:r>
      <w:r w:rsidR="009413E9" w:rsidRPr="0069459C">
        <w:rPr>
          <w:rFonts w:ascii="Arial" w:hAnsi="Arial" w:cs="Arial"/>
          <w:sz w:val="24"/>
          <w:szCs w:val="24"/>
        </w:rPr>
        <w:t>[</w:t>
      </w:r>
      <w:r w:rsidR="00777C6B" w:rsidRPr="0069459C">
        <w:rPr>
          <w:rFonts w:ascii="Arial" w:hAnsi="Arial" w:cs="Arial"/>
          <w:sz w:val="24"/>
          <w:szCs w:val="24"/>
          <w:highlight w:val="yellow"/>
        </w:rPr>
        <w:t>S_TN</w:t>
      </w:r>
      <w:r w:rsidR="009413E9" w:rsidRPr="0069459C">
        <w:rPr>
          <w:rStyle w:val="Refdenotaalpie"/>
          <w:rFonts w:ascii="Arial" w:hAnsi="Arial" w:cs="Arial"/>
          <w:sz w:val="24"/>
          <w:szCs w:val="24"/>
        </w:rPr>
        <w:footnoteReference w:id="141"/>
      </w:r>
      <w:r w:rsidR="009413E9" w:rsidRPr="0069459C">
        <w:rPr>
          <w:rFonts w:ascii="Arial" w:hAnsi="Arial" w:cs="Arial"/>
          <w:sz w:val="24"/>
          <w:szCs w:val="24"/>
        </w:rPr>
        <w:t>]</w:t>
      </w:r>
      <w:r w:rsidRPr="0069459C">
        <w:rPr>
          <w:rFonts w:ascii="Arial" w:hAnsi="Arial" w:cs="Arial"/>
          <w:sz w:val="24"/>
          <w:szCs w:val="24"/>
        </w:rPr>
        <w:t xml:space="preserve"> que ponga a disposición de </w:t>
      </w:r>
      <w:r w:rsidR="001C5351" w:rsidRPr="0069459C">
        <w:rPr>
          <w:rFonts w:ascii="Arial" w:hAnsi="Arial" w:cs="Arial"/>
          <w:sz w:val="24"/>
          <w:szCs w:val="24"/>
        </w:rPr>
        <w:t>[</w:t>
      </w:r>
      <w:r w:rsidR="00AA4B83" w:rsidRPr="0069459C">
        <w:rPr>
          <w:rFonts w:ascii="Arial" w:hAnsi="Arial" w:cs="Arial"/>
          <w:sz w:val="24"/>
          <w:szCs w:val="24"/>
          <w:highlight w:val="yellow"/>
        </w:rPr>
        <w:t>S_PROMOTOR</w:t>
      </w:r>
      <w:r w:rsidR="001C5351" w:rsidRPr="0069459C">
        <w:rPr>
          <w:rStyle w:val="Refdenotaalpie"/>
          <w:rFonts w:ascii="Arial" w:hAnsi="Arial" w:cs="Arial"/>
          <w:sz w:val="24"/>
          <w:szCs w:val="24"/>
        </w:rPr>
        <w:footnoteReference w:id="142"/>
      </w:r>
      <w:r w:rsidR="001C5351" w:rsidRPr="0069459C">
        <w:rPr>
          <w:rFonts w:ascii="Arial" w:hAnsi="Arial" w:cs="Arial"/>
          <w:sz w:val="24"/>
          <w:szCs w:val="24"/>
        </w:rPr>
        <w:t>]</w:t>
      </w:r>
      <w:r w:rsidRPr="0069459C">
        <w:rPr>
          <w:rFonts w:ascii="Arial" w:hAnsi="Arial" w:cs="Arial"/>
          <w:sz w:val="24"/>
          <w:szCs w:val="24"/>
        </w:rPr>
        <w:t>, el cual será destinado para la ubicación de la(s) nueva(s) Bahía(s)</w:t>
      </w:r>
      <w:r w:rsidR="00C91D10" w:rsidRPr="0069459C">
        <w:rPr>
          <w:rFonts w:ascii="Arial" w:hAnsi="Arial" w:cs="Arial"/>
          <w:sz w:val="24"/>
          <w:szCs w:val="24"/>
        </w:rPr>
        <w:t xml:space="preserve"> o la adecuación para el acceso de las mismas</w:t>
      </w:r>
      <w:r w:rsidR="009E389A" w:rsidRPr="0069459C">
        <w:rPr>
          <w:rFonts w:ascii="Arial" w:hAnsi="Arial" w:cs="Arial"/>
          <w:sz w:val="24"/>
          <w:szCs w:val="24"/>
        </w:rPr>
        <w:t xml:space="preserve"> y los demás equipos requeridos </w:t>
      </w:r>
      <w:r w:rsidRPr="0069459C">
        <w:rPr>
          <w:rFonts w:ascii="Arial" w:hAnsi="Arial" w:cs="Arial"/>
          <w:sz w:val="24"/>
          <w:szCs w:val="24"/>
        </w:rPr>
        <w:t>con el fin de realizar la conexión de</w:t>
      </w:r>
      <w:r w:rsidR="00C91D10" w:rsidRPr="0069459C">
        <w:rPr>
          <w:rFonts w:ascii="Arial" w:hAnsi="Arial" w:cs="Arial"/>
          <w:sz w:val="24"/>
          <w:szCs w:val="24"/>
        </w:rPr>
        <w:t>l [</w:t>
      </w:r>
      <w:r w:rsidR="00C91D10" w:rsidRPr="0069459C">
        <w:rPr>
          <w:rFonts w:ascii="Arial" w:hAnsi="Arial" w:cs="Arial"/>
          <w:sz w:val="24"/>
          <w:szCs w:val="24"/>
          <w:highlight w:val="yellow"/>
        </w:rPr>
        <w:t>Q5</w:t>
      </w:r>
      <w:r w:rsidR="00C91D10" w:rsidRPr="0069459C">
        <w:rPr>
          <w:rStyle w:val="Refdenotaalpie"/>
          <w:rFonts w:ascii="Arial" w:hAnsi="Arial" w:cs="Arial"/>
          <w:sz w:val="24"/>
          <w:szCs w:val="24"/>
        </w:rPr>
        <w:footnoteReference w:id="143"/>
      </w:r>
      <w:r w:rsidR="00C91D10" w:rsidRPr="0069459C">
        <w:rPr>
          <w:rFonts w:ascii="Arial" w:hAnsi="Arial" w:cs="Arial"/>
          <w:sz w:val="24"/>
          <w:szCs w:val="24"/>
        </w:rPr>
        <w:t>]</w:t>
      </w:r>
      <w:r w:rsidRPr="0069459C">
        <w:rPr>
          <w:rFonts w:ascii="Arial" w:hAnsi="Arial" w:cs="Arial"/>
          <w:sz w:val="24"/>
          <w:szCs w:val="24"/>
        </w:rPr>
        <w:t xml:space="preserve"> al STN; en el mismo se estipularán</w:t>
      </w:r>
      <w:r w:rsidR="00925D14" w:rsidRPr="0069459C">
        <w:rPr>
          <w:rFonts w:ascii="Arial" w:hAnsi="Arial" w:cs="Arial"/>
          <w:sz w:val="24"/>
          <w:szCs w:val="24"/>
        </w:rPr>
        <w:t>: el área objeto de arrendamiento.</w:t>
      </w:r>
      <w:r w:rsidRPr="0069459C">
        <w:rPr>
          <w:rFonts w:ascii="Arial" w:hAnsi="Arial" w:cs="Arial"/>
          <w:sz w:val="24"/>
          <w:szCs w:val="24"/>
        </w:rPr>
        <w:t xml:space="preserve"> las condiciones de entrega, los derechos y obligaciones de </w:t>
      </w:r>
      <w:r w:rsidR="00925D14" w:rsidRPr="0069459C">
        <w:rPr>
          <w:rFonts w:ascii="Arial" w:hAnsi="Arial" w:cs="Arial"/>
          <w:sz w:val="24"/>
          <w:szCs w:val="24"/>
        </w:rPr>
        <w:t xml:space="preserve">las </w:t>
      </w:r>
      <w:r w:rsidRPr="0069459C">
        <w:rPr>
          <w:rFonts w:ascii="Arial" w:hAnsi="Arial" w:cs="Arial"/>
          <w:sz w:val="24"/>
          <w:szCs w:val="24"/>
        </w:rPr>
        <w:t xml:space="preserve">Partes, el canon de arrendamiento, entre otros. </w:t>
      </w:r>
    </w:p>
    <w:p w14:paraId="1EB06695" w14:textId="398C8CFA" w:rsidR="00A24E39" w:rsidRPr="0069459C" w:rsidRDefault="00A24E39" w:rsidP="00A24E39">
      <w:pPr>
        <w:jc w:val="both"/>
        <w:rPr>
          <w:rFonts w:ascii="Arial" w:hAnsi="Arial" w:cs="Arial"/>
          <w:sz w:val="24"/>
          <w:szCs w:val="24"/>
        </w:rPr>
      </w:pPr>
      <w:r w:rsidRPr="0069459C">
        <w:rPr>
          <w:rFonts w:ascii="Arial" w:hAnsi="Arial" w:cs="Arial"/>
          <w:b/>
          <w:bCs/>
          <w:sz w:val="24"/>
          <w:szCs w:val="24"/>
          <w:highlight w:val="yellow"/>
        </w:rPr>
        <w:t xml:space="preserve">PARÁGRAFO PRIMERO </w:t>
      </w:r>
      <w:r w:rsidRPr="0069459C">
        <w:rPr>
          <w:rFonts w:ascii="Arial" w:hAnsi="Arial" w:cs="Arial"/>
          <w:b/>
          <w:sz w:val="24"/>
          <w:szCs w:val="24"/>
        </w:rPr>
        <w:t>ÁREA DE TERRENO</w:t>
      </w:r>
      <w:r w:rsidRPr="0069459C">
        <w:rPr>
          <w:rFonts w:ascii="Arial" w:hAnsi="Arial" w:cs="Arial"/>
          <w:b/>
          <w:bCs/>
          <w:sz w:val="24"/>
          <w:szCs w:val="24"/>
          <w:highlight w:val="yellow"/>
        </w:rPr>
        <w:t>:</w:t>
      </w:r>
      <w:r w:rsidRPr="0069459C">
        <w:rPr>
          <w:rFonts w:ascii="Arial" w:hAnsi="Arial" w:cs="Arial"/>
          <w:sz w:val="24"/>
          <w:szCs w:val="24"/>
        </w:rPr>
        <w:t xml:space="preserve"> </w:t>
      </w:r>
      <w:r w:rsidRPr="0069459C">
        <w:rPr>
          <w:rStyle w:val="Refdenotaalpie"/>
          <w:rFonts w:ascii="Arial" w:hAnsi="Arial" w:cs="Arial"/>
          <w:sz w:val="24"/>
          <w:szCs w:val="24"/>
          <w:highlight w:val="yellow"/>
        </w:rPr>
        <w:footnoteReference w:id="144"/>
      </w:r>
      <w:r w:rsidRPr="0069459C">
        <w:rPr>
          <w:rFonts w:ascii="Arial" w:hAnsi="Arial" w:cs="Arial"/>
          <w:sz w:val="24"/>
          <w:szCs w:val="24"/>
        </w:rPr>
        <w:t>El área de Terreno será definida por Las Partes una vez se haya determinado por [</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145"/>
      </w:r>
      <w:r w:rsidRPr="0069459C">
        <w:rPr>
          <w:rFonts w:ascii="Arial" w:hAnsi="Arial" w:cs="Arial"/>
          <w:sz w:val="24"/>
          <w:szCs w:val="24"/>
        </w:rPr>
        <w:t>] los Bienes y Equipos de Conexión, con lo cual se determinarán las áreas requeridas por [</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146"/>
      </w:r>
      <w:r w:rsidRPr="0069459C">
        <w:rPr>
          <w:rFonts w:ascii="Arial" w:hAnsi="Arial" w:cs="Arial"/>
          <w:sz w:val="24"/>
          <w:szCs w:val="24"/>
        </w:rPr>
        <w:t>] para cada UC, y de conformidad con la disponibilidad física, señalada en los comentarios al estudio de disponibilidad de espacio físico por el correspondiente al Proyecto de Conexión. Los comentarios al estudio de disponibilidad de espacio físico por el [</w:t>
      </w:r>
      <w:r w:rsidRPr="0069459C">
        <w:rPr>
          <w:rFonts w:ascii="Arial" w:hAnsi="Arial" w:cs="Arial"/>
          <w:sz w:val="24"/>
          <w:szCs w:val="24"/>
          <w:highlight w:val="yellow"/>
        </w:rPr>
        <w:t>S_TN</w:t>
      </w:r>
      <w:r w:rsidRPr="0069459C">
        <w:rPr>
          <w:rStyle w:val="Refdenotaalpie"/>
          <w:rFonts w:ascii="Arial" w:hAnsi="Arial" w:cs="Arial"/>
          <w:sz w:val="24"/>
          <w:szCs w:val="24"/>
        </w:rPr>
        <w:footnoteReference w:id="147"/>
      </w:r>
      <w:r w:rsidRPr="0069459C">
        <w:rPr>
          <w:rFonts w:ascii="Arial" w:hAnsi="Arial" w:cs="Arial"/>
          <w:sz w:val="24"/>
          <w:szCs w:val="24"/>
        </w:rPr>
        <w:t>], no significa que éste defina el diámetro o punto físico en la Subestación donde el [</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148"/>
      </w:r>
      <w:r w:rsidRPr="0069459C">
        <w:rPr>
          <w:rFonts w:ascii="Arial" w:hAnsi="Arial" w:cs="Arial"/>
          <w:sz w:val="24"/>
          <w:szCs w:val="24"/>
        </w:rPr>
        <w:t>] debe conectar sus Bienes o Equipos de Conexión, esta es una responsabilidad exclusiva del [S_PROMOTOR ].</w:t>
      </w:r>
    </w:p>
    <w:p w14:paraId="705C166D" w14:textId="78FC36C3" w:rsidR="00A24E39" w:rsidRPr="0069459C" w:rsidRDefault="00A24E39" w:rsidP="00A24E39">
      <w:pPr>
        <w:jc w:val="both"/>
        <w:rPr>
          <w:rFonts w:ascii="Arial" w:hAnsi="Arial" w:cs="Arial"/>
          <w:sz w:val="24"/>
          <w:szCs w:val="24"/>
        </w:rPr>
      </w:pPr>
      <w:r w:rsidRPr="0069459C">
        <w:rPr>
          <w:rFonts w:ascii="Arial" w:hAnsi="Arial" w:cs="Arial"/>
          <w:b/>
          <w:bCs/>
          <w:sz w:val="24"/>
          <w:szCs w:val="24"/>
          <w:highlight w:val="yellow"/>
        </w:rPr>
        <w:t>PARÁGRAFO SEGUNDO FORMALIZACIÓN:</w:t>
      </w:r>
      <w:r w:rsidRPr="0069459C">
        <w:rPr>
          <w:rFonts w:ascii="Arial" w:hAnsi="Arial" w:cs="Arial"/>
          <w:sz w:val="24"/>
          <w:szCs w:val="24"/>
        </w:rPr>
        <w:t xml:space="preserve"> </w:t>
      </w:r>
      <w:r w:rsidRPr="0069459C">
        <w:rPr>
          <w:rStyle w:val="Refdenotaalpie"/>
          <w:rFonts w:ascii="Arial" w:hAnsi="Arial" w:cs="Arial"/>
          <w:sz w:val="24"/>
          <w:szCs w:val="24"/>
          <w:highlight w:val="yellow"/>
        </w:rPr>
        <w:footnoteReference w:id="149"/>
      </w:r>
      <w:r w:rsidRPr="0069459C">
        <w:rPr>
          <w:rFonts w:ascii="Arial" w:hAnsi="Arial" w:cs="Arial"/>
          <w:sz w:val="24"/>
          <w:szCs w:val="24"/>
        </w:rPr>
        <w:t xml:space="preserve"> “Este Anexo se formalizará mediante Cláusula Adicional, inmediatamente se haya concluido la ingeniería de detalle respectiva y se tenga conocimiento preciso y aprobación  por parte de [</w:t>
      </w:r>
      <w:r w:rsidRPr="0069459C">
        <w:rPr>
          <w:rFonts w:ascii="Arial" w:hAnsi="Arial" w:cs="Arial"/>
          <w:sz w:val="24"/>
          <w:szCs w:val="24"/>
          <w:highlight w:val="yellow"/>
        </w:rPr>
        <w:t>S_TN</w:t>
      </w:r>
      <w:r w:rsidRPr="0069459C">
        <w:rPr>
          <w:rStyle w:val="Refdenotaalpie"/>
          <w:rFonts w:ascii="Arial" w:hAnsi="Arial" w:cs="Arial"/>
          <w:sz w:val="24"/>
          <w:szCs w:val="24"/>
        </w:rPr>
        <w:footnoteReference w:id="150"/>
      </w:r>
      <w:r w:rsidRPr="0069459C">
        <w:rPr>
          <w:rFonts w:ascii="Arial" w:hAnsi="Arial" w:cs="Arial"/>
          <w:sz w:val="24"/>
          <w:szCs w:val="24"/>
        </w:rPr>
        <w:t xml:space="preserve">]  de la ocupación de espacio de los Bienes y Equipos de Conexión del Proyecto de </w:t>
      </w:r>
      <w:r w:rsidRPr="0069459C">
        <w:rPr>
          <w:rFonts w:ascii="Arial" w:hAnsi="Arial" w:cs="Arial"/>
          <w:sz w:val="24"/>
          <w:szCs w:val="24"/>
        </w:rPr>
        <w:lastRenderedPageBreak/>
        <w:t>Conexión. Esta información deberá entregarse por [</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151"/>
      </w:r>
      <w:r w:rsidRPr="0069459C">
        <w:rPr>
          <w:rFonts w:ascii="Arial" w:hAnsi="Arial" w:cs="Arial"/>
          <w:sz w:val="24"/>
          <w:szCs w:val="24"/>
        </w:rPr>
        <w:t>] a [</w:t>
      </w:r>
      <w:r w:rsidRPr="0069459C">
        <w:rPr>
          <w:rFonts w:ascii="Arial" w:hAnsi="Arial" w:cs="Arial"/>
          <w:sz w:val="24"/>
          <w:szCs w:val="24"/>
          <w:highlight w:val="yellow"/>
        </w:rPr>
        <w:t>S_TN</w:t>
      </w:r>
      <w:r w:rsidRPr="0069459C">
        <w:rPr>
          <w:rStyle w:val="Refdenotaalpie"/>
          <w:rFonts w:ascii="Arial" w:hAnsi="Arial" w:cs="Arial"/>
          <w:sz w:val="24"/>
          <w:szCs w:val="24"/>
        </w:rPr>
        <w:footnoteReference w:id="152"/>
      </w:r>
      <w:r w:rsidRPr="0069459C">
        <w:rPr>
          <w:rFonts w:ascii="Arial" w:hAnsi="Arial" w:cs="Arial"/>
          <w:sz w:val="24"/>
          <w:szCs w:val="24"/>
        </w:rPr>
        <w:t>] a más tardar [</w:t>
      </w:r>
      <w:r w:rsidRPr="0069459C">
        <w:rPr>
          <w:rFonts w:ascii="Arial" w:hAnsi="Arial" w:cs="Arial"/>
          <w:sz w:val="24"/>
          <w:szCs w:val="24"/>
          <w:highlight w:val="yellow"/>
        </w:rPr>
        <w:t>X5</w:t>
      </w:r>
      <w:r w:rsidRPr="0069459C">
        <w:rPr>
          <w:rStyle w:val="Refdenotaalpie"/>
          <w:rFonts w:ascii="Arial" w:hAnsi="Arial" w:cs="Arial"/>
          <w:sz w:val="24"/>
          <w:szCs w:val="24"/>
        </w:rPr>
        <w:footnoteReference w:id="153"/>
      </w:r>
      <w:r w:rsidRPr="0069459C">
        <w:rPr>
          <w:rFonts w:ascii="Arial" w:hAnsi="Arial" w:cs="Arial"/>
          <w:sz w:val="24"/>
          <w:szCs w:val="24"/>
        </w:rPr>
        <w:t>] meses después de haberse suscrito el presente Contrato. En todo caso el tiempo [</w:t>
      </w:r>
      <w:r w:rsidRPr="0069459C">
        <w:rPr>
          <w:rFonts w:ascii="Arial" w:hAnsi="Arial" w:cs="Arial"/>
          <w:sz w:val="24"/>
          <w:szCs w:val="24"/>
          <w:highlight w:val="yellow"/>
        </w:rPr>
        <w:t>X5</w:t>
      </w:r>
      <w:r w:rsidRPr="0069459C">
        <w:rPr>
          <w:rStyle w:val="Refdenotaalpie"/>
          <w:rFonts w:ascii="Arial" w:hAnsi="Arial" w:cs="Arial"/>
          <w:sz w:val="24"/>
          <w:szCs w:val="24"/>
        </w:rPr>
        <w:footnoteReference w:id="154"/>
      </w:r>
      <w:r w:rsidRPr="0069459C">
        <w:rPr>
          <w:rFonts w:ascii="Arial" w:hAnsi="Arial" w:cs="Arial"/>
          <w:sz w:val="24"/>
          <w:szCs w:val="24"/>
        </w:rPr>
        <w:t>] no podrá superar la Fecha de Puesta en Operación del proyecto.</w:t>
      </w:r>
    </w:p>
    <w:p w14:paraId="6CC07F71" w14:textId="77777777" w:rsidR="00A24E39" w:rsidRPr="0069459C" w:rsidRDefault="00A24E39" w:rsidP="00A24E39">
      <w:pPr>
        <w:jc w:val="both"/>
        <w:rPr>
          <w:rFonts w:ascii="Arial" w:hAnsi="Arial" w:cs="Arial"/>
          <w:bCs/>
          <w:sz w:val="24"/>
          <w:szCs w:val="24"/>
        </w:rPr>
      </w:pPr>
      <w:r w:rsidRPr="0069459C">
        <w:rPr>
          <w:rFonts w:ascii="Arial" w:hAnsi="Arial" w:cs="Arial"/>
          <w:b/>
          <w:bCs/>
          <w:sz w:val="24"/>
          <w:szCs w:val="24"/>
        </w:rPr>
        <w:t>Anexo Costos de Conexión</w:t>
      </w:r>
      <w:r w:rsidRPr="0069459C">
        <w:rPr>
          <w:rFonts w:ascii="Arial" w:hAnsi="Arial" w:cs="Arial"/>
          <w:bCs/>
          <w:sz w:val="24"/>
          <w:szCs w:val="24"/>
        </w:rPr>
        <w:t>: Corresponde con un archivo en Excel en el que se hace un inventario de todas las actividades necesarias realizar por parte del propietario de la subestación, indicando el personal requerido, el tiempo estimado en el desarrollo de la actividad y el costo.</w:t>
      </w:r>
    </w:p>
    <w:p w14:paraId="75206C48" w14:textId="5F13CCCF" w:rsidR="001F3709" w:rsidRPr="0069459C" w:rsidRDefault="008B42DF" w:rsidP="006128CA">
      <w:pPr>
        <w:jc w:val="both"/>
        <w:rPr>
          <w:rFonts w:ascii="Arial" w:hAnsi="Arial" w:cs="Arial"/>
          <w:b/>
          <w:bCs/>
          <w:sz w:val="24"/>
          <w:szCs w:val="24"/>
          <w:highlight w:val="yellow"/>
        </w:rPr>
      </w:pPr>
      <w:r w:rsidRPr="0069459C">
        <w:rPr>
          <w:rFonts w:ascii="Arial" w:hAnsi="Arial" w:cs="Arial"/>
          <w:b/>
          <w:bCs/>
          <w:sz w:val="24"/>
          <w:szCs w:val="24"/>
          <w:highlight w:val="yellow"/>
        </w:rPr>
        <w:t>CLÁUSULA CUARTA – CAPACIDAD DE TRANSPORTE ASIGNADA:</w:t>
      </w:r>
      <w:r w:rsidRPr="0069459C">
        <w:rPr>
          <w:rFonts w:ascii="Arial" w:hAnsi="Arial" w:cs="Arial"/>
          <w:sz w:val="24"/>
          <w:szCs w:val="24"/>
        </w:rPr>
        <w:t xml:space="preserve"> </w:t>
      </w:r>
      <w:r w:rsidR="000107AD" w:rsidRPr="0069459C">
        <w:rPr>
          <w:rFonts w:ascii="Arial" w:hAnsi="Arial" w:cs="Arial"/>
          <w:sz w:val="24"/>
          <w:szCs w:val="24"/>
        </w:rPr>
        <w:t xml:space="preserve">Es la capacidad asignada en MW por la UPME al Proyecto en El Punto de Conexión en la Subestación. </w:t>
      </w:r>
      <w:r w:rsidR="00CF111D" w:rsidRPr="0069459C">
        <w:rPr>
          <w:rFonts w:ascii="Arial" w:hAnsi="Arial" w:cs="Arial"/>
          <w:sz w:val="24"/>
          <w:szCs w:val="24"/>
        </w:rPr>
        <w:t xml:space="preserve">De acuerdo con el </w:t>
      </w:r>
      <w:r w:rsidR="006B5CE9" w:rsidRPr="0069459C">
        <w:rPr>
          <w:rFonts w:ascii="Arial" w:hAnsi="Arial" w:cs="Arial"/>
          <w:sz w:val="24"/>
          <w:szCs w:val="24"/>
        </w:rPr>
        <w:t xml:space="preserve">concepto </w:t>
      </w:r>
      <w:r w:rsidR="00CF111D" w:rsidRPr="0069459C">
        <w:rPr>
          <w:rFonts w:ascii="Arial" w:hAnsi="Arial" w:cs="Arial"/>
          <w:sz w:val="24"/>
          <w:szCs w:val="24"/>
        </w:rPr>
        <w:t>de viabilidad</w:t>
      </w:r>
      <w:r w:rsidR="006B5CE9" w:rsidRPr="0069459C">
        <w:rPr>
          <w:rFonts w:ascii="Arial" w:hAnsi="Arial" w:cs="Arial"/>
          <w:sz w:val="24"/>
          <w:szCs w:val="24"/>
        </w:rPr>
        <w:t xml:space="preserve"> técnica</w:t>
      </w:r>
      <w:r w:rsidR="00CF111D" w:rsidRPr="0069459C">
        <w:rPr>
          <w:rFonts w:ascii="Arial" w:hAnsi="Arial" w:cs="Arial"/>
          <w:sz w:val="24"/>
          <w:szCs w:val="24"/>
        </w:rPr>
        <w:t xml:space="preserve"> de conexión emitido por la UPME No. [</w:t>
      </w:r>
      <w:r w:rsidR="00CF111D" w:rsidRPr="0069459C">
        <w:rPr>
          <w:rFonts w:ascii="Arial" w:hAnsi="Arial" w:cs="Arial"/>
          <w:sz w:val="24"/>
          <w:szCs w:val="24"/>
          <w:highlight w:val="yellow"/>
        </w:rPr>
        <w:t>A5-0</w:t>
      </w:r>
      <w:r w:rsidR="00CF111D" w:rsidRPr="0069459C">
        <w:rPr>
          <w:rStyle w:val="Refdenotaalpie"/>
          <w:rFonts w:ascii="Arial" w:hAnsi="Arial" w:cs="Arial"/>
          <w:sz w:val="24"/>
          <w:szCs w:val="24"/>
        </w:rPr>
        <w:footnoteReference w:id="155"/>
      </w:r>
      <w:r w:rsidR="00CF111D" w:rsidRPr="0069459C">
        <w:rPr>
          <w:rFonts w:ascii="Arial" w:hAnsi="Arial" w:cs="Arial"/>
          <w:sz w:val="24"/>
          <w:szCs w:val="24"/>
        </w:rPr>
        <w:t>]</w:t>
      </w:r>
      <w:r w:rsidR="00E51A57" w:rsidRPr="0069459C">
        <w:rPr>
          <w:rFonts w:ascii="Arial" w:hAnsi="Arial" w:cs="Arial"/>
          <w:sz w:val="24"/>
          <w:szCs w:val="24"/>
        </w:rPr>
        <w:t>,</w:t>
      </w:r>
      <w:r w:rsidR="000107AD" w:rsidRPr="0069459C">
        <w:rPr>
          <w:rFonts w:ascii="Arial" w:hAnsi="Arial" w:cs="Arial"/>
        </w:rPr>
        <w:t xml:space="preserve"> </w:t>
      </w:r>
      <w:r w:rsidR="00551F2E" w:rsidRPr="0069459C">
        <w:rPr>
          <w:rFonts w:ascii="Arial" w:hAnsi="Arial" w:cs="Arial"/>
          <w:sz w:val="24"/>
          <w:szCs w:val="24"/>
        </w:rPr>
        <w:t>[</w:t>
      </w:r>
      <w:r w:rsidR="00551F2E" w:rsidRPr="0069459C">
        <w:rPr>
          <w:rFonts w:ascii="Arial" w:hAnsi="Arial" w:cs="Arial"/>
          <w:sz w:val="24"/>
          <w:szCs w:val="24"/>
          <w:highlight w:val="yellow"/>
        </w:rPr>
        <w:t>S_TN</w:t>
      </w:r>
      <w:r w:rsidR="00551F2E" w:rsidRPr="0069459C">
        <w:rPr>
          <w:rStyle w:val="Refdenotaalpie"/>
          <w:rFonts w:ascii="Arial" w:hAnsi="Arial" w:cs="Arial"/>
          <w:sz w:val="24"/>
          <w:szCs w:val="24"/>
        </w:rPr>
        <w:footnoteReference w:id="156"/>
      </w:r>
      <w:r w:rsidR="00551F2E" w:rsidRPr="0069459C">
        <w:rPr>
          <w:rFonts w:ascii="Arial" w:hAnsi="Arial" w:cs="Arial"/>
          <w:sz w:val="24"/>
          <w:szCs w:val="24"/>
        </w:rPr>
        <w:t>]</w:t>
      </w:r>
      <w:r w:rsidR="00603FB4" w:rsidRPr="0069459C">
        <w:rPr>
          <w:rFonts w:ascii="Arial" w:hAnsi="Arial" w:cs="Arial"/>
          <w:sz w:val="24"/>
          <w:szCs w:val="24"/>
        </w:rPr>
        <w:t xml:space="preserve"> asigna a </w:t>
      </w:r>
      <w:r w:rsidR="00F3615B" w:rsidRPr="0069459C">
        <w:rPr>
          <w:rFonts w:ascii="Arial" w:hAnsi="Arial" w:cs="Arial"/>
          <w:sz w:val="24"/>
          <w:szCs w:val="24"/>
        </w:rPr>
        <w:t>[</w:t>
      </w:r>
      <w:r w:rsidR="00AA4B83" w:rsidRPr="0069459C">
        <w:rPr>
          <w:rFonts w:ascii="Arial" w:hAnsi="Arial" w:cs="Arial"/>
          <w:sz w:val="24"/>
          <w:szCs w:val="24"/>
          <w:highlight w:val="yellow"/>
        </w:rPr>
        <w:t>S_PROMOTOR</w:t>
      </w:r>
      <w:r w:rsidR="00F3615B" w:rsidRPr="0069459C">
        <w:rPr>
          <w:rStyle w:val="Refdenotaalpie"/>
          <w:rFonts w:ascii="Arial" w:hAnsi="Arial" w:cs="Arial"/>
          <w:sz w:val="24"/>
          <w:szCs w:val="24"/>
        </w:rPr>
        <w:footnoteReference w:id="157"/>
      </w:r>
      <w:r w:rsidR="00F3615B" w:rsidRPr="0069459C">
        <w:rPr>
          <w:rFonts w:ascii="Arial" w:hAnsi="Arial" w:cs="Arial"/>
          <w:sz w:val="24"/>
          <w:szCs w:val="24"/>
        </w:rPr>
        <w:t>]</w:t>
      </w:r>
      <w:r w:rsidR="00603FB4" w:rsidRPr="0069459C">
        <w:rPr>
          <w:rFonts w:ascii="Arial" w:hAnsi="Arial" w:cs="Arial"/>
          <w:sz w:val="24"/>
          <w:szCs w:val="24"/>
        </w:rPr>
        <w:t xml:space="preserve"> una capacidad de [</w:t>
      </w:r>
      <w:r w:rsidR="00603FB4" w:rsidRPr="0069459C">
        <w:rPr>
          <w:rFonts w:ascii="Arial" w:hAnsi="Arial" w:cs="Arial"/>
          <w:sz w:val="24"/>
          <w:szCs w:val="24"/>
          <w:highlight w:val="yellow"/>
        </w:rPr>
        <w:t>C5</w:t>
      </w:r>
      <w:r w:rsidR="00603FB4" w:rsidRPr="0069459C">
        <w:rPr>
          <w:rStyle w:val="Refdenotaalpie"/>
          <w:rFonts w:ascii="Arial" w:hAnsi="Arial" w:cs="Arial"/>
          <w:sz w:val="24"/>
          <w:szCs w:val="24"/>
        </w:rPr>
        <w:footnoteReference w:id="158"/>
      </w:r>
      <w:r w:rsidR="00603FB4" w:rsidRPr="0069459C">
        <w:rPr>
          <w:rFonts w:ascii="Arial" w:hAnsi="Arial" w:cs="Arial"/>
          <w:sz w:val="24"/>
          <w:szCs w:val="24"/>
        </w:rPr>
        <w:t>] MW para el intercambio de potencia</w:t>
      </w:r>
      <w:r w:rsidR="00990E49" w:rsidRPr="0069459C">
        <w:rPr>
          <w:rFonts w:ascii="Arial" w:hAnsi="Arial" w:cs="Arial"/>
          <w:sz w:val="24"/>
          <w:szCs w:val="24"/>
        </w:rPr>
        <w:t xml:space="preserve"> en el Punto de Conexión</w:t>
      </w:r>
      <w:r w:rsidR="006B5CE9" w:rsidRPr="0069459C">
        <w:rPr>
          <w:rFonts w:ascii="Arial" w:hAnsi="Arial" w:cs="Arial"/>
          <w:sz w:val="24"/>
          <w:szCs w:val="24"/>
        </w:rPr>
        <w:t xml:space="preserve"> con el STN</w:t>
      </w:r>
      <w:r w:rsidR="00603FB4" w:rsidRPr="0069459C">
        <w:rPr>
          <w:rFonts w:ascii="Arial" w:hAnsi="Arial" w:cs="Arial"/>
          <w:sz w:val="24"/>
          <w:szCs w:val="24"/>
        </w:rPr>
        <w:t>.</w:t>
      </w:r>
    </w:p>
    <w:p w14:paraId="3B708409" w14:textId="221F1384" w:rsidR="00E87324" w:rsidRPr="0069459C" w:rsidRDefault="008B42DF" w:rsidP="006128CA">
      <w:pPr>
        <w:jc w:val="both"/>
        <w:rPr>
          <w:rFonts w:ascii="Arial" w:hAnsi="Arial" w:cs="Arial"/>
          <w:sz w:val="24"/>
          <w:szCs w:val="24"/>
        </w:rPr>
      </w:pPr>
      <w:r w:rsidRPr="0069459C">
        <w:rPr>
          <w:rFonts w:ascii="Arial" w:hAnsi="Arial" w:cs="Arial"/>
          <w:b/>
          <w:bCs/>
          <w:sz w:val="24"/>
          <w:szCs w:val="24"/>
        </w:rPr>
        <w:t>CLÁUSULA QUINTA – REPOSICIÓN:</w:t>
      </w:r>
      <w:r w:rsidRPr="0069459C">
        <w:rPr>
          <w:rFonts w:ascii="Arial" w:hAnsi="Arial" w:cs="Arial"/>
          <w:sz w:val="24"/>
          <w:szCs w:val="24"/>
        </w:rPr>
        <w:t xml:space="preserve"> </w:t>
      </w:r>
      <w:r w:rsidR="00E87324" w:rsidRPr="0069459C">
        <w:rPr>
          <w:rFonts w:ascii="Arial" w:hAnsi="Arial" w:cs="Arial"/>
          <w:sz w:val="24"/>
          <w:szCs w:val="24"/>
        </w:rPr>
        <w:t xml:space="preserve">La reposición de los </w:t>
      </w:r>
      <w:r w:rsidR="0080333C" w:rsidRPr="0069459C">
        <w:rPr>
          <w:rFonts w:ascii="Arial" w:hAnsi="Arial" w:cs="Arial"/>
          <w:sz w:val="24"/>
          <w:szCs w:val="24"/>
        </w:rPr>
        <w:t xml:space="preserve">Activos de Conexión </w:t>
      </w:r>
      <w:r w:rsidR="00E87324" w:rsidRPr="0069459C">
        <w:rPr>
          <w:rFonts w:ascii="Arial" w:hAnsi="Arial" w:cs="Arial"/>
          <w:sz w:val="24"/>
          <w:szCs w:val="24"/>
        </w:rPr>
        <w:t>es responsabilidad de sus propietarios o de los Transmisores Nacionales que los representen</w:t>
      </w:r>
      <w:r w:rsidR="000107AD" w:rsidRPr="0069459C">
        <w:rPr>
          <w:rFonts w:ascii="Arial" w:hAnsi="Arial" w:cs="Arial"/>
          <w:sz w:val="24"/>
          <w:szCs w:val="24"/>
        </w:rPr>
        <w:t xml:space="preserve">, conforme con lo señalado en el Anexo </w:t>
      </w:r>
      <w:r w:rsidR="008F2437" w:rsidRPr="0069459C">
        <w:rPr>
          <w:rFonts w:ascii="Arial" w:hAnsi="Arial" w:cs="Arial"/>
          <w:sz w:val="24"/>
          <w:szCs w:val="24"/>
        </w:rPr>
        <w:t>Técnico</w:t>
      </w:r>
      <w:r w:rsidR="006B5CE9" w:rsidRPr="0069459C">
        <w:rPr>
          <w:rFonts w:ascii="Arial" w:hAnsi="Arial" w:cs="Arial"/>
          <w:sz w:val="24"/>
          <w:szCs w:val="24"/>
        </w:rPr>
        <w:t>,</w:t>
      </w:r>
      <w:r w:rsidR="008F2437" w:rsidRPr="0069459C">
        <w:rPr>
          <w:rFonts w:ascii="Arial" w:hAnsi="Arial" w:cs="Arial"/>
          <w:sz w:val="24"/>
          <w:szCs w:val="24"/>
        </w:rPr>
        <w:t xml:space="preserve"> sección </w:t>
      </w:r>
      <w:r w:rsidR="000107AD" w:rsidRPr="0069459C">
        <w:rPr>
          <w:rFonts w:ascii="Arial" w:hAnsi="Arial" w:cs="Arial"/>
          <w:sz w:val="24"/>
          <w:szCs w:val="24"/>
        </w:rPr>
        <w:t>Límites de Propiedad.</w:t>
      </w:r>
    </w:p>
    <w:p w14:paraId="4B9AF79E" w14:textId="77777777" w:rsidR="007E018B" w:rsidRPr="0069459C" w:rsidRDefault="007E018B" w:rsidP="007E018B">
      <w:pPr>
        <w:jc w:val="both"/>
        <w:rPr>
          <w:rFonts w:ascii="Arial" w:hAnsi="Arial" w:cs="Arial"/>
          <w:b/>
          <w:bCs/>
          <w:sz w:val="24"/>
          <w:szCs w:val="24"/>
        </w:rPr>
      </w:pPr>
      <w:r w:rsidRPr="0069459C">
        <w:rPr>
          <w:rFonts w:ascii="Arial" w:hAnsi="Arial" w:cs="Arial"/>
          <w:b/>
          <w:bCs/>
          <w:sz w:val="24"/>
          <w:szCs w:val="24"/>
        </w:rPr>
        <w:t xml:space="preserve">PARÁGRAFO PRIMERO – REPOSICIÓN DE ACTIVOS POR AFECTACIÓN: </w:t>
      </w:r>
      <w:r w:rsidRPr="0069459C">
        <w:rPr>
          <w:rFonts w:ascii="Arial" w:hAnsi="Arial" w:cs="Arial"/>
          <w:bCs/>
          <w:sz w:val="24"/>
          <w:szCs w:val="24"/>
        </w:rPr>
        <w:t xml:space="preserve">cuando hay afectación de una de las partes a los activos de la otra. parte La Parte causante debe hacer la reposición de los activos y asumir las indisponibilidades regulatorias. </w:t>
      </w:r>
    </w:p>
    <w:p w14:paraId="7FE9793D" w14:textId="351979D9" w:rsidR="000107AD" w:rsidRPr="0069459C" w:rsidRDefault="000107AD" w:rsidP="006128CA">
      <w:pPr>
        <w:jc w:val="both"/>
        <w:rPr>
          <w:rFonts w:ascii="Arial" w:hAnsi="Arial" w:cs="Arial"/>
          <w:sz w:val="24"/>
          <w:szCs w:val="24"/>
        </w:rPr>
      </w:pPr>
      <w:r w:rsidRPr="0069459C">
        <w:rPr>
          <w:rFonts w:ascii="Arial" w:hAnsi="Arial" w:cs="Arial"/>
          <w:b/>
          <w:bCs/>
          <w:sz w:val="24"/>
          <w:szCs w:val="24"/>
        </w:rPr>
        <w:t>PARÁGRAFO</w:t>
      </w:r>
      <w:r w:rsidR="00E87324" w:rsidRPr="0069459C">
        <w:rPr>
          <w:rFonts w:ascii="Arial" w:hAnsi="Arial" w:cs="Arial"/>
          <w:b/>
          <w:bCs/>
          <w:sz w:val="24"/>
          <w:szCs w:val="24"/>
        </w:rPr>
        <w:t xml:space="preserve"> </w:t>
      </w:r>
      <w:r w:rsidR="007E018B" w:rsidRPr="0069459C">
        <w:rPr>
          <w:rFonts w:ascii="Arial" w:hAnsi="Arial" w:cs="Arial"/>
          <w:b/>
          <w:bCs/>
          <w:sz w:val="24"/>
          <w:szCs w:val="24"/>
        </w:rPr>
        <w:t xml:space="preserve">SEGUNDO - ACUERDO </w:t>
      </w:r>
      <w:r w:rsidR="007E018B" w:rsidRPr="0069459C">
        <w:rPr>
          <w:rFonts w:ascii="Arial" w:hAnsi="Arial" w:cs="Arial"/>
          <w:b/>
          <w:sz w:val="24"/>
          <w:szCs w:val="24"/>
        </w:rPr>
        <w:t>REPOSICIÓN DE ACTIVOS</w:t>
      </w:r>
      <w:r w:rsidR="007E018B" w:rsidRPr="0069459C" w:rsidDel="007E018B">
        <w:rPr>
          <w:rFonts w:ascii="Arial" w:hAnsi="Arial" w:cs="Arial"/>
          <w:b/>
          <w:bCs/>
          <w:sz w:val="24"/>
          <w:szCs w:val="24"/>
        </w:rPr>
        <w:t xml:space="preserve"> </w:t>
      </w:r>
      <w:r w:rsidR="007E018B" w:rsidRPr="0069459C">
        <w:rPr>
          <w:rFonts w:ascii="Arial" w:hAnsi="Arial" w:cs="Arial"/>
          <w:b/>
          <w:bCs/>
          <w:sz w:val="24"/>
          <w:szCs w:val="24"/>
        </w:rPr>
        <w:t>:</w:t>
      </w:r>
      <w:r w:rsidRPr="0069459C">
        <w:rPr>
          <w:rFonts w:ascii="Arial" w:hAnsi="Arial" w:cs="Arial"/>
          <w:sz w:val="24"/>
          <w:szCs w:val="24"/>
        </w:rPr>
        <w:t xml:space="preserve"> No obstante, </w:t>
      </w:r>
      <w:r w:rsidR="00016082" w:rsidRPr="0069459C">
        <w:rPr>
          <w:rFonts w:ascii="Arial" w:hAnsi="Arial" w:cs="Arial"/>
          <w:sz w:val="24"/>
          <w:szCs w:val="24"/>
        </w:rPr>
        <w:t xml:space="preserve">las </w:t>
      </w:r>
      <w:r w:rsidRPr="0069459C">
        <w:rPr>
          <w:rFonts w:ascii="Arial" w:hAnsi="Arial" w:cs="Arial"/>
          <w:sz w:val="24"/>
          <w:szCs w:val="24"/>
        </w:rPr>
        <w:t xml:space="preserve">Partes podrán llegar a un acuerdo respecto a la reposición de los </w:t>
      </w:r>
      <w:r w:rsidR="00016082" w:rsidRPr="0069459C">
        <w:rPr>
          <w:rFonts w:ascii="Arial" w:hAnsi="Arial" w:cs="Arial"/>
          <w:sz w:val="24"/>
          <w:szCs w:val="24"/>
        </w:rPr>
        <w:t>Activos de Conexión</w:t>
      </w:r>
      <w:r w:rsidRPr="0069459C">
        <w:rPr>
          <w:rFonts w:ascii="Arial" w:hAnsi="Arial" w:cs="Arial"/>
          <w:sz w:val="24"/>
          <w:szCs w:val="24"/>
        </w:rPr>
        <w:t xml:space="preserve">, </w:t>
      </w:r>
      <w:r w:rsidR="00016082" w:rsidRPr="0069459C">
        <w:rPr>
          <w:rFonts w:ascii="Arial" w:hAnsi="Arial" w:cs="Arial"/>
          <w:sz w:val="24"/>
          <w:szCs w:val="24"/>
        </w:rPr>
        <w:t xml:space="preserve">Bienes </w:t>
      </w:r>
      <w:r w:rsidRPr="0069459C">
        <w:rPr>
          <w:rFonts w:ascii="Arial" w:hAnsi="Arial" w:cs="Arial"/>
          <w:sz w:val="24"/>
          <w:szCs w:val="24"/>
        </w:rPr>
        <w:t xml:space="preserve">y </w:t>
      </w:r>
      <w:r w:rsidR="00016082" w:rsidRPr="0069459C">
        <w:rPr>
          <w:rFonts w:ascii="Arial" w:hAnsi="Arial" w:cs="Arial"/>
          <w:sz w:val="24"/>
          <w:szCs w:val="24"/>
        </w:rPr>
        <w:t>Equipos de Conexión</w:t>
      </w:r>
      <w:r w:rsidRPr="0069459C">
        <w:rPr>
          <w:rFonts w:ascii="Arial" w:hAnsi="Arial" w:cs="Arial"/>
          <w:sz w:val="24"/>
          <w:szCs w:val="24"/>
        </w:rPr>
        <w:t>, lo cual debe constar por escrito, para lo cual suscribirán un</w:t>
      </w:r>
      <w:r w:rsidR="00016082" w:rsidRPr="0069459C">
        <w:rPr>
          <w:rFonts w:ascii="Arial" w:hAnsi="Arial" w:cs="Arial"/>
          <w:sz w:val="24"/>
          <w:szCs w:val="24"/>
        </w:rPr>
        <w:t xml:space="preserve">a cláusula adicional </w:t>
      </w:r>
      <w:r w:rsidRPr="0069459C">
        <w:rPr>
          <w:rFonts w:ascii="Arial" w:hAnsi="Arial" w:cs="Arial"/>
          <w:sz w:val="24"/>
          <w:szCs w:val="24"/>
        </w:rPr>
        <w:t>al presente Contrato.</w:t>
      </w:r>
    </w:p>
    <w:p w14:paraId="7B9D4E28" w14:textId="77777777" w:rsidR="00A24E39" w:rsidRPr="0069459C" w:rsidRDefault="00A24E39" w:rsidP="00A24E39">
      <w:pPr>
        <w:jc w:val="both"/>
        <w:rPr>
          <w:rFonts w:ascii="Arial" w:hAnsi="Arial" w:cs="Arial"/>
          <w:sz w:val="24"/>
          <w:szCs w:val="24"/>
        </w:rPr>
      </w:pPr>
      <w:r w:rsidRPr="0069459C">
        <w:rPr>
          <w:rFonts w:ascii="Arial" w:hAnsi="Arial" w:cs="Arial"/>
          <w:sz w:val="24"/>
          <w:szCs w:val="24"/>
        </w:rPr>
        <w:t>PARÁGRAFO TERCERO – REPOSICIÓN DE ACTIVOS POR REQUERIMIENTO DEL SISTEMA: La modernización de los activos de conexión de propiedad de [S_PROMOTOR</w:t>
      </w:r>
      <w:r w:rsidRPr="0069459C">
        <w:footnoteReference w:id="159"/>
      </w:r>
      <w:r w:rsidRPr="0069459C">
        <w:rPr>
          <w:rFonts w:ascii="Arial" w:hAnsi="Arial" w:cs="Arial"/>
          <w:sz w:val="24"/>
          <w:szCs w:val="24"/>
        </w:rPr>
        <w:t>], en el evento que se requiera realizar una modernización en la subestación bien sea por obsolescencia, cambios tecnológicos, cambios de topología, entre otros, y/o que sean ordenados por la autoridad competente ya sea mediante resolución circular u otro acto administrativo [S_PROMOTOR</w:t>
      </w:r>
      <w:r w:rsidRPr="0069459C">
        <w:footnoteReference w:id="160"/>
      </w:r>
      <w:r w:rsidRPr="0069459C">
        <w:rPr>
          <w:rFonts w:ascii="Arial" w:hAnsi="Arial" w:cs="Arial"/>
          <w:sz w:val="24"/>
          <w:szCs w:val="24"/>
        </w:rPr>
        <w:t>] se obliga a realizarla.</w:t>
      </w:r>
    </w:p>
    <w:p w14:paraId="43ED5403" w14:textId="3FECB816" w:rsidR="007E018B" w:rsidRPr="0069459C" w:rsidRDefault="008B42DF" w:rsidP="004D54A5">
      <w:pPr>
        <w:jc w:val="both"/>
        <w:rPr>
          <w:rFonts w:ascii="Arial" w:hAnsi="Arial" w:cs="Arial"/>
          <w:sz w:val="24"/>
          <w:szCs w:val="24"/>
        </w:rPr>
      </w:pPr>
      <w:r w:rsidRPr="0069459C">
        <w:rPr>
          <w:rFonts w:ascii="Arial" w:hAnsi="Arial" w:cs="Arial"/>
          <w:b/>
          <w:bCs/>
          <w:sz w:val="24"/>
          <w:szCs w:val="24"/>
        </w:rPr>
        <w:lastRenderedPageBreak/>
        <w:t xml:space="preserve">CLÁUSULA SEXTA – FECHA DE PUESTA EN </w:t>
      </w:r>
      <w:r w:rsidR="00016082" w:rsidRPr="0069459C">
        <w:rPr>
          <w:rFonts w:ascii="Arial" w:hAnsi="Arial" w:cs="Arial"/>
          <w:b/>
          <w:bCs/>
          <w:sz w:val="24"/>
          <w:szCs w:val="24"/>
        </w:rPr>
        <w:t xml:space="preserve">OPERACIÓN </w:t>
      </w:r>
      <w:r w:rsidRPr="0069459C">
        <w:rPr>
          <w:rFonts w:ascii="Arial" w:hAnsi="Arial" w:cs="Arial"/>
          <w:b/>
          <w:bCs/>
          <w:sz w:val="24"/>
          <w:szCs w:val="24"/>
        </w:rPr>
        <w:t>DEL PROYECTO DE CONEXIÓN</w:t>
      </w:r>
      <w:r w:rsidR="00C764FF" w:rsidRPr="0069459C">
        <w:rPr>
          <w:rFonts w:ascii="Arial" w:hAnsi="Arial" w:cs="Arial"/>
          <w:b/>
          <w:bCs/>
          <w:sz w:val="24"/>
          <w:szCs w:val="24"/>
        </w:rPr>
        <w:t xml:space="preserve">: </w:t>
      </w:r>
      <w:r w:rsidR="00C764FF" w:rsidRPr="0069459C">
        <w:rPr>
          <w:rFonts w:ascii="Arial" w:hAnsi="Arial" w:cs="Arial"/>
          <w:sz w:val="24"/>
          <w:szCs w:val="24"/>
        </w:rPr>
        <w:t xml:space="preserve">Es la fecha </w:t>
      </w:r>
      <w:r w:rsidR="008716F4" w:rsidRPr="0069459C">
        <w:rPr>
          <w:rFonts w:ascii="Arial" w:hAnsi="Arial" w:cs="Arial"/>
          <w:sz w:val="24"/>
          <w:szCs w:val="24"/>
        </w:rPr>
        <w:t xml:space="preserve">que estableció la UPME </w:t>
      </w:r>
      <w:r w:rsidR="00C764FF" w:rsidRPr="0069459C">
        <w:rPr>
          <w:rFonts w:ascii="Arial" w:hAnsi="Arial" w:cs="Arial"/>
          <w:sz w:val="24"/>
          <w:szCs w:val="24"/>
        </w:rPr>
        <w:t xml:space="preserve">en la </w:t>
      </w:r>
      <w:r w:rsidR="00016082" w:rsidRPr="0069459C">
        <w:rPr>
          <w:rFonts w:ascii="Arial" w:hAnsi="Arial" w:cs="Arial"/>
          <w:sz w:val="24"/>
          <w:szCs w:val="24"/>
        </w:rPr>
        <w:t xml:space="preserve">aprobación </w:t>
      </w:r>
      <w:r w:rsidR="00C764FF" w:rsidRPr="0069459C">
        <w:rPr>
          <w:rFonts w:ascii="Arial" w:hAnsi="Arial" w:cs="Arial"/>
          <w:sz w:val="24"/>
          <w:szCs w:val="24"/>
        </w:rPr>
        <w:t xml:space="preserve">de la </w:t>
      </w:r>
      <w:r w:rsidR="008716F4" w:rsidRPr="0069459C">
        <w:rPr>
          <w:rFonts w:ascii="Arial" w:hAnsi="Arial" w:cs="Arial"/>
          <w:sz w:val="24"/>
          <w:szCs w:val="24"/>
        </w:rPr>
        <w:t>conexión</w:t>
      </w:r>
      <w:r w:rsidR="005B192F" w:rsidRPr="0069459C">
        <w:rPr>
          <w:rFonts w:ascii="Arial" w:hAnsi="Arial" w:cs="Arial"/>
          <w:sz w:val="24"/>
          <w:szCs w:val="24"/>
        </w:rPr>
        <w:t>. P</w:t>
      </w:r>
      <w:r w:rsidR="00C764FF" w:rsidRPr="0069459C">
        <w:rPr>
          <w:rFonts w:ascii="Arial" w:hAnsi="Arial" w:cs="Arial"/>
          <w:sz w:val="24"/>
          <w:szCs w:val="24"/>
        </w:rPr>
        <w:t>ara este</w:t>
      </w:r>
      <w:r w:rsidR="008716F4" w:rsidRPr="0069459C">
        <w:rPr>
          <w:rFonts w:ascii="Arial" w:hAnsi="Arial" w:cs="Arial"/>
          <w:sz w:val="24"/>
          <w:szCs w:val="24"/>
        </w:rPr>
        <w:t xml:space="preserve"> </w:t>
      </w:r>
      <w:r w:rsidR="00016082" w:rsidRPr="0069459C">
        <w:rPr>
          <w:rFonts w:ascii="Arial" w:hAnsi="Arial" w:cs="Arial"/>
          <w:sz w:val="24"/>
          <w:szCs w:val="24"/>
        </w:rPr>
        <w:t xml:space="preserve">proyecto </w:t>
      </w:r>
      <w:r w:rsidR="008716F4" w:rsidRPr="0069459C">
        <w:rPr>
          <w:rFonts w:ascii="Arial" w:hAnsi="Arial" w:cs="Arial"/>
          <w:sz w:val="24"/>
          <w:szCs w:val="24"/>
        </w:rPr>
        <w:t xml:space="preserve">la </w:t>
      </w:r>
      <w:r w:rsidR="00016082" w:rsidRPr="0069459C">
        <w:rPr>
          <w:rFonts w:ascii="Arial" w:hAnsi="Arial" w:cs="Arial"/>
          <w:sz w:val="24"/>
          <w:szCs w:val="24"/>
        </w:rPr>
        <w:t xml:space="preserve">Fecha de </w:t>
      </w:r>
      <w:r w:rsidR="00B31A6D" w:rsidRPr="0069459C">
        <w:rPr>
          <w:rFonts w:ascii="Arial" w:hAnsi="Arial" w:cs="Arial"/>
          <w:sz w:val="24"/>
          <w:szCs w:val="24"/>
        </w:rPr>
        <w:t xml:space="preserve">Puesta </w:t>
      </w:r>
      <w:r w:rsidR="008716F4" w:rsidRPr="0069459C">
        <w:rPr>
          <w:rFonts w:ascii="Arial" w:hAnsi="Arial" w:cs="Arial"/>
          <w:sz w:val="24"/>
          <w:szCs w:val="24"/>
        </w:rPr>
        <w:t xml:space="preserve">en Operación </w:t>
      </w:r>
      <w:r w:rsidR="00016082" w:rsidRPr="0069459C">
        <w:rPr>
          <w:rFonts w:ascii="Arial" w:hAnsi="Arial" w:cs="Arial"/>
          <w:sz w:val="24"/>
          <w:szCs w:val="24"/>
        </w:rPr>
        <w:t>del Proyecto de Conexión es el</w:t>
      </w:r>
      <w:r w:rsidR="008716F4" w:rsidRPr="0069459C">
        <w:rPr>
          <w:rFonts w:ascii="Arial" w:hAnsi="Arial" w:cs="Arial"/>
          <w:sz w:val="24"/>
          <w:szCs w:val="24"/>
        </w:rPr>
        <w:t xml:space="preserve"> [</w:t>
      </w:r>
      <w:r w:rsidR="008716F4" w:rsidRPr="0069459C">
        <w:rPr>
          <w:rFonts w:ascii="Arial" w:hAnsi="Arial" w:cs="Arial"/>
          <w:sz w:val="24"/>
          <w:szCs w:val="24"/>
          <w:highlight w:val="yellow"/>
        </w:rPr>
        <w:t>D5</w:t>
      </w:r>
      <w:r w:rsidR="008716F4" w:rsidRPr="0069459C">
        <w:rPr>
          <w:rStyle w:val="Refdenotaalpie"/>
          <w:rFonts w:ascii="Arial" w:hAnsi="Arial" w:cs="Arial"/>
          <w:sz w:val="24"/>
          <w:szCs w:val="24"/>
        </w:rPr>
        <w:footnoteReference w:id="161"/>
      </w:r>
      <w:r w:rsidR="008716F4" w:rsidRPr="0069459C">
        <w:rPr>
          <w:rFonts w:ascii="Arial" w:hAnsi="Arial" w:cs="Arial"/>
          <w:sz w:val="24"/>
          <w:szCs w:val="24"/>
        </w:rPr>
        <w:t>]</w:t>
      </w:r>
      <w:r w:rsidR="00CF111D" w:rsidRPr="0069459C">
        <w:rPr>
          <w:rFonts w:ascii="Arial" w:hAnsi="Arial" w:cs="Arial"/>
          <w:sz w:val="24"/>
          <w:szCs w:val="24"/>
        </w:rPr>
        <w:t xml:space="preserve">, no obstante, si </w:t>
      </w:r>
      <w:r w:rsidR="00016082" w:rsidRPr="0069459C">
        <w:rPr>
          <w:rFonts w:ascii="Arial" w:hAnsi="Arial" w:cs="Arial"/>
          <w:sz w:val="24"/>
          <w:szCs w:val="24"/>
        </w:rPr>
        <w:t xml:space="preserve">Fecha de </w:t>
      </w:r>
      <w:r w:rsidR="00B31A6D" w:rsidRPr="0069459C">
        <w:rPr>
          <w:rFonts w:ascii="Arial" w:hAnsi="Arial" w:cs="Arial"/>
          <w:sz w:val="24"/>
          <w:szCs w:val="24"/>
        </w:rPr>
        <w:t>Puesta</w:t>
      </w:r>
      <w:r w:rsidR="00016082" w:rsidRPr="0069459C">
        <w:rPr>
          <w:rFonts w:ascii="Arial" w:hAnsi="Arial" w:cs="Arial"/>
          <w:sz w:val="24"/>
          <w:szCs w:val="24"/>
        </w:rPr>
        <w:t xml:space="preserve"> en Operación </w:t>
      </w:r>
      <w:r w:rsidR="00CF111D" w:rsidRPr="0069459C">
        <w:rPr>
          <w:rFonts w:ascii="Arial" w:hAnsi="Arial" w:cs="Arial"/>
          <w:sz w:val="24"/>
          <w:szCs w:val="24"/>
        </w:rPr>
        <w:t xml:space="preserve">fuera previa a esta fecha, </w:t>
      </w:r>
      <w:r w:rsidR="00551F2E" w:rsidRPr="0069459C">
        <w:rPr>
          <w:rFonts w:ascii="Arial" w:hAnsi="Arial" w:cs="Arial"/>
          <w:sz w:val="24"/>
          <w:szCs w:val="24"/>
        </w:rPr>
        <w:t>[</w:t>
      </w:r>
      <w:r w:rsidR="00551F2E" w:rsidRPr="0069459C">
        <w:rPr>
          <w:rFonts w:ascii="Arial" w:hAnsi="Arial" w:cs="Arial"/>
          <w:sz w:val="24"/>
          <w:szCs w:val="24"/>
          <w:highlight w:val="yellow"/>
        </w:rPr>
        <w:t>S_PROMOTOR</w:t>
      </w:r>
      <w:r w:rsidR="00551F2E" w:rsidRPr="0069459C">
        <w:rPr>
          <w:rStyle w:val="Refdenotaalpie"/>
          <w:rFonts w:ascii="Arial" w:hAnsi="Arial" w:cs="Arial"/>
          <w:sz w:val="24"/>
          <w:szCs w:val="24"/>
        </w:rPr>
        <w:footnoteReference w:id="162"/>
      </w:r>
      <w:r w:rsidR="00551F2E" w:rsidRPr="0069459C">
        <w:rPr>
          <w:rFonts w:ascii="Arial" w:hAnsi="Arial" w:cs="Arial"/>
          <w:sz w:val="24"/>
          <w:szCs w:val="24"/>
        </w:rPr>
        <w:t>]</w:t>
      </w:r>
      <w:r w:rsidR="00CF111D" w:rsidRPr="0069459C">
        <w:rPr>
          <w:rFonts w:ascii="Arial" w:hAnsi="Arial" w:cs="Arial"/>
          <w:sz w:val="24"/>
          <w:szCs w:val="24"/>
        </w:rPr>
        <w:t xml:space="preserve"> informará lo pertinente a </w:t>
      </w:r>
      <w:r w:rsidR="00551F2E" w:rsidRPr="0069459C">
        <w:rPr>
          <w:rFonts w:ascii="Arial" w:hAnsi="Arial" w:cs="Arial"/>
          <w:sz w:val="24"/>
          <w:szCs w:val="24"/>
        </w:rPr>
        <w:t>[</w:t>
      </w:r>
      <w:r w:rsidR="00551F2E" w:rsidRPr="0069459C">
        <w:rPr>
          <w:rFonts w:ascii="Arial" w:hAnsi="Arial" w:cs="Arial"/>
          <w:sz w:val="24"/>
          <w:szCs w:val="24"/>
          <w:highlight w:val="yellow"/>
        </w:rPr>
        <w:t>S_TN</w:t>
      </w:r>
      <w:r w:rsidR="00551F2E" w:rsidRPr="0069459C">
        <w:rPr>
          <w:rStyle w:val="Refdenotaalpie"/>
          <w:rFonts w:ascii="Arial" w:hAnsi="Arial" w:cs="Arial"/>
          <w:sz w:val="24"/>
          <w:szCs w:val="24"/>
        </w:rPr>
        <w:footnoteReference w:id="163"/>
      </w:r>
      <w:r w:rsidR="00551F2E" w:rsidRPr="0069459C">
        <w:rPr>
          <w:rFonts w:ascii="Arial" w:hAnsi="Arial" w:cs="Arial"/>
          <w:sz w:val="24"/>
          <w:szCs w:val="24"/>
        </w:rPr>
        <w:t>]</w:t>
      </w:r>
      <w:r w:rsidR="00CF111D" w:rsidRPr="0069459C">
        <w:rPr>
          <w:rFonts w:ascii="Arial" w:hAnsi="Arial" w:cs="Arial"/>
          <w:sz w:val="24"/>
          <w:szCs w:val="24"/>
        </w:rPr>
        <w:t xml:space="preserve"> mediante comunicación escrita que se entregará con al menos </w:t>
      </w:r>
      <w:r w:rsidR="00016082" w:rsidRPr="0069459C">
        <w:rPr>
          <w:rFonts w:ascii="Arial" w:hAnsi="Arial" w:cs="Arial"/>
          <w:sz w:val="24"/>
          <w:szCs w:val="24"/>
        </w:rPr>
        <w:t>quince (</w:t>
      </w:r>
      <w:r w:rsidR="00CF111D" w:rsidRPr="0069459C">
        <w:rPr>
          <w:rFonts w:ascii="Arial" w:hAnsi="Arial" w:cs="Arial"/>
          <w:sz w:val="24"/>
          <w:szCs w:val="24"/>
        </w:rPr>
        <w:t>15</w:t>
      </w:r>
      <w:r w:rsidR="00016082" w:rsidRPr="0069459C">
        <w:rPr>
          <w:rFonts w:ascii="Arial" w:hAnsi="Arial" w:cs="Arial"/>
          <w:sz w:val="24"/>
          <w:szCs w:val="24"/>
        </w:rPr>
        <w:t>)</w:t>
      </w:r>
      <w:r w:rsidR="00CF111D" w:rsidRPr="0069459C">
        <w:rPr>
          <w:rFonts w:ascii="Arial" w:hAnsi="Arial" w:cs="Arial"/>
          <w:sz w:val="24"/>
          <w:szCs w:val="24"/>
        </w:rPr>
        <w:t xml:space="preserve"> días hábiles de anticipación para efectos de las pruebas de la </w:t>
      </w:r>
      <w:r w:rsidR="00016082" w:rsidRPr="0069459C">
        <w:rPr>
          <w:rFonts w:ascii="Arial" w:hAnsi="Arial" w:cs="Arial"/>
          <w:sz w:val="24"/>
          <w:szCs w:val="24"/>
        </w:rPr>
        <w:t>puesta en</w:t>
      </w:r>
      <w:r w:rsidR="00EB059C" w:rsidRPr="0069459C">
        <w:rPr>
          <w:rFonts w:ascii="Arial" w:hAnsi="Arial" w:cs="Arial"/>
          <w:sz w:val="24"/>
          <w:szCs w:val="24"/>
        </w:rPr>
        <w:t xml:space="preserve"> Operación. </w:t>
      </w:r>
    </w:p>
    <w:p w14:paraId="602CC518" w14:textId="12C1F439" w:rsidR="007E018B" w:rsidRPr="0069459C" w:rsidRDefault="007E018B" w:rsidP="007E018B">
      <w:pPr>
        <w:jc w:val="both"/>
        <w:rPr>
          <w:rFonts w:ascii="Arial" w:hAnsi="Arial" w:cs="Arial"/>
          <w:b/>
          <w:bCs/>
          <w:sz w:val="24"/>
          <w:szCs w:val="24"/>
        </w:rPr>
      </w:pPr>
      <w:r w:rsidRPr="0069459C">
        <w:rPr>
          <w:rFonts w:ascii="Arial" w:hAnsi="Arial" w:cs="Arial"/>
          <w:b/>
          <w:bCs/>
          <w:sz w:val="24"/>
          <w:szCs w:val="24"/>
        </w:rPr>
        <w:t xml:space="preserve">PARÁGRAFO PRIMERO – MODIFICACIÓN DE FECHA DE PRUEBAS: </w:t>
      </w:r>
      <w:r w:rsidRPr="0069459C">
        <w:rPr>
          <w:rFonts w:ascii="Arial" w:hAnsi="Arial" w:cs="Arial"/>
          <w:bCs/>
          <w:sz w:val="24"/>
          <w:szCs w:val="24"/>
        </w:rPr>
        <w:t xml:space="preserve">En todo caso, si esta fecha se modifica o no se pueden llevar a cabo las pruebas para el día programado por causas imputables al </w:t>
      </w:r>
      <w:r w:rsidRPr="0069459C">
        <w:rPr>
          <w:rFonts w:ascii="Arial" w:hAnsi="Arial" w:cs="Arial"/>
          <w:sz w:val="24"/>
          <w:szCs w:val="24"/>
        </w:rPr>
        <w:t>[</w:t>
      </w:r>
      <w:r w:rsidRPr="0069459C">
        <w:rPr>
          <w:rFonts w:ascii="Arial" w:hAnsi="Arial" w:cs="Arial"/>
          <w:sz w:val="24"/>
          <w:szCs w:val="24"/>
          <w:highlight w:val="yellow"/>
        </w:rPr>
        <w:t>S_PROMOTOR</w:t>
      </w:r>
      <w:r w:rsidRPr="0069459C">
        <w:rPr>
          <w:rStyle w:val="Refdenotaalpie"/>
          <w:rFonts w:ascii="Arial" w:hAnsi="Arial" w:cs="Arial"/>
          <w:sz w:val="24"/>
          <w:szCs w:val="24"/>
        </w:rPr>
        <w:footnoteReference w:id="164"/>
      </w:r>
      <w:r w:rsidRPr="0069459C">
        <w:rPr>
          <w:rFonts w:ascii="Arial" w:hAnsi="Arial" w:cs="Arial"/>
          <w:sz w:val="24"/>
          <w:szCs w:val="24"/>
        </w:rPr>
        <w:t>]</w:t>
      </w:r>
      <w:r w:rsidRPr="0069459C">
        <w:rPr>
          <w:rFonts w:ascii="Arial" w:hAnsi="Arial" w:cs="Arial"/>
          <w:bCs/>
          <w:sz w:val="24"/>
          <w:szCs w:val="24"/>
        </w:rPr>
        <w:t xml:space="preserve">, este deberá asumir los costos en que haya incurrido </w:t>
      </w:r>
      <w:r w:rsidRPr="0069459C">
        <w:rPr>
          <w:rFonts w:ascii="Arial" w:hAnsi="Arial" w:cs="Arial"/>
          <w:sz w:val="24"/>
          <w:szCs w:val="24"/>
        </w:rPr>
        <w:t>[</w:t>
      </w:r>
      <w:r w:rsidRPr="0069459C">
        <w:rPr>
          <w:rFonts w:ascii="Arial" w:hAnsi="Arial" w:cs="Arial"/>
          <w:sz w:val="24"/>
          <w:szCs w:val="24"/>
          <w:highlight w:val="yellow"/>
        </w:rPr>
        <w:t>S_TN</w:t>
      </w:r>
      <w:r w:rsidRPr="0069459C">
        <w:rPr>
          <w:rStyle w:val="Refdenotaalpie"/>
          <w:rFonts w:ascii="Arial" w:hAnsi="Arial" w:cs="Arial"/>
          <w:sz w:val="24"/>
          <w:szCs w:val="24"/>
        </w:rPr>
        <w:footnoteReference w:id="165"/>
      </w:r>
      <w:r w:rsidRPr="0069459C">
        <w:rPr>
          <w:rFonts w:ascii="Arial" w:hAnsi="Arial" w:cs="Arial"/>
          <w:sz w:val="24"/>
          <w:szCs w:val="24"/>
        </w:rPr>
        <w:t xml:space="preserve">]  </w:t>
      </w:r>
      <w:r w:rsidRPr="0069459C">
        <w:rPr>
          <w:rFonts w:ascii="Arial" w:hAnsi="Arial" w:cs="Arial"/>
          <w:bCs/>
          <w:sz w:val="24"/>
          <w:szCs w:val="24"/>
        </w:rPr>
        <w:t xml:space="preserve"> para programar dicho acompañamiento, y también el costo de cada visita adicional que deba realizar </w:t>
      </w:r>
      <w:r w:rsidRPr="0069459C">
        <w:rPr>
          <w:rFonts w:ascii="Arial" w:hAnsi="Arial" w:cs="Arial"/>
          <w:sz w:val="24"/>
          <w:szCs w:val="24"/>
        </w:rPr>
        <w:t>[</w:t>
      </w:r>
      <w:r w:rsidRPr="0069459C">
        <w:rPr>
          <w:rFonts w:ascii="Arial" w:hAnsi="Arial" w:cs="Arial"/>
          <w:sz w:val="24"/>
          <w:szCs w:val="24"/>
          <w:highlight w:val="yellow"/>
        </w:rPr>
        <w:t>S_TN</w:t>
      </w:r>
      <w:r w:rsidRPr="0069459C">
        <w:rPr>
          <w:rStyle w:val="Refdenotaalpie"/>
          <w:rFonts w:ascii="Arial" w:hAnsi="Arial" w:cs="Arial"/>
          <w:sz w:val="24"/>
          <w:szCs w:val="24"/>
        </w:rPr>
        <w:footnoteReference w:id="166"/>
      </w:r>
      <w:r w:rsidRPr="0069459C">
        <w:rPr>
          <w:rFonts w:ascii="Arial" w:hAnsi="Arial" w:cs="Arial"/>
          <w:sz w:val="24"/>
          <w:szCs w:val="24"/>
        </w:rPr>
        <w:t xml:space="preserve">]  </w:t>
      </w:r>
      <w:r w:rsidRPr="0069459C">
        <w:rPr>
          <w:rFonts w:ascii="Arial" w:hAnsi="Arial" w:cs="Arial"/>
          <w:bCs/>
          <w:sz w:val="24"/>
          <w:szCs w:val="24"/>
        </w:rPr>
        <w:t xml:space="preserve"> para el acompañamiento y supervisión de dichas pruebas. La reprogramación de la fecha de las pruebas conjuntas estará sujeta a la disponibilidad de </w:t>
      </w:r>
      <w:r w:rsidRPr="0069459C">
        <w:rPr>
          <w:rFonts w:ascii="Arial" w:hAnsi="Arial" w:cs="Arial"/>
          <w:sz w:val="24"/>
          <w:szCs w:val="24"/>
        </w:rPr>
        <w:t>[</w:t>
      </w:r>
      <w:r w:rsidRPr="0069459C">
        <w:rPr>
          <w:rFonts w:ascii="Arial" w:hAnsi="Arial" w:cs="Arial"/>
          <w:sz w:val="24"/>
          <w:szCs w:val="24"/>
          <w:highlight w:val="yellow"/>
        </w:rPr>
        <w:t>S_TN</w:t>
      </w:r>
      <w:r w:rsidRPr="0069459C">
        <w:rPr>
          <w:rStyle w:val="Refdenotaalpie"/>
          <w:rFonts w:ascii="Arial" w:hAnsi="Arial" w:cs="Arial"/>
          <w:sz w:val="24"/>
          <w:szCs w:val="24"/>
        </w:rPr>
        <w:footnoteReference w:id="167"/>
      </w:r>
      <w:r w:rsidRPr="0069459C">
        <w:rPr>
          <w:rFonts w:ascii="Arial" w:hAnsi="Arial" w:cs="Arial"/>
          <w:sz w:val="24"/>
          <w:szCs w:val="24"/>
        </w:rPr>
        <w:t xml:space="preserve">] </w:t>
      </w:r>
      <w:r w:rsidRPr="0069459C">
        <w:rPr>
          <w:rFonts w:ascii="Arial" w:hAnsi="Arial" w:cs="Arial"/>
          <w:bCs/>
          <w:sz w:val="24"/>
          <w:szCs w:val="24"/>
        </w:rPr>
        <w:t>para el acompañamiento y supervisión.</w:t>
      </w:r>
    </w:p>
    <w:p w14:paraId="4ECF068A" w14:textId="6ED875B3" w:rsidR="004D54A5" w:rsidRPr="0069459C" w:rsidRDefault="004D54A5" w:rsidP="004D54A5">
      <w:pPr>
        <w:jc w:val="both"/>
        <w:rPr>
          <w:rFonts w:ascii="Arial" w:hAnsi="Arial" w:cs="Arial"/>
          <w:sz w:val="24"/>
          <w:szCs w:val="24"/>
        </w:rPr>
      </w:pPr>
      <w:r w:rsidRPr="0069459C">
        <w:rPr>
          <w:rFonts w:ascii="Arial" w:hAnsi="Arial" w:cs="Arial"/>
          <w:b/>
          <w:bCs/>
          <w:sz w:val="24"/>
          <w:szCs w:val="24"/>
        </w:rPr>
        <w:t>PARÁGRAFO</w:t>
      </w:r>
      <w:r w:rsidR="007E018B" w:rsidRPr="0069459C">
        <w:rPr>
          <w:rFonts w:ascii="Arial" w:hAnsi="Arial" w:cs="Arial"/>
          <w:b/>
          <w:bCs/>
          <w:sz w:val="24"/>
          <w:szCs w:val="24"/>
        </w:rPr>
        <w:t xml:space="preserve"> SEGUNDO -</w:t>
      </w:r>
      <w:r w:rsidR="00684921" w:rsidRPr="0069459C">
        <w:rPr>
          <w:rFonts w:ascii="Arial" w:hAnsi="Arial" w:cs="Arial"/>
          <w:b/>
          <w:bCs/>
          <w:sz w:val="24"/>
          <w:szCs w:val="24"/>
        </w:rPr>
        <w:t xml:space="preserve"> SOLICITUD DE MODIFICACIONES</w:t>
      </w:r>
      <w:r w:rsidRPr="0069459C">
        <w:rPr>
          <w:rFonts w:ascii="Arial" w:hAnsi="Arial" w:cs="Arial"/>
          <w:b/>
          <w:bCs/>
          <w:sz w:val="24"/>
          <w:szCs w:val="24"/>
        </w:rPr>
        <w:t xml:space="preserve">: </w:t>
      </w:r>
      <w:r w:rsidRPr="0069459C">
        <w:rPr>
          <w:rFonts w:ascii="Arial" w:hAnsi="Arial" w:cs="Arial"/>
          <w:sz w:val="24"/>
          <w:szCs w:val="24"/>
        </w:rPr>
        <w:t xml:space="preserve">De acuerdo con la Resolución </w:t>
      </w:r>
      <w:r w:rsidR="00E507CC" w:rsidRPr="0069459C">
        <w:rPr>
          <w:rFonts w:ascii="Arial" w:hAnsi="Arial" w:cs="Arial"/>
          <w:sz w:val="24"/>
          <w:szCs w:val="24"/>
        </w:rPr>
        <w:t>CREG</w:t>
      </w:r>
      <w:r w:rsidRPr="0069459C">
        <w:rPr>
          <w:rFonts w:ascii="Arial" w:hAnsi="Arial" w:cs="Arial"/>
          <w:sz w:val="24"/>
          <w:szCs w:val="24"/>
        </w:rPr>
        <w:t xml:space="preserve"> 075 de 2021, los interesados que desarrollen </w:t>
      </w:r>
      <w:r w:rsidR="00016082" w:rsidRPr="0069459C">
        <w:rPr>
          <w:rFonts w:ascii="Arial" w:hAnsi="Arial" w:cs="Arial"/>
          <w:sz w:val="24"/>
          <w:szCs w:val="24"/>
        </w:rPr>
        <w:t xml:space="preserve">Proyectos Clase </w:t>
      </w:r>
      <w:r w:rsidRPr="0069459C">
        <w:rPr>
          <w:rFonts w:ascii="Arial" w:hAnsi="Arial" w:cs="Arial"/>
          <w:sz w:val="24"/>
          <w:szCs w:val="24"/>
        </w:rPr>
        <w:t xml:space="preserve">1 podrán solicitar la modificación de la </w:t>
      </w:r>
      <w:r w:rsidR="00B31A6D" w:rsidRPr="0069459C">
        <w:rPr>
          <w:rFonts w:ascii="Arial" w:hAnsi="Arial" w:cs="Arial"/>
          <w:sz w:val="24"/>
          <w:szCs w:val="24"/>
        </w:rPr>
        <w:t xml:space="preserve">Fecha </w:t>
      </w:r>
      <w:r w:rsidRPr="0069459C">
        <w:rPr>
          <w:rFonts w:ascii="Arial" w:hAnsi="Arial" w:cs="Arial"/>
          <w:sz w:val="24"/>
          <w:szCs w:val="24"/>
        </w:rPr>
        <w:t xml:space="preserve">de </w:t>
      </w:r>
      <w:r w:rsidR="00B31A6D" w:rsidRPr="0069459C">
        <w:rPr>
          <w:rFonts w:ascii="Arial" w:hAnsi="Arial" w:cs="Arial"/>
          <w:sz w:val="24"/>
          <w:szCs w:val="24"/>
        </w:rPr>
        <w:t xml:space="preserve">Puesta </w:t>
      </w:r>
      <w:r w:rsidRPr="0069459C">
        <w:rPr>
          <w:rFonts w:ascii="Arial" w:hAnsi="Arial" w:cs="Arial"/>
          <w:sz w:val="24"/>
          <w:szCs w:val="24"/>
        </w:rPr>
        <w:t xml:space="preserve">de </w:t>
      </w:r>
      <w:r w:rsidR="00B31A6D" w:rsidRPr="0069459C">
        <w:rPr>
          <w:rFonts w:ascii="Arial" w:hAnsi="Arial" w:cs="Arial"/>
          <w:sz w:val="24"/>
          <w:szCs w:val="24"/>
        </w:rPr>
        <w:t xml:space="preserve">Operación </w:t>
      </w:r>
      <w:r w:rsidRPr="0069459C">
        <w:rPr>
          <w:rFonts w:ascii="Arial" w:hAnsi="Arial" w:cs="Arial"/>
          <w:sz w:val="24"/>
          <w:szCs w:val="24"/>
        </w:rPr>
        <w:t>s</w:t>
      </w:r>
      <w:r w:rsidR="00B31A6D" w:rsidRPr="0069459C">
        <w:rPr>
          <w:rFonts w:ascii="Arial" w:hAnsi="Arial" w:cs="Arial"/>
          <w:sz w:val="24"/>
          <w:szCs w:val="24"/>
        </w:rPr>
        <w:t>ó</w:t>
      </w:r>
      <w:r w:rsidRPr="0069459C">
        <w:rPr>
          <w:rFonts w:ascii="Arial" w:hAnsi="Arial" w:cs="Arial"/>
          <w:sz w:val="24"/>
          <w:szCs w:val="24"/>
        </w:rPr>
        <w:t>lo en los siguientes casos:</w:t>
      </w:r>
    </w:p>
    <w:p w14:paraId="271E73D7" w14:textId="77777777" w:rsidR="00EB69D0" w:rsidRPr="0069459C" w:rsidRDefault="004D54A5" w:rsidP="00F870E3">
      <w:pPr>
        <w:pStyle w:val="Prrafodelista"/>
        <w:numPr>
          <w:ilvl w:val="0"/>
          <w:numId w:val="24"/>
        </w:numPr>
        <w:ind w:left="284"/>
        <w:rPr>
          <w:rFonts w:ascii="Arial" w:hAnsi="Arial" w:cs="Arial"/>
          <w:szCs w:val="24"/>
        </w:rPr>
      </w:pPr>
      <w:r w:rsidRPr="0069459C">
        <w:rPr>
          <w:rFonts w:ascii="Arial" w:hAnsi="Arial" w:cs="Arial"/>
          <w:szCs w:val="24"/>
        </w:rPr>
        <w:t>Por razones de fuerza mayor.</w:t>
      </w:r>
    </w:p>
    <w:p w14:paraId="1A661A1B" w14:textId="77777777" w:rsidR="00EB69D0" w:rsidRPr="0069459C" w:rsidRDefault="004D54A5" w:rsidP="00F870E3">
      <w:pPr>
        <w:pStyle w:val="Prrafodelista"/>
        <w:numPr>
          <w:ilvl w:val="0"/>
          <w:numId w:val="24"/>
        </w:numPr>
        <w:ind w:left="284"/>
        <w:rPr>
          <w:rFonts w:ascii="Arial" w:hAnsi="Arial" w:cs="Arial"/>
          <w:szCs w:val="24"/>
        </w:rPr>
      </w:pPr>
      <w:r w:rsidRPr="0069459C">
        <w:rPr>
          <w:rFonts w:ascii="Arial" w:hAnsi="Arial" w:cs="Arial"/>
          <w:szCs w:val="24"/>
        </w:rPr>
        <w:t>Cuando por razones de orden público, acreditadas por una autoridad competente, el desarrollo del proyecto presenta atrasos en su programa.</w:t>
      </w:r>
    </w:p>
    <w:p w14:paraId="5EC5124C" w14:textId="77777777" w:rsidR="00EB69D0" w:rsidRPr="0069459C" w:rsidRDefault="004D54A5" w:rsidP="00F870E3">
      <w:pPr>
        <w:pStyle w:val="Prrafodelista"/>
        <w:numPr>
          <w:ilvl w:val="0"/>
          <w:numId w:val="24"/>
        </w:numPr>
        <w:ind w:left="284"/>
        <w:rPr>
          <w:rFonts w:ascii="Arial" w:hAnsi="Arial" w:cs="Arial"/>
          <w:szCs w:val="24"/>
        </w:rPr>
      </w:pPr>
      <w:r w:rsidRPr="0069459C">
        <w:rPr>
          <w:rFonts w:ascii="Arial" w:hAnsi="Arial" w:cs="Arial"/>
          <w:szCs w:val="24"/>
        </w:rPr>
        <w:t>Atrasos en la obtención de permisos, licencias o trámites, por causas ajenas a la debida diligencia del interesado.</w:t>
      </w:r>
    </w:p>
    <w:p w14:paraId="050CCE43" w14:textId="265DED11" w:rsidR="004D54A5" w:rsidRPr="0069459C" w:rsidRDefault="004D54A5" w:rsidP="00F870E3">
      <w:pPr>
        <w:pStyle w:val="Prrafodelista"/>
        <w:numPr>
          <w:ilvl w:val="0"/>
          <w:numId w:val="24"/>
        </w:numPr>
        <w:ind w:left="284"/>
        <w:rPr>
          <w:rFonts w:ascii="Arial" w:hAnsi="Arial" w:cs="Arial"/>
          <w:szCs w:val="24"/>
        </w:rPr>
      </w:pPr>
      <w:r w:rsidRPr="0069459C">
        <w:rPr>
          <w:rFonts w:ascii="Arial" w:hAnsi="Arial" w:cs="Arial"/>
          <w:szCs w:val="24"/>
        </w:rPr>
        <w:t xml:space="preserve">Cuando las obras de expansión del SIN presenten atrasos que no permitan la entrada en operación del </w:t>
      </w:r>
      <w:r w:rsidR="00B31A6D" w:rsidRPr="0069459C">
        <w:rPr>
          <w:rFonts w:ascii="Arial" w:hAnsi="Arial" w:cs="Arial"/>
          <w:szCs w:val="24"/>
        </w:rPr>
        <w:t>Proyecto</w:t>
      </w:r>
      <w:r w:rsidRPr="0069459C">
        <w:rPr>
          <w:rFonts w:ascii="Arial" w:hAnsi="Arial" w:cs="Arial"/>
          <w:szCs w:val="24"/>
        </w:rPr>
        <w:t>.</w:t>
      </w:r>
    </w:p>
    <w:p w14:paraId="2147E899" w14:textId="5597ECDB" w:rsidR="004D54A5" w:rsidRPr="0069459C" w:rsidRDefault="004D54A5" w:rsidP="004D54A5">
      <w:pPr>
        <w:jc w:val="both"/>
        <w:rPr>
          <w:rFonts w:ascii="Arial" w:hAnsi="Arial" w:cs="Arial"/>
          <w:sz w:val="24"/>
          <w:szCs w:val="24"/>
        </w:rPr>
      </w:pPr>
      <w:r w:rsidRPr="0069459C">
        <w:rPr>
          <w:rFonts w:ascii="Arial" w:hAnsi="Arial" w:cs="Arial"/>
          <w:sz w:val="24"/>
          <w:szCs w:val="24"/>
        </w:rPr>
        <w:t xml:space="preserve">En todo caso, el cambio en la </w:t>
      </w:r>
      <w:r w:rsidR="00B31A6D" w:rsidRPr="0069459C">
        <w:rPr>
          <w:rFonts w:ascii="Arial" w:hAnsi="Arial" w:cs="Arial"/>
          <w:sz w:val="24"/>
          <w:szCs w:val="24"/>
        </w:rPr>
        <w:t xml:space="preserve">Fecha </w:t>
      </w:r>
      <w:r w:rsidRPr="0069459C">
        <w:rPr>
          <w:rFonts w:ascii="Arial" w:hAnsi="Arial" w:cs="Arial"/>
          <w:sz w:val="24"/>
          <w:szCs w:val="24"/>
        </w:rPr>
        <w:t xml:space="preserve">de </w:t>
      </w:r>
      <w:r w:rsidR="00B31A6D" w:rsidRPr="0069459C">
        <w:rPr>
          <w:rFonts w:ascii="Arial" w:hAnsi="Arial" w:cs="Arial"/>
          <w:sz w:val="24"/>
          <w:szCs w:val="24"/>
        </w:rPr>
        <w:t xml:space="preserve">Puesta </w:t>
      </w:r>
      <w:r w:rsidRPr="0069459C">
        <w:rPr>
          <w:rFonts w:ascii="Arial" w:hAnsi="Arial" w:cs="Arial"/>
          <w:sz w:val="24"/>
          <w:szCs w:val="24"/>
        </w:rPr>
        <w:t xml:space="preserve">en </w:t>
      </w:r>
      <w:r w:rsidR="00B31A6D" w:rsidRPr="0069459C">
        <w:rPr>
          <w:rFonts w:ascii="Arial" w:hAnsi="Arial" w:cs="Arial"/>
          <w:sz w:val="24"/>
          <w:szCs w:val="24"/>
        </w:rPr>
        <w:t xml:space="preserve">Operación del Proyecto de Conexión </w:t>
      </w:r>
      <w:r w:rsidRPr="0069459C">
        <w:rPr>
          <w:rFonts w:ascii="Arial" w:hAnsi="Arial" w:cs="Arial"/>
          <w:sz w:val="24"/>
          <w:szCs w:val="24"/>
        </w:rPr>
        <w:t>deberá ser aprobado por la UPME, sujeto a la revisión de los criterios utilizados al momento de</w:t>
      </w:r>
      <w:r w:rsidR="00B31A6D" w:rsidRPr="0069459C">
        <w:rPr>
          <w:rFonts w:ascii="Arial" w:hAnsi="Arial" w:cs="Arial"/>
          <w:sz w:val="24"/>
          <w:szCs w:val="24"/>
        </w:rPr>
        <w:t xml:space="preserve"> la</w:t>
      </w:r>
      <w:r w:rsidRPr="0069459C">
        <w:rPr>
          <w:rFonts w:ascii="Arial" w:hAnsi="Arial" w:cs="Arial"/>
          <w:sz w:val="24"/>
          <w:szCs w:val="24"/>
        </w:rPr>
        <w:t xml:space="preserve"> </w:t>
      </w:r>
      <w:r w:rsidR="00B31A6D" w:rsidRPr="0069459C">
        <w:rPr>
          <w:rFonts w:ascii="Arial" w:hAnsi="Arial" w:cs="Arial"/>
          <w:sz w:val="24"/>
          <w:szCs w:val="24"/>
        </w:rPr>
        <w:t xml:space="preserve">Asignación </w:t>
      </w:r>
      <w:r w:rsidRPr="0069459C">
        <w:rPr>
          <w:rFonts w:ascii="Arial" w:hAnsi="Arial" w:cs="Arial"/>
          <w:sz w:val="24"/>
          <w:szCs w:val="24"/>
        </w:rPr>
        <w:t xml:space="preserve">de la </w:t>
      </w:r>
      <w:r w:rsidR="00B31A6D" w:rsidRPr="0069459C">
        <w:rPr>
          <w:rFonts w:ascii="Arial" w:hAnsi="Arial" w:cs="Arial"/>
          <w:sz w:val="24"/>
          <w:szCs w:val="24"/>
        </w:rPr>
        <w:t xml:space="preserve">Capacidad </w:t>
      </w:r>
      <w:r w:rsidRPr="0069459C">
        <w:rPr>
          <w:rFonts w:ascii="Arial" w:hAnsi="Arial" w:cs="Arial"/>
          <w:sz w:val="24"/>
          <w:szCs w:val="24"/>
        </w:rPr>
        <w:t xml:space="preserve">de </w:t>
      </w:r>
      <w:r w:rsidR="00B31A6D" w:rsidRPr="0069459C">
        <w:rPr>
          <w:rFonts w:ascii="Arial" w:hAnsi="Arial" w:cs="Arial"/>
          <w:sz w:val="24"/>
          <w:szCs w:val="24"/>
        </w:rPr>
        <w:t>Transporte</w:t>
      </w:r>
      <w:r w:rsidRPr="0069459C">
        <w:rPr>
          <w:rFonts w:ascii="Arial" w:hAnsi="Arial" w:cs="Arial"/>
          <w:sz w:val="24"/>
          <w:szCs w:val="24"/>
        </w:rPr>
        <w:t>.</w:t>
      </w:r>
    </w:p>
    <w:p w14:paraId="33320A62" w14:textId="77777777" w:rsidR="007E018B" w:rsidRPr="0069459C" w:rsidRDefault="007E018B" w:rsidP="007E018B">
      <w:pPr>
        <w:jc w:val="both"/>
        <w:rPr>
          <w:rFonts w:ascii="Arial" w:hAnsi="Arial" w:cs="Arial"/>
          <w:sz w:val="24"/>
          <w:szCs w:val="24"/>
        </w:rPr>
      </w:pPr>
      <w:r w:rsidRPr="0069459C">
        <w:rPr>
          <w:rFonts w:ascii="Arial" w:hAnsi="Arial" w:cs="Arial"/>
          <w:b/>
          <w:sz w:val="24"/>
          <w:szCs w:val="24"/>
        </w:rPr>
        <w:t xml:space="preserve">PARÁGRAFO TERCERO - AJUSTES POR INCUMPLIMIENTO DE LA CURVA S: </w:t>
      </w:r>
      <w:r w:rsidRPr="0069459C">
        <w:rPr>
          <w:rFonts w:ascii="Arial" w:hAnsi="Arial" w:cs="Arial"/>
          <w:sz w:val="24"/>
          <w:szCs w:val="24"/>
        </w:rPr>
        <w:t xml:space="preserve">Cuando se evidencie el incumplimiento de alguna de las fechas establecidas para los hitos descritos en el artículo 29 de la Resolución CREG 075 de 2021, se deberá </w:t>
      </w:r>
      <w:r w:rsidRPr="0069459C">
        <w:rPr>
          <w:rFonts w:ascii="Arial" w:hAnsi="Arial" w:cs="Arial"/>
          <w:sz w:val="24"/>
          <w:szCs w:val="24"/>
        </w:rPr>
        <w:lastRenderedPageBreak/>
        <w:t>proceder de conformidad con el numeral 32 de la misma Resolución o aquella que la modifique o substituya.</w:t>
      </w:r>
    </w:p>
    <w:p w14:paraId="6735E607" w14:textId="5138080B" w:rsidR="00DB6FC0" w:rsidRPr="0069459C" w:rsidRDefault="008B42DF" w:rsidP="00DB6FC0">
      <w:pPr>
        <w:jc w:val="both"/>
        <w:rPr>
          <w:rFonts w:ascii="Arial" w:hAnsi="Arial" w:cs="Arial"/>
          <w:sz w:val="24"/>
          <w:szCs w:val="24"/>
        </w:rPr>
      </w:pPr>
      <w:r w:rsidRPr="0069459C">
        <w:rPr>
          <w:rFonts w:ascii="Arial" w:hAnsi="Arial" w:cs="Arial"/>
          <w:b/>
          <w:bCs/>
          <w:sz w:val="24"/>
          <w:szCs w:val="24"/>
        </w:rPr>
        <w:t>CLÁUSULA SÉPTIMA – ACTIVIDADES Y OBLIGACIONES A DESARROLLAR POR LAS PARTES:</w:t>
      </w:r>
      <w:r w:rsidR="00A24E39" w:rsidRPr="0069459C">
        <w:rPr>
          <w:rFonts w:ascii="Arial" w:hAnsi="Arial" w:cs="Arial"/>
          <w:b/>
          <w:bCs/>
          <w:sz w:val="24"/>
          <w:szCs w:val="24"/>
        </w:rPr>
        <w:t xml:space="preserve"> </w:t>
      </w:r>
      <w:r w:rsidR="00B2252F" w:rsidRPr="0069459C">
        <w:rPr>
          <w:rFonts w:ascii="Arial" w:hAnsi="Arial" w:cs="Arial"/>
          <w:sz w:val="24"/>
          <w:szCs w:val="24"/>
        </w:rPr>
        <w:t xml:space="preserve">Las Partes deberán operar, planificar, desarrollar y mantener </w:t>
      </w:r>
      <w:r w:rsidR="007F6F77" w:rsidRPr="0069459C">
        <w:rPr>
          <w:rFonts w:ascii="Arial" w:hAnsi="Arial" w:cs="Arial"/>
          <w:sz w:val="24"/>
          <w:szCs w:val="24"/>
        </w:rPr>
        <w:t xml:space="preserve">los </w:t>
      </w:r>
      <w:r w:rsidR="00B2252F" w:rsidRPr="0069459C">
        <w:rPr>
          <w:rFonts w:ascii="Arial" w:hAnsi="Arial" w:cs="Arial"/>
          <w:sz w:val="24"/>
          <w:szCs w:val="24"/>
        </w:rPr>
        <w:t xml:space="preserve">Activos de Conexión de acuerdo con lo pactado en este </w:t>
      </w:r>
      <w:r w:rsidR="00B31A6D" w:rsidRPr="0069459C">
        <w:rPr>
          <w:rFonts w:ascii="Arial" w:hAnsi="Arial" w:cs="Arial"/>
          <w:sz w:val="24"/>
          <w:szCs w:val="24"/>
        </w:rPr>
        <w:t>contrato</w:t>
      </w:r>
      <w:r w:rsidR="00B2252F" w:rsidRPr="0069459C">
        <w:rPr>
          <w:rFonts w:ascii="Arial" w:hAnsi="Arial" w:cs="Arial"/>
          <w:sz w:val="24"/>
          <w:szCs w:val="24"/>
        </w:rPr>
        <w:t xml:space="preserve">, los criterios de </w:t>
      </w:r>
      <w:r w:rsidR="00B31A6D" w:rsidRPr="0069459C">
        <w:rPr>
          <w:rFonts w:ascii="Arial" w:hAnsi="Arial" w:cs="Arial"/>
          <w:sz w:val="24"/>
          <w:szCs w:val="24"/>
        </w:rPr>
        <w:t xml:space="preserve">planeación y operación </w:t>
      </w:r>
      <w:r w:rsidR="00B2252F" w:rsidRPr="0069459C">
        <w:rPr>
          <w:rFonts w:ascii="Arial" w:hAnsi="Arial" w:cs="Arial"/>
          <w:sz w:val="24"/>
          <w:szCs w:val="24"/>
        </w:rPr>
        <w:t xml:space="preserve">estipulados en el Código de Redes, así como con las reglas generales fijadas por la </w:t>
      </w:r>
      <w:r w:rsidR="00E507CC" w:rsidRPr="0069459C">
        <w:rPr>
          <w:rFonts w:ascii="Arial" w:hAnsi="Arial" w:cs="Arial"/>
          <w:sz w:val="24"/>
          <w:szCs w:val="24"/>
        </w:rPr>
        <w:t>CREG</w:t>
      </w:r>
      <w:r w:rsidR="00B2252F" w:rsidRPr="0069459C">
        <w:rPr>
          <w:rFonts w:ascii="Arial" w:hAnsi="Arial" w:cs="Arial"/>
          <w:sz w:val="24"/>
          <w:szCs w:val="24"/>
        </w:rPr>
        <w:t xml:space="preserve">, quedando sujetos a cualquier modificación dispuesta por esta última. Así mismo </w:t>
      </w:r>
      <w:r w:rsidR="00F3615B" w:rsidRPr="0069459C">
        <w:rPr>
          <w:rFonts w:ascii="Arial" w:hAnsi="Arial" w:cs="Arial"/>
          <w:sz w:val="24"/>
          <w:szCs w:val="24"/>
        </w:rPr>
        <w:t>[</w:t>
      </w:r>
      <w:r w:rsidR="00AA4B83" w:rsidRPr="0069459C">
        <w:rPr>
          <w:rFonts w:ascii="Arial" w:hAnsi="Arial" w:cs="Arial"/>
          <w:sz w:val="24"/>
          <w:szCs w:val="24"/>
          <w:highlight w:val="yellow"/>
        </w:rPr>
        <w:t>S_PROMOTOR</w:t>
      </w:r>
      <w:r w:rsidR="00F3615B" w:rsidRPr="0069459C">
        <w:rPr>
          <w:rStyle w:val="Refdenotaalpie"/>
          <w:rFonts w:ascii="Arial" w:hAnsi="Arial" w:cs="Arial"/>
          <w:sz w:val="24"/>
          <w:szCs w:val="24"/>
        </w:rPr>
        <w:footnoteReference w:id="168"/>
      </w:r>
      <w:r w:rsidR="00F3615B" w:rsidRPr="0069459C">
        <w:rPr>
          <w:rFonts w:ascii="Arial" w:hAnsi="Arial" w:cs="Arial"/>
          <w:sz w:val="24"/>
          <w:szCs w:val="24"/>
        </w:rPr>
        <w:t>]</w:t>
      </w:r>
      <w:r w:rsidR="00B2252F" w:rsidRPr="0069459C">
        <w:rPr>
          <w:rFonts w:ascii="Arial" w:hAnsi="Arial" w:cs="Arial"/>
          <w:sz w:val="24"/>
          <w:szCs w:val="24"/>
        </w:rPr>
        <w:t xml:space="preserve"> se obliga a que sus </w:t>
      </w:r>
      <w:r w:rsidR="00B31A6D" w:rsidRPr="0069459C">
        <w:rPr>
          <w:rFonts w:ascii="Arial" w:hAnsi="Arial" w:cs="Arial"/>
          <w:sz w:val="24"/>
          <w:szCs w:val="24"/>
        </w:rPr>
        <w:t xml:space="preserve">Bienes y Equipos </w:t>
      </w:r>
      <w:r w:rsidR="00B2252F" w:rsidRPr="0069459C">
        <w:rPr>
          <w:rFonts w:ascii="Arial" w:hAnsi="Arial" w:cs="Arial"/>
          <w:sz w:val="24"/>
          <w:szCs w:val="24"/>
        </w:rPr>
        <w:t xml:space="preserve">de Conexión, permanecerán conectados a la red durante la ejecución del </w:t>
      </w:r>
      <w:r w:rsidR="00B31A6D" w:rsidRPr="0069459C">
        <w:rPr>
          <w:rFonts w:ascii="Arial" w:hAnsi="Arial" w:cs="Arial"/>
          <w:sz w:val="24"/>
          <w:szCs w:val="24"/>
        </w:rPr>
        <w:t>contrato</w:t>
      </w:r>
      <w:r w:rsidR="00B2252F" w:rsidRPr="0069459C">
        <w:rPr>
          <w:rFonts w:ascii="Arial" w:hAnsi="Arial" w:cs="Arial"/>
          <w:sz w:val="24"/>
          <w:szCs w:val="24"/>
        </w:rPr>
        <w:t xml:space="preserve">. Para efectos de la coordinación de las operaciones, </w:t>
      </w:r>
      <w:r w:rsidR="00B31A6D" w:rsidRPr="0069459C">
        <w:rPr>
          <w:rFonts w:ascii="Arial" w:hAnsi="Arial" w:cs="Arial"/>
          <w:sz w:val="24"/>
          <w:szCs w:val="24"/>
        </w:rPr>
        <w:t xml:space="preserve">las </w:t>
      </w:r>
      <w:r w:rsidR="00B2252F" w:rsidRPr="0069459C">
        <w:rPr>
          <w:rFonts w:ascii="Arial" w:hAnsi="Arial" w:cs="Arial"/>
          <w:sz w:val="24"/>
          <w:szCs w:val="24"/>
        </w:rPr>
        <w:t>Partes deberán hacer sus maniobras a través del CSM o el CCT de [</w:t>
      </w:r>
      <w:r w:rsidR="00777C6B" w:rsidRPr="0069459C">
        <w:rPr>
          <w:rFonts w:ascii="Arial" w:hAnsi="Arial" w:cs="Arial"/>
          <w:sz w:val="24"/>
          <w:szCs w:val="24"/>
          <w:highlight w:val="yellow"/>
        </w:rPr>
        <w:t>S_TN</w:t>
      </w:r>
      <w:r w:rsidR="00B2252F" w:rsidRPr="0069459C">
        <w:rPr>
          <w:rStyle w:val="Refdenotaalpie"/>
          <w:rFonts w:ascii="Arial" w:hAnsi="Arial" w:cs="Arial"/>
          <w:sz w:val="24"/>
          <w:szCs w:val="24"/>
        </w:rPr>
        <w:footnoteReference w:id="169"/>
      </w:r>
      <w:r w:rsidR="00B2252F" w:rsidRPr="0069459C">
        <w:rPr>
          <w:rFonts w:ascii="Arial" w:hAnsi="Arial" w:cs="Arial"/>
          <w:sz w:val="24"/>
          <w:szCs w:val="24"/>
        </w:rPr>
        <w:t>] o</w:t>
      </w:r>
      <w:r w:rsidR="002004B2" w:rsidRPr="0069459C">
        <w:rPr>
          <w:rFonts w:ascii="Arial" w:hAnsi="Arial" w:cs="Arial"/>
          <w:sz w:val="24"/>
          <w:szCs w:val="24"/>
        </w:rPr>
        <w:t xml:space="preserve"> a través de su </w:t>
      </w:r>
      <w:r w:rsidR="00B31A6D" w:rsidRPr="0069459C">
        <w:rPr>
          <w:rFonts w:ascii="Arial" w:hAnsi="Arial" w:cs="Arial"/>
          <w:sz w:val="24"/>
          <w:szCs w:val="24"/>
        </w:rPr>
        <w:t xml:space="preserve">centro de control, </w:t>
      </w:r>
      <w:r w:rsidR="00B2252F" w:rsidRPr="0069459C">
        <w:rPr>
          <w:rFonts w:ascii="Arial" w:hAnsi="Arial" w:cs="Arial"/>
          <w:sz w:val="24"/>
          <w:szCs w:val="24"/>
        </w:rPr>
        <w:t xml:space="preserve">teniendo en cuenta </w:t>
      </w:r>
      <w:r w:rsidR="002004B2" w:rsidRPr="0069459C">
        <w:rPr>
          <w:rFonts w:ascii="Arial" w:hAnsi="Arial" w:cs="Arial"/>
          <w:sz w:val="24"/>
          <w:szCs w:val="24"/>
        </w:rPr>
        <w:t xml:space="preserve">las </w:t>
      </w:r>
      <w:r w:rsidR="00B2252F" w:rsidRPr="0069459C">
        <w:rPr>
          <w:rFonts w:ascii="Arial" w:hAnsi="Arial" w:cs="Arial"/>
          <w:sz w:val="24"/>
          <w:szCs w:val="24"/>
        </w:rPr>
        <w:t>indicaciones de [</w:t>
      </w:r>
      <w:r w:rsidR="00777C6B" w:rsidRPr="0069459C">
        <w:rPr>
          <w:rFonts w:ascii="Arial" w:hAnsi="Arial" w:cs="Arial"/>
          <w:sz w:val="24"/>
          <w:szCs w:val="24"/>
          <w:highlight w:val="yellow"/>
        </w:rPr>
        <w:t>S_TN</w:t>
      </w:r>
      <w:r w:rsidR="00B2252F" w:rsidRPr="0069459C">
        <w:rPr>
          <w:rFonts w:ascii="Arial" w:hAnsi="Arial" w:cs="Arial"/>
        </w:rPr>
        <w:footnoteReference w:id="170"/>
      </w:r>
      <w:r w:rsidR="00B2252F" w:rsidRPr="0069459C">
        <w:rPr>
          <w:rFonts w:ascii="Arial" w:hAnsi="Arial" w:cs="Arial"/>
          <w:sz w:val="24"/>
          <w:szCs w:val="24"/>
        </w:rPr>
        <w:t>]</w:t>
      </w:r>
      <w:r w:rsidR="002004B2" w:rsidRPr="0069459C">
        <w:rPr>
          <w:rFonts w:ascii="Arial" w:hAnsi="Arial" w:cs="Arial"/>
          <w:sz w:val="24"/>
          <w:szCs w:val="24"/>
        </w:rPr>
        <w:t xml:space="preserve"> o las instrucciones del CND</w:t>
      </w:r>
      <w:r w:rsidR="002004B2" w:rsidRPr="0069459C">
        <w:rPr>
          <w:rStyle w:val="Refdenotaalpie"/>
          <w:rFonts w:ascii="Arial" w:hAnsi="Arial" w:cs="Arial"/>
          <w:sz w:val="24"/>
          <w:szCs w:val="24"/>
          <w:highlight w:val="yellow"/>
        </w:rPr>
        <w:footnoteReference w:id="171"/>
      </w:r>
      <w:r w:rsidR="00E10B56" w:rsidRPr="0069459C">
        <w:rPr>
          <w:rFonts w:ascii="Arial" w:hAnsi="Arial" w:cs="Arial"/>
          <w:sz w:val="24"/>
          <w:szCs w:val="24"/>
        </w:rPr>
        <w:t xml:space="preserve">. </w:t>
      </w:r>
      <w:r w:rsidR="00B2252F" w:rsidRPr="0069459C">
        <w:rPr>
          <w:rFonts w:ascii="Arial" w:hAnsi="Arial" w:cs="Arial"/>
          <w:sz w:val="24"/>
          <w:szCs w:val="24"/>
        </w:rPr>
        <w:t xml:space="preserve"> </w:t>
      </w:r>
      <w:r w:rsidR="00DB6FC0" w:rsidRPr="0069459C">
        <w:rPr>
          <w:rFonts w:ascii="Arial" w:hAnsi="Arial" w:cs="Arial"/>
          <w:sz w:val="24"/>
          <w:szCs w:val="24"/>
        </w:rPr>
        <w:t>[</w:t>
      </w:r>
      <w:r w:rsidR="00DB6FC0" w:rsidRPr="0069459C">
        <w:rPr>
          <w:rFonts w:ascii="Arial" w:hAnsi="Arial" w:cs="Arial"/>
          <w:sz w:val="24"/>
          <w:szCs w:val="24"/>
          <w:highlight w:val="yellow"/>
        </w:rPr>
        <w:t>S_PROMOTOR</w:t>
      </w:r>
      <w:r w:rsidR="00DB6FC0" w:rsidRPr="0069459C">
        <w:rPr>
          <w:rStyle w:val="Refdenotaalpie"/>
          <w:rFonts w:ascii="Arial" w:hAnsi="Arial" w:cs="Arial"/>
          <w:sz w:val="24"/>
          <w:szCs w:val="24"/>
        </w:rPr>
        <w:footnoteReference w:id="172"/>
      </w:r>
      <w:r w:rsidR="00DB6FC0" w:rsidRPr="0069459C">
        <w:rPr>
          <w:rFonts w:ascii="Arial" w:hAnsi="Arial" w:cs="Arial"/>
          <w:sz w:val="24"/>
          <w:szCs w:val="24"/>
        </w:rPr>
        <w:t xml:space="preserve">] de acuerdo a su capacidad y a lo definido por la Regulación podrá contar con su propio centro de control 24/7 y coordinar todo lo pertinente con el Centro Nacional de Despacho – CND. </w:t>
      </w:r>
      <w:r w:rsidR="00DB6FC0" w:rsidRPr="0069459C">
        <w:rPr>
          <w:rStyle w:val="Refdenotaalpie"/>
          <w:rFonts w:ascii="Arial" w:hAnsi="Arial" w:cs="Arial"/>
          <w:sz w:val="24"/>
          <w:szCs w:val="24"/>
          <w:highlight w:val="yellow"/>
        </w:rPr>
        <w:footnoteReference w:id="173"/>
      </w:r>
    </w:p>
    <w:p w14:paraId="07026B7B" w14:textId="77777777" w:rsidR="007E018B" w:rsidRPr="0069459C" w:rsidRDefault="007E018B" w:rsidP="007E018B">
      <w:pPr>
        <w:jc w:val="both"/>
        <w:rPr>
          <w:rFonts w:ascii="Arial" w:hAnsi="Arial" w:cs="Arial"/>
          <w:sz w:val="24"/>
          <w:szCs w:val="24"/>
        </w:rPr>
      </w:pPr>
      <w:r w:rsidRPr="0069459C">
        <w:rPr>
          <w:rFonts w:ascii="Arial" w:hAnsi="Arial" w:cs="Arial"/>
          <w:b/>
          <w:bCs/>
          <w:sz w:val="24"/>
          <w:szCs w:val="24"/>
        </w:rPr>
        <w:t>PARÁGRAFO - INTERRUPCIÓN DE LA CONEXIÓN:</w:t>
      </w:r>
      <w:r w:rsidRPr="0069459C">
        <w:rPr>
          <w:rFonts w:ascii="Arial" w:hAnsi="Arial" w:cs="Arial"/>
          <w:sz w:val="24"/>
          <w:szCs w:val="24"/>
        </w:rPr>
        <w:t xml:space="preserve"> La permanencia en la conexión de los activos puede ser interrumpida en los siguientes casos: i) Por actividades regulares de mantenimiento, ii) Por solicitud técnica justificada por cualquiera de las partes, iii) Cuando se incumplan las garantías, iv) Cuando se supere la capacidad de transporte. v) Por seguridad de las personas, vi) Cuando se ponga en riesgo la seguridad y confiabilidad del sistema, vii) Por un evento de causa extraña, viii) Por falla de los equipos a cargo de cualquiera de las partes, ix) Por eventos y/o causas que autoricen la normatividad vigente, x) Por solicitud del CND, xi) Por fuerza mayor, xii) Por decisión de autoridad competente, xiii) si presenta desviaciones en la calidad de potencia de acuerdo a lo previsto en la Cláusula Décima Segunda. - Responsabilidad por la Calidad de la Potencia en el STR, xiv) Por la terminación anticipada del contrato por las causales previstas en la Cláusula Décima Octava– Terminación del Contrato, asumiendo las penalizaciones que se pacten en el presente Contrato de Conexión.</w:t>
      </w:r>
    </w:p>
    <w:p w14:paraId="799216CF" w14:textId="59C1C576" w:rsidR="00C764FF" w:rsidRPr="0069459C" w:rsidRDefault="00C764FF" w:rsidP="00C764FF">
      <w:pPr>
        <w:jc w:val="both"/>
        <w:rPr>
          <w:rFonts w:ascii="Arial" w:hAnsi="Arial" w:cs="Arial"/>
          <w:sz w:val="24"/>
          <w:szCs w:val="24"/>
        </w:rPr>
      </w:pPr>
      <w:r w:rsidRPr="0069459C">
        <w:rPr>
          <w:rFonts w:ascii="Arial" w:hAnsi="Arial" w:cs="Arial"/>
          <w:sz w:val="24"/>
          <w:szCs w:val="24"/>
        </w:rPr>
        <w:t>Además de las</w:t>
      </w:r>
      <w:r w:rsidR="008656BD" w:rsidRPr="0069459C">
        <w:rPr>
          <w:rFonts w:ascii="Arial" w:hAnsi="Arial" w:cs="Arial"/>
          <w:sz w:val="24"/>
          <w:szCs w:val="24"/>
        </w:rPr>
        <w:t xml:space="preserve"> causales</w:t>
      </w:r>
      <w:r w:rsidRPr="0069459C">
        <w:rPr>
          <w:rFonts w:ascii="Arial" w:hAnsi="Arial" w:cs="Arial"/>
          <w:sz w:val="24"/>
          <w:szCs w:val="24"/>
        </w:rPr>
        <w:t xml:space="preserve"> que se indican en otras cláusulas del presente </w:t>
      </w:r>
      <w:r w:rsidR="008656BD" w:rsidRPr="0069459C">
        <w:rPr>
          <w:rFonts w:ascii="Arial" w:hAnsi="Arial" w:cs="Arial"/>
          <w:sz w:val="24"/>
          <w:szCs w:val="24"/>
        </w:rPr>
        <w:t xml:space="preserve">contrato </w:t>
      </w:r>
      <w:r w:rsidRPr="0069459C">
        <w:rPr>
          <w:rFonts w:ascii="Arial" w:hAnsi="Arial" w:cs="Arial"/>
          <w:sz w:val="24"/>
          <w:szCs w:val="24"/>
        </w:rPr>
        <w:t xml:space="preserve">y en las disposiciones aplicables, las siguientes son actividades y obligaciones a cargo de cada una de </w:t>
      </w:r>
      <w:r w:rsidR="008656BD" w:rsidRPr="0069459C">
        <w:rPr>
          <w:rFonts w:ascii="Arial" w:hAnsi="Arial" w:cs="Arial"/>
          <w:sz w:val="24"/>
          <w:szCs w:val="24"/>
        </w:rPr>
        <w:t xml:space="preserve">las </w:t>
      </w:r>
      <w:r w:rsidRPr="0069459C">
        <w:rPr>
          <w:rFonts w:ascii="Arial" w:hAnsi="Arial" w:cs="Arial"/>
          <w:sz w:val="24"/>
          <w:szCs w:val="24"/>
        </w:rPr>
        <w:t>Partes:</w:t>
      </w:r>
    </w:p>
    <w:p w14:paraId="380BF7B9" w14:textId="3DAF0FB5" w:rsidR="00C764FF" w:rsidRPr="0069459C" w:rsidRDefault="00C764FF" w:rsidP="00C764FF">
      <w:pPr>
        <w:jc w:val="both"/>
        <w:rPr>
          <w:rFonts w:ascii="Arial" w:hAnsi="Arial" w:cs="Arial"/>
          <w:b/>
          <w:bCs/>
          <w:sz w:val="24"/>
          <w:szCs w:val="24"/>
        </w:rPr>
      </w:pPr>
      <w:r w:rsidRPr="0069459C">
        <w:rPr>
          <w:rFonts w:ascii="Arial" w:hAnsi="Arial" w:cs="Arial"/>
          <w:b/>
          <w:bCs/>
          <w:sz w:val="24"/>
          <w:szCs w:val="24"/>
        </w:rPr>
        <w:t xml:space="preserve">7.1 – Actividades y Obligaciones a cargo de </w:t>
      </w:r>
      <w:r w:rsidR="0050754A" w:rsidRPr="0069459C">
        <w:rPr>
          <w:rFonts w:ascii="Arial" w:hAnsi="Arial" w:cs="Arial"/>
          <w:b/>
          <w:bCs/>
          <w:sz w:val="24"/>
          <w:szCs w:val="24"/>
        </w:rPr>
        <w:t>[</w:t>
      </w:r>
      <w:r w:rsidR="00AA4B83" w:rsidRPr="0069459C">
        <w:rPr>
          <w:rFonts w:ascii="Arial" w:hAnsi="Arial" w:cs="Arial"/>
          <w:b/>
          <w:bCs/>
          <w:sz w:val="24"/>
          <w:szCs w:val="24"/>
          <w:highlight w:val="yellow"/>
        </w:rPr>
        <w:t>S_PROMOTOR</w:t>
      </w:r>
      <w:r w:rsidR="0050754A" w:rsidRPr="0069459C">
        <w:rPr>
          <w:rStyle w:val="Refdenotaalpie"/>
          <w:rFonts w:ascii="Arial" w:hAnsi="Arial" w:cs="Arial"/>
          <w:b/>
          <w:bCs/>
          <w:sz w:val="24"/>
          <w:szCs w:val="24"/>
        </w:rPr>
        <w:footnoteReference w:id="174"/>
      </w:r>
      <w:r w:rsidR="0050754A" w:rsidRPr="0069459C">
        <w:rPr>
          <w:rFonts w:ascii="Arial" w:hAnsi="Arial" w:cs="Arial"/>
          <w:b/>
          <w:bCs/>
          <w:sz w:val="24"/>
          <w:szCs w:val="24"/>
        </w:rPr>
        <w:t>]</w:t>
      </w:r>
      <w:r w:rsidRPr="0069459C">
        <w:rPr>
          <w:rFonts w:ascii="Arial" w:hAnsi="Arial" w:cs="Arial"/>
          <w:b/>
          <w:bCs/>
          <w:sz w:val="24"/>
          <w:szCs w:val="24"/>
        </w:rPr>
        <w:t>:</w:t>
      </w:r>
    </w:p>
    <w:p w14:paraId="1AD19CE7" w14:textId="42563539" w:rsidR="00C764FF" w:rsidRPr="0069459C" w:rsidRDefault="00C764FF" w:rsidP="00C764FF">
      <w:pPr>
        <w:jc w:val="both"/>
        <w:rPr>
          <w:rFonts w:ascii="Arial" w:hAnsi="Arial" w:cs="Arial"/>
          <w:sz w:val="24"/>
          <w:szCs w:val="24"/>
        </w:rPr>
      </w:pPr>
      <w:r w:rsidRPr="0069459C">
        <w:rPr>
          <w:rFonts w:ascii="Arial" w:hAnsi="Arial" w:cs="Arial"/>
          <w:b/>
          <w:bCs/>
          <w:sz w:val="24"/>
          <w:szCs w:val="24"/>
        </w:rPr>
        <w:lastRenderedPageBreak/>
        <w:t>A) Durante la etapa de construcción</w:t>
      </w:r>
      <w:r w:rsidR="005E41F8" w:rsidRPr="0069459C">
        <w:rPr>
          <w:rFonts w:ascii="Arial" w:hAnsi="Arial" w:cs="Arial"/>
          <w:sz w:val="24"/>
          <w:szCs w:val="24"/>
        </w:rPr>
        <w:t>:</w:t>
      </w:r>
      <w:r w:rsidRPr="0069459C">
        <w:rPr>
          <w:rFonts w:ascii="Arial" w:hAnsi="Arial" w:cs="Arial"/>
          <w:sz w:val="24"/>
          <w:szCs w:val="24"/>
        </w:rPr>
        <w:t xml:space="preserve"> </w:t>
      </w:r>
      <w:r w:rsidR="0050754A" w:rsidRPr="0069459C">
        <w:rPr>
          <w:rFonts w:ascii="Arial" w:hAnsi="Arial" w:cs="Arial"/>
          <w:sz w:val="24"/>
          <w:szCs w:val="24"/>
        </w:rPr>
        <w:t>[</w:t>
      </w:r>
      <w:r w:rsidR="00AA4B83" w:rsidRPr="0069459C">
        <w:rPr>
          <w:rFonts w:ascii="Arial" w:hAnsi="Arial" w:cs="Arial"/>
          <w:sz w:val="24"/>
          <w:szCs w:val="24"/>
          <w:highlight w:val="yellow"/>
        </w:rPr>
        <w:t>S_PROMOTOR</w:t>
      </w:r>
      <w:r w:rsidR="0050754A" w:rsidRPr="0069459C">
        <w:rPr>
          <w:rStyle w:val="Refdenotaalpie"/>
          <w:rFonts w:ascii="Arial" w:hAnsi="Arial" w:cs="Arial"/>
          <w:sz w:val="24"/>
          <w:szCs w:val="24"/>
        </w:rPr>
        <w:footnoteReference w:id="175"/>
      </w:r>
      <w:r w:rsidR="0050754A" w:rsidRPr="0069459C">
        <w:rPr>
          <w:rFonts w:ascii="Arial" w:hAnsi="Arial" w:cs="Arial"/>
          <w:sz w:val="24"/>
          <w:szCs w:val="24"/>
        </w:rPr>
        <w:t>]</w:t>
      </w:r>
      <w:r w:rsidRPr="0069459C">
        <w:rPr>
          <w:rFonts w:ascii="Arial" w:hAnsi="Arial" w:cs="Arial"/>
          <w:sz w:val="24"/>
          <w:szCs w:val="24"/>
        </w:rPr>
        <w:t>, se compromete, con sus propios recursos a ejecutar las siguientes actividades:</w:t>
      </w:r>
    </w:p>
    <w:p w14:paraId="34EA806B" w14:textId="01EF9051" w:rsidR="00311AFF" w:rsidRPr="0069459C" w:rsidRDefault="005502F0">
      <w:pPr>
        <w:pStyle w:val="Prrafodelista"/>
        <w:numPr>
          <w:ilvl w:val="0"/>
          <w:numId w:val="9"/>
        </w:numPr>
        <w:ind w:left="284" w:hanging="284"/>
        <w:rPr>
          <w:rFonts w:ascii="Arial" w:hAnsi="Arial" w:cs="Arial"/>
          <w:szCs w:val="24"/>
        </w:rPr>
      </w:pPr>
      <w:r w:rsidRPr="0069459C">
        <w:rPr>
          <w:rFonts w:ascii="Arial" w:hAnsi="Arial" w:cs="Arial"/>
          <w:szCs w:val="24"/>
        </w:rPr>
        <w:t xml:space="preserve">Desarrollar, el diseño, la ingeniería básica y de detalle, el suministro de bienes y servicios, la construcción, montaje, pruebas y puesta en </w:t>
      </w:r>
      <w:r w:rsidR="00EB059C" w:rsidRPr="0069459C">
        <w:rPr>
          <w:rFonts w:ascii="Arial" w:hAnsi="Arial" w:cs="Arial"/>
          <w:szCs w:val="24"/>
        </w:rPr>
        <w:t xml:space="preserve">Operación </w:t>
      </w:r>
      <w:r w:rsidRPr="0069459C">
        <w:rPr>
          <w:rFonts w:ascii="Arial" w:hAnsi="Arial" w:cs="Arial"/>
          <w:szCs w:val="24"/>
        </w:rPr>
        <w:t>de los Bienes y Equipos de Conexión y su integración al STN en la Subestación [</w:t>
      </w:r>
      <w:r w:rsidRPr="0069459C">
        <w:rPr>
          <w:rFonts w:ascii="Arial" w:hAnsi="Arial" w:cs="Arial"/>
          <w:szCs w:val="24"/>
          <w:highlight w:val="yellow"/>
        </w:rPr>
        <w:t>G5</w:t>
      </w:r>
      <w:r w:rsidRPr="0069459C">
        <w:rPr>
          <w:rFonts w:ascii="Arial" w:hAnsi="Arial" w:cs="Arial"/>
          <w:szCs w:val="24"/>
        </w:rPr>
        <w:t xml:space="preserve"> ], [</w:t>
      </w:r>
      <w:r w:rsidRPr="0069459C">
        <w:rPr>
          <w:rFonts w:ascii="Arial" w:hAnsi="Arial" w:cs="Arial"/>
          <w:szCs w:val="24"/>
          <w:highlight w:val="yellow"/>
        </w:rPr>
        <w:t>H5</w:t>
      </w:r>
      <w:r w:rsidRPr="0069459C">
        <w:rPr>
          <w:rFonts w:ascii="Arial" w:hAnsi="Arial" w:cs="Arial"/>
          <w:szCs w:val="24"/>
        </w:rPr>
        <w:t xml:space="preserve"> ] </w:t>
      </w:r>
      <w:r w:rsidR="008656BD" w:rsidRPr="0069459C">
        <w:rPr>
          <w:rFonts w:ascii="Arial" w:hAnsi="Arial" w:cs="Arial"/>
          <w:szCs w:val="24"/>
        </w:rPr>
        <w:t xml:space="preserve">kV </w:t>
      </w:r>
      <w:r w:rsidRPr="0069459C">
        <w:rPr>
          <w:rFonts w:ascii="Arial" w:hAnsi="Arial" w:cs="Arial"/>
          <w:szCs w:val="24"/>
        </w:rPr>
        <w:t>respetando la filosofía, los criterios de diseño y la configuración de dicha Subestación. Debe incluir los servicios auxiliares</w:t>
      </w:r>
      <w:r w:rsidR="00B60149" w:rsidRPr="0069459C">
        <w:rPr>
          <w:rFonts w:ascii="Arial" w:hAnsi="Arial" w:cs="Arial"/>
          <w:szCs w:val="24"/>
        </w:rPr>
        <w:t xml:space="preserve"> requeridos</w:t>
      </w:r>
      <w:r w:rsidRPr="0069459C">
        <w:rPr>
          <w:rFonts w:ascii="Arial" w:hAnsi="Arial" w:cs="Arial"/>
          <w:szCs w:val="24"/>
        </w:rPr>
        <w:t>, la(s) caseta(s) de control, un sistema de registro de fallas en el Punto de Conexión, un sistema de secuencia de eventos –SOE, sistemas contra incendio y señalizaciones</w:t>
      </w:r>
      <w:r w:rsidR="00C764FF" w:rsidRPr="0069459C">
        <w:rPr>
          <w:rFonts w:ascii="Arial" w:hAnsi="Arial" w:cs="Arial"/>
          <w:szCs w:val="24"/>
        </w:rPr>
        <w:t>.</w:t>
      </w:r>
    </w:p>
    <w:p w14:paraId="0E232B70" w14:textId="5E80185D" w:rsidR="0088418A" w:rsidRPr="0069459C" w:rsidRDefault="00C764FF" w:rsidP="00F870E3">
      <w:pPr>
        <w:pStyle w:val="Prrafodelista"/>
        <w:numPr>
          <w:ilvl w:val="0"/>
          <w:numId w:val="9"/>
        </w:numPr>
        <w:ind w:left="284" w:hanging="284"/>
        <w:rPr>
          <w:rFonts w:ascii="Arial" w:hAnsi="Arial" w:cs="Arial"/>
          <w:szCs w:val="24"/>
        </w:rPr>
      </w:pPr>
      <w:r w:rsidRPr="0069459C">
        <w:rPr>
          <w:rFonts w:ascii="Arial" w:hAnsi="Arial" w:cs="Arial"/>
          <w:szCs w:val="24"/>
        </w:rPr>
        <w:t>Cumplir con los requisitos técnicos mínimos establecidos en</w:t>
      </w:r>
      <w:r w:rsidR="00061130" w:rsidRPr="0069459C">
        <w:rPr>
          <w:rFonts w:ascii="Arial" w:hAnsi="Arial" w:cs="Arial"/>
          <w:szCs w:val="24"/>
        </w:rPr>
        <w:t>tre otros</w:t>
      </w:r>
      <w:r w:rsidR="00E51A57" w:rsidRPr="0069459C">
        <w:rPr>
          <w:rFonts w:ascii="Arial" w:hAnsi="Arial" w:cs="Arial"/>
          <w:szCs w:val="24"/>
        </w:rPr>
        <w:t>:</w:t>
      </w:r>
      <w:r w:rsidR="00061130" w:rsidRPr="0069459C">
        <w:rPr>
          <w:rFonts w:ascii="Arial" w:hAnsi="Arial" w:cs="Arial"/>
          <w:szCs w:val="24"/>
        </w:rPr>
        <w:t xml:space="preserve"> en</w:t>
      </w:r>
      <w:r w:rsidRPr="0069459C">
        <w:rPr>
          <w:rFonts w:ascii="Arial" w:hAnsi="Arial" w:cs="Arial"/>
          <w:szCs w:val="24"/>
        </w:rPr>
        <w:t xml:space="preserve"> los Anexos del Código de Conexión </w:t>
      </w:r>
      <w:r w:rsidR="007D4E79" w:rsidRPr="0069459C">
        <w:rPr>
          <w:rFonts w:ascii="Arial" w:hAnsi="Arial" w:cs="Arial"/>
          <w:szCs w:val="24"/>
        </w:rPr>
        <w:t xml:space="preserve">que hace parte de </w:t>
      </w:r>
      <w:r w:rsidRPr="0069459C">
        <w:rPr>
          <w:rFonts w:ascii="Arial" w:hAnsi="Arial" w:cs="Arial"/>
          <w:szCs w:val="24"/>
        </w:rPr>
        <w:t xml:space="preserve">la Resolución </w:t>
      </w:r>
      <w:r w:rsidR="00E507CC" w:rsidRPr="0069459C">
        <w:rPr>
          <w:rFonts w:ascii="Arial" w:hAnsi="Arial" w:cs="Arial"/>
          <w:szCs w:val="24"/>
        </w:rPr>
        <w:t>CREG</w:t>
      </w:r>
      <w:r w:rsidRPr="0069459C">
        <w:rPr>
          <w:rFonts w:ascii="Arial" w:hAnsi="Arial" w:cs="Arial"/>
          <w:szCs w:val="24"/>
        </w:rPr>
        <w:t xml:space="preserve"> 025 de 1995</w:t>
      </w:r>
      <w:r w:rsidR="008656BD" w:rsidRPr="0069459C">
        <w:rPr>
          <w:rFonts w:ascii="Arial" w:hAnsi="Arial" w:cs="Arial"/>
          <w:szCs w:val="24"/>
        </w:rPr>
        <w:t xml:space="preserve"> y sus modificaciones</w:t>
      </w:r>
      <w:r w:rsidRPr="0069459C">
        <w:rPr>
          <w:rFonts w:ascii="Arial" w:hAnsi="Arial" w:cs="Arial"/>
          <w:szCs w:val="24"/>
        </w:rPr>
        <w:t xml:space="preserve">, </w:t>
      </w:r>
      <w:r w:rsidR="007D4E79" w:rsidRPr="0069459C">
        <w:rPr>
          <w:rFonts w:ascii="Arial" w:hAnsi="Arial" w:cs="Arial"/>
          <w:szCs w:val="24"/>
        </w:rPr>
        <w:t xml:space="preserve">las funciones de planeación, coordinación supervisión y control entre el Centro Nacional de Despacho (CND) y los agentes del </w:t>
      </w:r>
      <w:r w:rsidR="008656BD" w:rsidRPr="0069459C">
        <w:rPr>
          <w:rFonts w:ascii="Arial" w:hAnsi="Arial" w:cs="Arial"/>
          <w:szCs w:val="24"/>
        </w:rPr>
        <w:t>Sistema Interconectado Nacional -</w:t>
      </w:r>
      <w:r w:rsidR="007D4E79" w:rsidRPr="0069459C">
        <w:rPr>
          <w:rFonts w:ascii="Arial" w:hAnsi="Arial" w:cs="Arial"/>
          <w:szCs w:val="24"/>
        </w:rPr>
        <w:t>SIN</w:t>
      </w:r>
      <w:r w:rsidR="008656BD" w:rsidRPr="0069459C">
        <w:rPr>
          <w:rFonts w:ascii="Arial" w:hAnsi="Arial" w:cs="Arial"/>
          <w:szCs w:val="24"/>
        </w:rPr>
        <w:t>-,</w:t>
      </w:r>
      <w:r w:rsidR="007D4E79" w:rsidRPr="0069459C">
        <w:rPr>
          <w:rFonts w:ascii="Arial" w:hAnsi="Arial" w:cs="Arial"/>
          <w:szCs w:val="24"/>
        </w:rPr>
        <w:t xml:space="preserve"> que se encuentran descritas en la </w:t>
      </w:r>
      <w:r w:rsidRPr="0069459C">
        <w:rPr>
          <w:rFonts w:ascii="Arial" w:hAnsi="Arial" w:cs="Arial"/>
          <w:szCs w:val="24"/>
        </w:rPr>
        <w:t xml:space="preserve">Resolución </w:t>
      </w:r>
      <w:r w:rsidR="00E507CC" w:rsidRPr="0069459C">
        <w:rPr>
          <w:rFonts w:ascii="Arial" w:hAnsi="Arial" w:cs="Arial"/>
          <w:szCs w:val="24"/>
        </w:rPr>
        <w:t>CREG</w:t>
      </w:r>
      <w:r w:rsidRPr="0069459C">
        <w:rPr>
          <w:rFonts w:ascii="Arial" w:hAnsi="Arial" w:cs="Arial"/>
          <w:szCs w:val="24"/>
        </w:rPr>
        <w:t xml:space="preserve"> 080 de 1999, </w:t>
      </w:r>
      <w:r w:rsidR="00E87324" w:rsidRPr="0069459C">
        <w:rPr>
          <w:rFonts w:ascii="Arial" w:hAnsi="Arial" w:cs="Arial"/>
          <w:szCs w:val="24"/>
          <w:highlight w:val="yellow"/>
        </w:rPr>
        <w:t>los requisitos técnicos para la conexión de líneas de transmisión al</w:t>
      </w:r>
      <w:r w:rsidR="007D4E79" w:rsidRPr="0069459C">
        <w:rPr>
          <w:rFonts w:ascii="Arial" w:hAnsi="Arial" w:cs="Arial"/>
          <w:szCs w:val="24"/>
          <w:highlight w:val="yellow"/>
        </w:rPr>
        <w:t xml:space="preserve"> STN</w:t>
      </w:r>
      <w:r w:rsidR="008656BD" w:rsidRPr="0069459C">
        <w:rPr>
          <w:rFonts w:ascii="Arial" w:hAnsi="Arial" w:cs="Arial"/>
          <w:szCs w:val="24"/>
          <w:highlight w:val="yellow"/>
        </w:rPr>
        <w:t>,</w:t>
      </w:r>
      <w:r w:rsidR="00E87324" w:rsidRPr="0069459C">
        <w:rPr>
          <w:rFonts w:ascii="Arial" w:hAnsi="Arial" w:cs="Arial"/>
          <w:szCs w:val="24"/>
          <w:highlight w:val="yellow"/>
        </w:rPr>
        <w:t xml:space="preserve"> descritos en la Resolución </w:t>
      </w:r>
      <w:r w:rsidR="00E507CC" w:rsidRPr="0069459C">
        <w:rPr>
          <w:rFonts w:ascii="Arial" w:hAnsi="Arial" w:cs="Arial"/>
          <w:szCs w:val="24"/>
          <w:highlight w:val="yellow"/>
        </w:rPr>
        <w:t>CREG</w:t>
      </w:r>
      <w:r w:rsidRPr="0069459C">
        <w:rPr>
          <w:rFonts w:ascii="Arial" w:hAnsi="Arial" w:cs="Arial"/>
          <w:szCs w:val="24"/>
          <w:highlight w:val="yellow"/>
        </w:rPr>
        <w:t xml:space="preserve"> 098 de 2000</w:t>
      </w:r>
      <w:r w:rsidR="00E87324" w:rsidRPr="0069459C">
        <w:rPr>
          <w:rStyle w:val="Refdenotaalpie"/>
          <w:rFonts w:ascii="Arial" w:hAnsi="Arial" w:cs="Arial"/>
          <w:szCs w:val="24"/>
          <w:highlight w:val="yellow"/>
        </w:rPr>
        <w:footnoteReference w:id="176"/>
      </w:r>
      <w:r w:rsidRPr="0069459C">
        <w:rPr>
          <w:rFonts w:ascii="Arial" w:hAnsi="Arial" w:cs="Arial"/>
          <w:szCs w:val="24"/>
        </w:rPr>
        <w:t xml:space="preserve">, </w:t>
      </w:r>
      <w:r w:rsidR="00E87324" w:rsidRPr="0069459C">
        <w:rPr>
          <w:rFonts w:ascii="Arial" w:hAnsi="Arial" w:cs="Arial"/>
          <w:szCs w:val="24"/>
        </w:rPr>
        <w:t xml:space="preserve">la metodología y </w:t>
      </w:r>
      <w:r w:rsidR="00E87324" w:rsidRPr="0069459C">
        <w:rPr>
          <w:rFonts w:ascii="Arial" w:hAnsi="Arial" w:cs="Arial"/>
          <w:szCs w:val="24"/>
          <w:highlight w:val="yellow"/>
        </w:rPr>
        <w:t xml:space="preserve">fórmulas tarifarias para la remuneración de la actividad de transmisión descritas en la </w:t>
      </w:r>
      <w:r w:rsidRPr="0069459C">
        <w:rPr>
          <w:rFonts w:ascii="Arial" w:hAnsi="Arial" w:cs="Arial"/>
          <w:szCs w:val="24"/>
          <w:highlight w:val="yellow"/>
        </w:rPr>
        <w:t xml:space="preserve">Resolución </w:t>
      </w:r>
      <w:r w:rsidR="00E507CC" w:rsidRPr="0069459C">
        <w:rPr>
          <w:rFonts w:ascii="Arial" w:hAnsi="Arial" w:cs="Arial"/>
          <w:szCs w:val="24"/>
          <w:highlight w:val="yellow"/>
        </w:rPr>
        <w:t>CREG</w:t>
      </w:r>
      <w:r w:rsidRPr="0069459C">
        <w:rPr>
          <w:rFonts w:ascii="Arial" w:hAnsi="Arial" w:cs="Arial"/>
          <w:szCs w:val="24"/>
          <w:highlight w:val="yellow"/>
        </w:rPr>
        <w:t xml:space="preserve"> 011 de 2009</w:t>
      </w:r>
      <w:r w:rsidRPr="0069459C">
        <w:rPr>
          <w:rFonts w:ascii="Arial" w:hAnsi="Arial" w:cs="Arial"/>
          <w:szCs w:val="24"/>
        </w:rPr>
        <w:t>,</w:t>
      </w:r>
      <w:r w:rsidR="00E87324" w:rsidRPr="0069459C">
        <w:rPr>
          <w:rFonts w:ascii="Arial" w:hAnsi="Arial" w:cs="Arial"/>
          <w:szCs w:val="24"/>
        </w:rPr>
        <w:t xml:space="preserve"> el reglamento para el reporte de </w:t>
      </w:r>
      <w:r w:rsidR="008656BD" w:rsidRPr="0069459C">
        <w:rPr>
          <w:rFonts w:ascii="Arial" w:hAnsi="Arial" w:cs="Arial"/>
          <w:szCs w:val="24"/>
        </w:rPr>
        <w:t xml:space="preserve">eventos </w:t>
      </w:r>
      <w:r w:rsidR="00E87324" w:rsidRPr="0069459C">
        <w:rPr>
          <w:rFonts w:ascii="Arial" w:hAnsi="Arial" w:cs="Arial"/>
          <w:szCs w:val="24"/>
        </w:rPr>
        <w:t>y el procedimiento para el cálculo de la Energía No Suministrada</w:t>
      </w:r>
      <w:r w:rsidR="008656BD" w:rsidRPr="0069459C">
        <w:rPr>
          <w:rFonts w:ascii="Arial" w:hAnsi="Arial" w:cs="Arial"/>
          <w:szCs w:val="24"/>
        </w:rPr>
        <w:t xml:space="preserve"> (ENS)</w:t>
      </w:r>
      <w:r w:rsidR="00E87324" w:rsidRPr="0069459C">
        <w:rPr>
          <w:rFonts w:ascii="Arial" w:hAnsi="Arial" w:cs="Arial"/>
          <w:szCs w:val="24"/>
        </w:rPr>
        <w:t xml:space="preserve"> que se encuentra descrita en la</w:t>
      </w:r>
      <w:r w:rsidRPr="0069459C">
        <w:rPr>
          <w:rFonts w:ascii="Arial" w:hAnsi="Arial" w:cs="Arial"/>
          <w:szCs w:val="24"/>
        </w:rPr>
        <w:t xml:space="preserve"> </w:t>
      </w:r>
      <w:r w:rsidRPr="0069459C">
        <w:rPr>
          <w:rFonts w:ascii="Arial" w:hAnsi="Arial" w:cs="Arial"/>
          <w:szCs w:val="24"/>
          <w:highlight w:val="yellow"/>
        </w:rPr>
        <w:t xml:space="preserve">Resolución </w:t>
      </w:r>
      <w:r w:rsidR="00E507CC" w:rsidRPr="0069459C">
        <w:rPr>
          <w:rFonts w:ascii="Arial" w:hAnsi="Arial" w:cs="Arial"/>
          <w:szCs w:val="24"/>
          <w:highlight w:val="yellow"/>
        </w:rPr>
        <w:t>CREG</w:t>
      </w:r>
      <w:r w:rsidRPr="0069459C">
        <w:rPr>
          <w:rFonts w:ascii="Arial" w:hAnsi="Arial" w:cs="Arial"/>
          <w:szCs w:val="24"/>
          <w:highlight w:val="yellow"/>
        </w:rPr>
        <w:t xml:space="preserve"> 093 de 2012</w:t>
      </w:r>
      <w:r w:rsidR="00061130" w:rsidRPr="0069459C">
        <w:rPr>
          <w:rFonts w:ascii="Arial" w:hAnsi="Arial" w:cs="Arial"/>
          <w:szCs w:val="24"/>
        </w:rPr>
        <w:t xml:space="preserve">, el Código de Medida descrito en la Resolución </w:t>
      </w:r>
      <w:r w:rsidR="00E507CC" w:rsidRPr="0069459C">
        <w:rPr>
          <w:rFonts w:ascii="Arial" w:hAnsi="Arial" w:cs="Arial"/>
          <w:szCs w:val="24"/>
        </w:rPr>
        <w:t>CREG</w:t>
      </w:r>
      <w:r w:rsidR="00061130" w:rsidRPr="0069459C">
        <w:rPr>
          <w:rFonts w:ascii="Arial" w:hAnsi="Arial" w:cs="Arial"/>
          <w:szCs w:val="24"/>
        </w:rPr>
        <w:t xml:space="preserve"> </w:t>
      </w:r>
      <w:r w:rsidRPr="0069459C">
        <w:rPr>
          <w:rFonts w:ascii="Arial" w:hAnsi="Arial" w:cs="Arial"/>
          <w:szCs w:val="24"/>
        </w:rPr>
        <w:t xml:space="preserve">038 de 2014 </w:t>
      </w:r>
      <w:r w:rsidR="00061130" w:rsidRPr="0069459C">
        <w:rPr>
          <w:rFonts w:ascii="Arial" w:hAnsi="Arial" w:cs="Arial"/>
          <w:szCs w:val="24"/>
        </w:rPr>
        <w:t xml:space="preserve">y las </w:t>
      </w:r>
      <w:r w:rsidR="0081620B" w:rsidRPr="0069459C">
        <w:rPr>
          <w:rFonts w:ascii="Arial" w:hAnsi="Arial" w:cs="Arial"/>
          <w:szCs w:val="24"/>
        </w:rPr>
        <w:t xml:space="preserve">recientes </w:t>
      </w:r>
      <w:r w:rsidR="00061130" w:rsidRPr="0069459C">
        <w:rPr>
          <w:rFonts w:ascii="Arial" w:hAnsi="Arial" w:cs="Arial"/>
          <w:szCs w:val="24"/>
        </w:rPr>
        <w:t xml:space="preserve">disposiciones y procedimientos para la </w:t>
      </w:r>
      <w:r w:rsidR="00190DE4" w:rsidRPr="0069459C">
        <w:rPr>
          <w:rFonts w:ascii="Arial" w:hAnsi="Arial" w:cs="Arial"/>
          <w:szCs w:val="24"/>
        </w:rPr>
        <w:t>A</w:t>
      </w:r>
      <w:r w:rsidR="00061130" w:rsidRPr="0069459C">
        <w:rPr>
          <w:rFonts w:ascii="Arial" w:hAnsi="Arial" w:cs="Arial"/>
          <w:szCs w:val="24"/>
        </w:rPr>
        <w:t xml:space="preserve">signación de </w:t>
      </w:r>
      <w:r w:rsidR="00190DE4" w:rsidRPr="0069459C">
        <w:rPr>
          <w:rFonts w:ascii="Arial" w:hAnsi="Arial" w:cs="Arial"/>
          <w:szCs w:val="24"/>
        </w:rPr>
        <w:t>C</w:t>
      </w:r>
      <w:r w:rsidR="00061130" w:rsidRPr="0069459C">
        <w:rPr>
          <w:rFonts w:ascii="Arial" w:hAnsi="Arial" w:cs="Arial"/>
          <w:szCs w:val="24"/>
        </w:rPr>
        <w:t xml:space="preserve">apacidad de </w:t>
      </w:r>
      <w:r w:rsidR="00190DE4" w:rsidRPr="0069459C">
        <w:rPr>
          <w:rFonts w:ascii="Arial" w:hAnsi="Arial" w:cs="Arial"/>
          <w:szCs w:val="24"/>
        </w:rPr>
        <w:t>T</w:t>
      </w:r>
      <w:r w:rsidR="00061130" w:rsidRPr="0069459C">
        <w:rPr>
          <w:rFonts w:ascii="Arial" w:hAnsi="Arial" w:cs="Arial"/>
          <w:szCs w:val="24"/>
        </w:rPr>
        <w:t>ransporte en el SIN</w:t>
      </w:r>
      <w:r w:rsidR="008656BD" w:rsidRPr="0069459C">
        <w:rPr>
          <w:rFonts w:ascii="Arial" w:hAnsi="Arial" w:cs="Arial"/>
          <w:szCs w:val="24"/>
        </w:rPr>
        <w:t>,</w:t>
      </w:r>
      <w:r w:rsidR="00061130" w:rsidRPr="0069459C">
        <w:rPr>
          <w:rFonts w:ascii="Arial" w:hAnsi="Arial" w:cs="Arial"/>
          <w:szCs w:val="24"/>
        </w:rPr>
        <w:t xml:space="preserve"> descritas en la </w:t>
      </w:r>
      <w:r w:rsidR="00E87324" w:rsidRPr="0069459C">
        <w:rPr>
          <w:rFonts w:ascii="Arial" w:hAnsi="Arial" w:cs="Arial"/>
          <w:szCs w:val="24"/>
        </w:rPr>
        <w:t xml:space="preserve">Resolución </w:t>
      </w:r>
      <w:r w:rsidR="00E507CC" w:rsidRPr="0069459C">
        <w:rPr>
          <w:rFonts w:ascii="Arial" w:hAnsi="Arial" w:cs="Arial"/>
          <w:szCs w:val="24"/>
        </w:rPr>
        <w:t>CREG</w:t>
      </w:r>
      <w:r w:rsidR="00E87324" w:rsidRPr="0069459C">
        <w:rPr>
          <w:rFonts w:ascii="Arial" w:hAnsi="Arial" w:cs="Arial"/>
          <w:szCs w:val="24"/>
        </w:rPr>
        <w:t xml:space="preserve"> 075 de 2021, </w:t>
      </w:r>
      <w:r w:rsidRPr="0069459C">
        <w:rPr>
          <w:rFonts w:ascii="Arial" w:hAnsi="Arial" w:cs="Arial"/>
          <w:szCs w:val="24"/>
        </w:rPr>
        <w:t>o aquellas que las modifiquen, complementen adicionen</w:t>
      </w:r>
      <w:r w:rsidR="008656BD" w:rsidRPr="0069459C">
        <w:rPr>
          <w:rFonts w:ascii="Arial" w:hAnsi="Arial" w:cs="Arial"/>
          <w:szCs w:val="24"/>
        </w:rPr>
        <w:t xml:space="preserve"> o sustituyan</w:t>
      </w:r>
      <w:r w:rsidRPr="0069459C">
        <w:rPr>
          <w:rFonts w:ascii="Arial" w:hAnsi="Arial" w:cs="Arial"/>
          <w:szCs w:val="24"/>
        </w:rPr>
        <w:t>, el Reglamento Técnico de Instalaciones Eléctricas (RETIE) del Ministerio de Minas y Energía de Colombia y cumplir con los tiempos y alcances dados por los Acuerdos del Consejo</w:t>
      </w:r>
      <w:r w:rsidR="009D711B" w:rsidRPr="0069459C">
        <w:rPr>
          <w:rFonts w:ascii="Arial" w:hAnsi="Arial" w:cs="Arial"/>
          <w:szCs w:val="24"/>
        </w:rPr>
        <w:t xml:space="preserve"> </w:t>
      </w:r>
      <w:r w:rsidRPr="0069459C">
        <w:rPr>
          <w:rFonts w:ascii="Arial" w:hAnsi="Arial" w:cs="Arial"/>
          <w:szCs w:val="24"/>
        </w:rPr>
        <w:t>Nacional de Operación -CNO-, en particular el Acuerdo CNO 1214 de</w:t>
      </w:r>
      <w:r w:rsidR="00F870E3" w:rsidRPr="0069459C">
        <w:rPr>
          <w:rFonts w:ascii="Arial" w:hAnsi="Arial" w:cs="Arial"/>
          <w:szCs w:val="24"/>
        </w:rPr>
        <w:t xml:space="preserve"> </w:t>
      </w:r>
      <w:r w:rsidRPr="0069459C">
        <w:rPr>
          <w:rFonts w:ascii="Arial" w:hAnsi="Arial" w:cs="Arial"/>
          <w:szCs w:val="24"/>
        </w:rPr>
        <w:t xml:space="preserve">2019 o aquel que lo modifique o sustituya, el cual establece el procedimiento guía y los plazos aclaratorios no previstos en la regulación para la entrada en operación de plantas al SIN y de activos del STN, del Sistema de Transmisión Regional (STR) y de Activos de Conexión al STN, </w:t>
      </w:r>
      <w:bookmarkStart w:id="3" w:name="_Hlk83019497"/>
      <w:r w:rsidR="00E51A57" w:rsidRPr="0069459C">
        <w:rPr>
          <w:rFonts w:ascii="Arial" w:hAnsi="Arial" w:cs="Arial"/>
          <w:szCs w:val="24"/>
        </w:rPr>
        <w:t xml:space="preserve">cumplir con todas las normas de seguridad, procedimientos de calidad e indicaciones dadas por </w:t>
      </w:r>
      <w:r w:rsidR="0050754A" w:rsidRPr="0069459C">
        <w:rPr>
          <w:rFonts w:ascii="Arial" w:hAnsi="Arial" w:cs="Arial"/>
          <w:szCs w:val="24"/>
        </w:rPr>
        <w:t>[</w:t>
      </w:r>
      <w:r w:rsidR="00777C6B" w:rsidRPr="0069459C">
        <w:rPr>
          <w:rFonts w:ascii="Arial" w:hAnsi="Arial" w:cs="Arial"/>
          <w:szCs w:val="24"/>
          <w:highlight w:val="yellow"/>
        </w:rPr>
        <w:t>S_TN</w:t>
      </w:r>
      <w:r w:rsidR="0050754A" w:rsidRPr="0069459C">
        <w:rPr>
          <w:rFonts w:ascii="Arial" w:hAnsi="Arial" w:cs="Arial"/>
        </w:rPr>
        <w:footnoteReference w:id="177"/>
      </w:r>
      <w:r w:rsidR="0050754A" w:rsidRPr="0069459C">
        <w:rPr>
          <w:rFonts w:ascii="Arial" w:hAnsi="Arial" w:cs="Arial"/>
          <w:szCs w:val="24"/>
        </w:rPr>
        <w:t>]</w:t>
      </w:r>
      <w:r w:rsidR="00E51A57" w:rsidRPr="0069459C">
        <w:rPr>
          <w:rFonts w:ascii="Arial" w:hAnsi="Arial" w:cs="Arial"/>
          <w:szCs w:val="24"/>
        </w:rPr>
        <w:t xml:space="preserve"> </w:t>
      </w:r>
      <w:r w:rsidRPr="0069459C">
        <w:rPr>
          <w:rFonts w:ascii="Arial" w:hAnsi="Arial" w:cs="Arial"/>
          <w:szCs w:val="24"/>
        </w:rPr>
        <w:t>como parte de su Sistema Integrado de Gestión</w:t>
      </w:r>
      <w:bookmarkEnd w:id="3"/>
      <w:r w:rsidR="008656BD" w:rsidRPr="0069459C">
        <w:rPr>
          <w:rFonts w:ascii="Arial" w:hAnsi="Arial" w:cs="Arial"/>
          <w:szCs w:val="24"/>
        </w:rPr>
        <w:t xml:space="preserve"> (SIG)</w:t>
      </w:r>
      <w:r w:rsidR="00F870E3" w:rsidRPr="0069459C">
        <w:rPr>
          <w:rFonts w:ascii="Arial" w:hAnsi="Arial" w:cs="Arial"/>
          <w:szCs w:val="24"/>
        </w:rPr>
        <w:t xml:space="preserve"> y demás normas concordantes</w:t>
      </w:r>
      <w:r w:rsidRPr="0069459C">
        <w:rPr>
          <w:rFonts w:ascii="Arial" w:hAnsi="Arial" w:cs="Arial"/>
          <w:szCs w:val="24"/>
        </w:rPr>
        <w:t>.</w:t>
      </w:r>
    </w:p>
    <w:p w14:paraId="4ED67958" w14:textId="3F692D07" w:rsidR="00E51A57" w:rsidRPr="0069459C" w:rsidRDefault="00C764FF" w:rsidP="00F870E3">
      <w:pPr>
        <w:pStyle w:val="Prrafodelista"/>
        <w:numPr>
          <w:ilvl w:val="0"/>
          <w:numId w:val="9"/>
        </w:numPr>
        <w:ind w:left="284" w:hanging="284"/>
        <w:rPr>
          <w:rFonts w:ascii="Arial" w:hAnsi="Arial" w:cs="Arial"/>
          <w:szCs w:val="24"/>
        </w:rPr>
      </w:pPr>
      <w:r w:rsidRPr="0069459C">
        <w:rPr>
          <w:rFonts w:ascii="Arial" w:hAnsi="Arial" w:cs="Arial"/>
          <w:szCs w:val="24"/>
        </w:rPr>
        <w:t>Disponer de sus propias instalaciones, tales como: Sistemas de acueducto, alcantarillado, suministro de energía eléctrica y servicio de vigilancia propias</w:t>
      </w:r>
      <w:r w:rsidR="005502F0" w:rsidRPr="0069459C">
        <w:rPr>
          <w:rFonts w:ascii="Arial" w:hAnsi="Arial" w:cs="Arial"/>
          <w:szCs w:val="24"/>
        </w:rPr>
        <w:t>,</w:t>
      </w:r>
      <w:r w:rsidRPr="0069459C">
        <w:rPr>
          <w:rFonts w:ascii="Arial" w:hAnsi="Arial" w:cs="Arial"/>
          <w:szCs w:val="24"/>
        </w:rPr>
        <w:t xml:space="preserve"> tanto en la etapa de Construcción</w:t>
      </w:r>
      <w:r w:rsidR="009D711B" w:rsidRPr="0069459C">
        <w:rPr>
          <w:rFonts w:ascii="Arial" w:hAnsi="Arial" w:cs="Arial"/>
          <w:szCs w:val="24"/>
        </w:rPr>
        <w:t xml:space="preserve"> </w:t>
      </w:r>
      <w:r w:rsidRPr="0069459C">
        <w:rPr>
          <w:rFonts w:ascii="Arial" w:hAnsi="Arial" w:cs="Arial"/>
          <w:szCs w:val="24"/>
        </w:rPr>
        <w:t>como durante la etapa de Operación</w:t>
      </w:r>
      <w:r w:rsidR="001C4B30" w:rsidRPr="0069459C">
        <w:rPr>
          <w:rStyle w:val="Refdenotaalpie"/>
          <w:rFonts w:ascii="Arial" w:hAnsi="Arial" w:cs="Arial"/>
          <w:szCs w:val="24"/>
          <w:highlight w:val="yellow"/>
        </w:rPr>
        <w:footnoteReference w:id="178"/>
      </w:r>
      <w:r w:rsidRPr="0069459C">
        <w:rPr>
          <w:rFonts w:ascii="Arial" w:hAnsi="Arial" w:cs="Arial"/>
          <w:szCs w:val="24"/>
        </w:rPr>
        <w:t xml:space="preserve">. </w:t>
      </w:r>
    </w:p>
    <w:p w14:paraId="2DD7CADD" w14:textId="35152739" w:rsidR="005D16DA" w:rsidRPr="0069459C" w:rsidRDefault="00C764FF" w:rsidP="00C764FF">
      <w:pPr>
        <w:jc w:val="both"/>
        <w:rPr>
          <w:rFonts w:ascii="Arial" w:hAnsi="Arial" w:cs="Arial"/>
          <w:sz w:val="24"/>
          <w:szCs w:val="24"/>
        </w:rPr>
      </w:pPr>
      <w:r w:rsidRPr="0069459C">
        <w:rPr>
          <w:rFonts w:ascii="Arial" w:hAnsi="Arial" w:cs="Arial"/>
          <w:b/>
          <w:bCs/>
          <w:sz w:val="24"/>
          <w:szCs w:val="24"/>
        </w:rPr>
        <w:t>PARÁGRAFO PRIMERO</w:t>
      </w:r>
      <w:r w:rsidR="00684921" w:rsidRPr="0069459C">
        <w:rPr>
          <w:rFonts w:ascii="Arial" w:hAnsi="Arial" w:cs="Arial"/>
          <w:b/>
          <w:bCs/>
          <w:sz w:val="24"/>
          <w:szCs w:val="24"/>
        </w:rPr>
        <w:t xml:space="preserve"> - AUTORIZACIÓN A UTILIZAR UN ÁREA EN LA SUBESTACIÓN</w:t>
      </w:r>
      <w:r w:rsidR="005E41F8" w:rsidRPr="0069459C">
        <w:rPr>
          <w:rFonts w:ascii="Arial" w:hAnsi="Arial" w:cs="Arial"/>
          <w:b/>
          <w:bCs/>
          <w:sz w:val="24"/>
          <w:szCs w:val="24"/>
        </w:rPr>
        <w:t>:</w:t>
      </w:r>
      <w:r w:rsidRPr="0069459C">
        <w:rPr>
          <w:rFonts w:ascii="Arial" w:hAnsi="Arial" w:cs="Arial"/>
          <w:sz w:val="24"/>
          <w:szCs w:val="24"/>
        </w:rPr>
        <w:t xml:space="preserve"> </w:t>
      </w:r>
      <w:r w:rsidR="000705B6" w:rsidRPr="0069459C">
        <w:rPr>
          <w:rStyle w:val="Refdenotaalpie"/>
          <w:rFonts w:ascii="Arial" w:hAnsi="Arial" w:cs="Arial"/>
          <w:sz w:val="24"/>
          <w:szCs w:val="24"/>
          <w:highlight w:val="yellow"/>
        </w:rPr>
        <w:footnoteReference w:id="179"/>
      </w:r>
      <w:r w:rsidRPr="0069459C">
        <w:rPr>
          <w:rFonts w:ascii="Arial" w:hAnsi="Arial" w:cs="Arial"/>
          <w:sz w:val="24"/>
          <w:szCs w:val="24"/>
        </w:rPr>
        <w:t>Sin perjuicio de lo anterior,</w:t>
      </w:r>
      <w:r w:rsidR="005D16DA" w:rsidRPr="0069459C">
        <w:rPr>
          <w:rFonts w:ascii="Arial" w:hAnsi="Arial" w:cs="Arial"/>
          <w:sz w:val="24"/>
          <w:szCs w:val="24"/>
        </w:rPr>
        <w:t xml:space="preserve"> y en caso de ser posible </w:t>
      </w:r>
      <w:r w:rsidR="0050754A" w:rsidRPr="0069459C">
        <w:rPr>
          <w:rFonts w:ascii="Arial" w:hAnsi="Arial" w:cs="Arial"/>
          <w:sz w:val="24"/>
          <w:szCs w:val="24"/>
        </w:rPr>
        <w:t>[</w:t>
      </w:r>
      <w:r w:rsidR="00777C6B" w:rsidRPr="0069459C">
        <w:rPr>
          <w:rFonts w:ascii="Arial" w:hAnsi="Arial" w:cs="Arial"/>
          <w:sz w:val="24"/>
          <w:szCs w:val="24"/>
          <w:highlight w:val="yellow"/>
        </w:rPr>
        <w:t>S_TN</w:t>
      </w:r>
      <w:r w:rsidR="0050754A" w:rsidRPr="0069459C">
        <w:rPr>
          <w:rFonts w:ascii="Arial" w:hAnsi="Arial" w:cs="Arial"/>
        </w:rPr>
        <w:footnoteReference w:id="180"/>
      </w:r>
      <w:r w:rsidR="0050754A" w:rsidRPr="0069459C">
        <w:rPr>
          <w:rFonts w:ascii="Arial" w:hAnsi="Arial" w:cs="Arial"/>
          <w:sz w:val="24"/>
          <w:szCs w:val="24"/>
        </w:rPr>
        <w:t>]</w:t>
      </w:r>
      <w:r w:rsidRPr="0069459C">
        <w:rPr>
          <w:rFonts w:ascii="Arial" w:hAnsi="Arial" w:cs="Arial"/>
          <w:sz w:val="24"/>
          <w:szCs w:val="24"/>
        </w:rPr>
        <w:t xml:space="preserve"> </w:t>
      </w:r>
      <w:r w:rsidRPr="0069459C">
        <w:rPr>
          <w:rFonts w:ascii="Arial" w:hAnsi="Arial" w:cs="Arial"/>
          <w:sz w:val="24"/>
          <w:szCs w:val="24"/>
        </w:rPr>
        <w:lastRenderedPageBreak/>
        <w:t xml:space="preserve">autoriza, para la ejecución del Proyecto de Conexión a </w:t>
      </w:r>
      <w:r w:rsidR="0050754A" w:rsidRPr="0069459C">
        <w:rPr>
          <w:rFonts w:ascii="Arial" w:hAnsi="Arial" w:cs="Arial"/>
          <w:sz w:val="24"/>
          <w:szCs w:val="24"/>
        </w:rPr>
        <w:t>[</w:t>
      </w:r>
      <w:r w:rsidR="00AA4B83" w:rsidRPr="0069459C">
        <w:rPr>
          <w:rFonts w:ascii="Arial" w:hAnsi="Arial" w:cs="Arial"/>
          <w:sz w:val="24"/>
          <w:szCs w:val="24"/>
          <w:highlight w:val="yellow"/>
        </w:rPr>
        <w:t>S_PROMOTOR</w:t>
      </w:r>
      <w:r w:rsidR="0050754A" w:rsidRPr="0069459C">
        <w:rPr>
          <w:rStyle w:val="Refdenotaalpie"/>
          <w:rFonts w:ascii="Arial" w:hAnsi="Arial" w:cs="Arial"/>
          <w:sz w:val="24"/>
          <w:szCs w:val="24"/>
        </w:rPr>
        <w:footnoteReference w:id="181"/>
      </w:r>
      <w:r w:rsidR="0050754A" w:rsidRPr="0069459C">
        <w:rPr>
          <w:rFonts w:ascii="Arial" w:hAnsi="Arial" w:cs="Arial"/>
          <w:sz w:val="24"/>
          <w:szCs w:val="24"/>
        </w:rPr>
        <w:t>]</w:t>
      </w:r>
      <w:r w:rsidRPr="0069459C">
        <w:rPr>
          <w:rFonts w:ascii="Arial" w:hAnsi="Arial" w:cs="Arial"/>
          <w:sz w:val="24"/>
          <w:szCs w:val="24"/>
        </w:rPr>
        <w:t>, la utilización de un área dentro de la Subestación, debidamente delimitada, para la ubicación de campamentos</w:t>
      </w:r>
      <w:r w:rsidR="009D711B" w:rsidRPr="0069459C">
        <w:rPr>
          <w:rFonts w:ascii="Arial" w:hAnsi="Arial" w:cs="Arial"/>
          <w:sz w:val="24"/>
          <w:szCs w:val="24"/>
        </w:rPr>
        <w:t xml:space="preserve"> </w:t>
      </w:r>
      <w:r w:rsidRPr="0069459C">
        <w:rPr>
          <w:rFonts w:ascii="Arial" w:hAnsi="Arial" w:cs="Arial"/>
          <w:sz w:val="24"/>
          <w:szCs w:val="24"/>
        </w:rPr>
        <w:t>provisionales/temporales, durante la construcción</w:t>
      </w:r>
      <w:r w:rsidR="009D711B" w:rsidRPr="0069459C">
        <w:rPr>
          <w:rFonts w:ascii="Arial" w:hAnsi="Arial" w:cs="Arial"/>
          <w:sz w:val="24"/>
          <w:szCs w:val="24"/>
        </w:rPr>
        <w:t xml:space="preserve"> </w:t>
      </w:r>
      <w:r w:rsidRPr="0069459C">
        <w:rPr>
          <w:rFonts w:ascii="Arial" w:hAnsi="Arial" w:cs="Arial"/>
          <w:sz w:val="24"/>
          <w:szCs w:val="24"/>
        </w:rPr>
        <w:t>del Proyecto de Conexión, para oficinas, baños portátiles, contenedores u otros que se requieran, para el efecto</w:t>
      </w:r>
      <w:r w:rsidR="000F7C23" w:rsidRPr="0069459C">
        <w:rPr>
          <w:rFonts w:ascii="Arial" w:hAnsi="Arial" w:cs="Arial"/>
          <w:sz w:val="24"/>
          <w:szCs w:val="24"/>
        </w:rPr>
        <w:t>.</w:t>
      </w:r>
      <w:r w:rsidRPr="0069459C">
        <w:rPr>
          <w:rFonts w:ascii="Arial" w:hAnsi="Arial" w:cs="Arial"/>
          <w:sz w:val="24"/>
          <w:szCs w:val="24"/>
        </w:rPr>
        <w:t xml:space="preserve"> </w:t>
      </w:r>
      <w:r w:rsidR="0050754A" w:rsidRPr="0069459C">
        <w:rPr>
          <w:rFonts w:ascii="Arial" w:hAnsi="Arial" w:cs="Arial"/>
          <w:sz w:val="24"/>
          <w:szCs w:val="24"/>
        </w:rPr>
        <w:t>[</w:t>
      </w:r>
      <w:r w:rsidR="00AA4B83" w:rsidRPr="0069459C">
        <w:rPr>
          <w:rFonts w:ascii="Arial" w:hAnsi="Arial" w:cs="Arial"/>
          <w:sz w:val="24"/>
          <w:szCs w:val="24"/>
          <w:highlight w:val="yellow"/>
        </w:rPr>
        <w:t>S_PROMOTOR</w:t>
      </w:r>
      <w:r w:rsidR="0050754A" w:rsidRPr="0069459C">
        <w:rPr>
          <w:rStyle w:val="Refdenotaalpie"/>
          <w:rFonts w:ascii="Arial" w:hAnsi="Arial" w:cs="Arial"/>
          <w:sz w:val="24"/>
          <w:szCs w:val="24"/>
        </w:rPr>
        <w:footnoteReference w:id="182"/>
      </w:r>
      <w:r w:rsidR="0050754A" w:rsidRPr="0069459C">
        <w:rPr>
          <w:rFonts w:ascii="Arial" w:hAnsi="Arial" w:cs="Arial"/>
          <w:sz w:val="24"/>
          <w:szCs w:val="24"/>
        </w:rPr>
        <w:t>]</w:t>
      </w:r>
      <w:r w:rsidR="008F3C71" w:rsidRPr="0069459C">
        <w:rPr>
          <w:rFonts w:ascii="Arial" w:hAnsi="Arial" w:cs="Arial"/>
          <w:sz w:val="24"/>
          <w:szCs w:val="24"/>
        </w:rPr>
        <w:t xml:space="preserve"> de ser posible</w:t>
      </w:r>
      <w:r w:rsidRPr="0069459C">
        <w:rPr>
          <w:rFonts w:ascii="Arial" w:hAnsi="Arial" w:cs="Arial"/>
          <w:sz w:val="24"/>
          <w:szCs w:val="24"/>
        </w:rPr>
        <w:t xml:space="preserve"> deberá construir una entrada aparte, de tal forma que el </w:t>
      </w:r>
      <w:r w:rsidR="005D16DA" w:rsidRPr="0069459C">
        <w:rPr>
          <w:rFonts w:ascii="Arial" w:hAnsi="Arial" w:cs="Arial"/>
          <w:sz w:val="24"/>
          <w:szCs w:val="24"/>
        </w:rPr>
        <w:t xml:space="preserve">su </w:t>
      </w:r>
      <w:r w:rsidRPr="0069459C">
        <w:rPr>
          <w:rFonts w:ascii="Arial" w:hAnsi="Arial" w:cs="Arial"/>
          <w:sz w:val="24"/>
          <w:szCs w:val="24"/>
        </w:rPr>
        <w:t xml:space="preserve">personal de construcción no circule por el(os) patio(s) de la Subestación. La alternativa de ingreso vehicular a que se hace referencia debe ser habilitada por </w:t>
      </w:r>
      <w:r w:rsidR="0050754A" w:rsidRPr="0069459C">
        <w:rPr>
          <w:rFonts w:ascii="Arial" w:hAnsi="Arial" w:cs="Arial"/>
          <w:sz w:val="24"/>
          <w:szCs w:val="24"/>
        </w:rPr>
        <w:t>[</w:t>
      </w:r>
      <w:r w:rsidR="00AA4B83" w:rsidRPr="0069459C">
        <w:rPr>
          <w:rFonts w:ascii="Arial" w:hAnsi="Arial" w:cs="Arial"/>
          <w:sz w:val="24"/>
          <w:szCs w:val="24"/>
          <w:highlight w:val="yellow"/>
        </w:rPr>
        <w:t>S_PROMOTOR</w:t>
      </w:r>
      <w:r w:rsidR="0050754A" w:rsidRPr="0069459C">
        <w:rPr>
          <w:rStyle w:val="Refdenotaalpie"/>
          <w:rFonts w:ascii="Arial" w:hAnsi="Arial" w:cs="Arial"/>
          <w:sz w:val="24"/>
          <w:szCs w:val="24"/>
        </w:rPr>
        <w:footnoteReference w:id="183"/>
      </w:r>
      <w:r w:rsidR="0050754A" w:rsidRPr="0069459C">
        <w:rPr>
          <w:rFonts w:ascii="Arial" w:hAnsi="Arial" w:cs="Arial"/>
          <w:sz w:val="24"/>
          <w:szCs w:val="24"/>
        </w:rPr>
        <w:t>]</w:t>
      </w:r>
      <w:r w:rsidRPr="0069459C">
        <w:rPr>
          <w:rFonts w:ascii="Arial" w:hAnsi="Arial" w:cs="Arial"/>
          <w:sz w:val="24"/>
          <w:szCs w:val="24"/>
        </w:rPr>
        <w:t xml:space="preserve"> en zona externa de la Subestación y tendría el carácter de provisional durante la construcción del Proyecto de Conexión, </w:t>
      </w:r>
      <w:r w:rsidR="0081620B" w:rsidRPr="0069459C">
        <w:rPr>
          <w:rFonts w:ascii="Arial" w:hAnsi="Arial" w:cs="Arial"/>
          <w:sz w:val="24"/>
          <w:szCs w:val="24"/>
        </w:rPr>
        <w:t xml:space="preserve">lo anterior </w:t>
      </w:r>
      <w:r w:rsidRPr="0069459C">
        <w:rPr>
          <w:rFonts w:ascii="Arial" w:hAnsi="Arial" w:cs="Arial"/>
          <w:sz w:val="24"/>
          <w:szCs w:val="24"/>
        </w:rPr>
        <w:t xml:space="preserve">para no generar riesgos a </w:t>
      </w:r>
      <w:r w:rsidR="0050754A" w:rsidRPr="0069459C">
        <w:rPr>
          <w:rFonts w:ascii="Arial" w:hAnsi="Arial" w:cs="Arial"/>
          <w:sz w:val="24"/>
          <w:szCs w:val="24"/>
        </w:rPr>
        <w:t>[</w:t>
      </w:r>
      <w:r w:rsidR="00777C6B" w:rsidRPr="0069459C">
        <w:rPr>
          <w:rFonts w:ascii="Arial" w:hAnsi="Arial" w:cs="Arial"/>
          <w:sz w:val="24"/>
          <w:szCs w:val="24"/>
          <w:highlight w:val="yellow"/>
        </w:rPr>
        <w:t>S_TN</w:t>
      </w:r>
      <w:r w:rsidR="0050754A" w:rsidRPr="0069459C">
        <w:rPr>
          <w:rFonts w:ascii="Arial" w:hAnsi="Arial" w:cs="Arial"/>
        </w:rPr>
        <w:footnoteReference w:id="184"/>
      </w:r>
      <w:r w:rsidR="0050754A" w:rsidRPr="0069459C">
        <w:rPr>
          <w:rFonts w:ascii="Arial" w:hAnsi="Arial" w:cs="Arial"/>
          <w:sz w:val="24"/>
          <w:szCs w:val="24"/>
        </w:rPr>
        <w:t>]</w:t>
      </w:r>
      <w:r w:rsidRPr="0069459C">
        <w:rPr>
          <w:rFonts w:ascii="Arial" w:hAnsi="Arial" w:cs="Arial"/>
          <w:sz w:val="24"/>
          <w:szCs w:val="24"/>
        </w:rPr>
        <w:t xml:space="preserve"> o a terceros</w:t>
      </w:r>
      <w:r w:rsidR="00EB059C" w:rsidRPr="0069459C">
        <w:rPr>
          <w:rFonts w:ascii="Arial" w:hAnsi="Arial" w:cs="Arial"/>
          <w:sz w:val="24"/>
          <w:szCs w:val="24"/>
        </w:rPr>
        <w:t>, d</w:t>
      </w:r>
      <w:r w:rsidR="008F3C71" w:rsidRPr="0069459C">
        <w:rPr>
          <w:rFonts w:ascii="Arial" w:hAnsi="Arial" w:cs="Arial"/>
          <w:sz w:val="24"/>
          <w:szCs w:val="24"/>
        </w:rPr>
        <w:t xml:space="preserve">e no ser posible </w:t>
      </w:r>
      <w:r w:rsidR="00EB059C" w:rsidRPr="0069459C">
        <w:rPr>
          <w:rFonts w:ascii="Arial" w:hAnsi="Arial" w:cs="Arial"/>
          <w:sz w:val="24"/>
          <w:szCs w:val="24"/>
        </w:rPr>
        <w:t xml:space="preserve">deberá </w:t>
      </w:r>
      <w:r w:rsidR="008F3C71" w:rsidRPr="0069459C">
        <w:rPr>
          <w:rFonts w:ascii="Arial" w:hAnsi="Arial" w:cs="Arial"/>
          <w:sz w:val="24"/>
          <w:szCs w:val="24"/>
        </w:rPr>
        <w:t>acordar</w:t>
      </w:r>
      <w:r w:rsidR="00EB059C" w:rsidRPr="0069459C">
        <w:rPr>
          <w:rFonts w:ascii="Arial" w:hAnsi="Arial" w:cs="Arial"/>
          <w:sz w:val="24"/>
          <w:szCs w:val="24"/>
        </w:rPr>
        <w:t xml:space="preserve"> entre L</w:t>
      </w:r>
      <w:r w:rsidR="008F3C71" w:rsidRPr="0069459C">
        <w:rPr>
          <w:rFonts w:ascii="Arial" w:hAnsi="Arial" w:cs="Arial"/>
          <w:sz w:val="24"/>
          <w:szCs w:val="24"/>
        </w:rPr>
        <w:t>as Partes estas condiciones de ingreso</w:t>
      </w:r>
      <w:r w:rsidR="00EB059C" w:rsidRPr="0069459C">
        <w:rPr>
          <w:rFonts w:ascii="Arial" w:hAnsi="Arial" w:cs="Arial"/>
          <w:sz w:val="24"/>
          <w:szCs w:val="24"/>
        </w:rPr>
        <w:t xml:space="preserve"> y plasmarán estos acuerdos en una Cláusula Adicional correspondiente.</w:t>
      </w:r>
      <w:r w:rsidR="00EB059C" w:rsidRPr="0069459C" w:rsidDel="00EB059C">
        <w:rPr>
          <w:rFonts w:ascii="Arial" w:hAnsi="Arial" w:cs="Arial"/>
          <w:sz w:val="24"/>
          <w:szCs w:val="24"/>
        </w:rPr>
        <w:t xml:space="preserve"> </w:t>
      </w:r>
    </w:p>
    <w:p w14:paraId="6CA57B6C" w14:textId="587EE209" w:rsidR="00C764FF" w:rsidRPr="0069459C" w:rsidRDefault="00C764FF" w:rsidP="00C764FF">
      <w:pPr>
        <w:jc w:val="both"/>
        <w:rPr>
          <w:rFonts w:ascii="Arial" w:hAnsi="Arial" w:cs="Arial"/>
          <w:sz w:val="24"/>
          <w:szCs w:val="24"/>
        </w:rPr>
      </w:pPr>
      <w:r w:rsidRPr="0069459C">
        <w:rPr>
          <w:rFonts w:ascii="Arial" w:hAnsi="Arial" w:cs="Arial"/>
          <w:b/>
          <w:bCs/>
          <w:sz w:val="24"/>
          <w:szCs w:val="24"/>
        </w:rPr>
        <w:t>PARÁGRAFO SEGUNDO</w:t>
      </w:r>
      <w:bookmarkStart w:id="4" w:name="_Hlk83019596"/>
      <w:r w:rsidR="00684921" w:rsidRPr="0069459C">
        <w:rPr>
          <w:rFonts w:ascii="Arial" w:hAnsi="Arial" w:cs="Arial"/>
          <w:b/>
          <w:bCs/>
          <w:sz w:val="24"/>
          <w:szCs w:val="24"/>
        </w:rPr>
        <w:t xml:space="preserve"> ACUERDO DE REDES DE RESPALDO</w:t>
      </w:r>
      <w:r w:rsidRPr="0069459C">
        <w:rPr>
          <w:rFonts w:ascii="Arial" w:hAnsi="Arial" w:cs="Arial"/>
          <w:b/>
          <w:bCs/>
          <w:sz w:val="24"/>
          <w:szCs w:val="24"/>
        </w:rPr>
        <w:t>:</w:t>
      </w:r>
      <w:r w:rsidRPr="0069459C">
        <w:rPr>
          <w:rFonts w:ascii="Arial" w:hAnsi="Arial" w:cs="Arial"/>
          <w:sz w:val="24"/>
          <w:szCs w:val="24"/>
        </w:rPr>
        <w:t xml:space="preserve"> Las Partes podrán acordar redes de interconexión de respaldo para energía eléctrica,</w:t>
      </w:r>
      <w:r w:rsidR="009D711B" w:rsidRPr="0069459C">
        <w:rPr>
          <w:rFonts w:ascii="Arial" w:hAnsi="Arial" w:cs="Arial"/>
          <w:sz w:val="24"/>
          <w:szCs w:val="24"/>
        </w:rPr>
        <w:t xml:space="preserve"> </w:t>
      </w:r>
      <w:r w:rsidRPr="0069459C">
        <w:rPr>
          <w:rFonts w:ascii="Arial" w:hAnsi="Arial" w:cs="Arial"/>
          <w:sz w:val="24"/>
          <w:szCs w:val="24"/>
        </w:rPr>
        <w:t>acueducto y alcantarillado. En este caso Las Partes plasmarán estos acuerdos en una Cláusula Adicional correspondiente.</w:t>
      </w:r>
    </w:p>
    <w:p w14:paraId="600A9816" w14:textId="478E8A5A" w:rsidR="0088418A" w:rsidRPr="0069459C" w:rsidRDefault="001735CB" w:rsidP="00F870E3">
      <w:pPr>
        <w:pStyle w:val="Prrafodelista"/>
        <w:numPr>
          <w:ilvl w:val="0"/>
          <w:numId w:val="9"/>
        </w:numPr>
        <w:ind w:left="284" w:hanging="284"/>
        <w:rPr>
          <w:rFonts w:ascii="Arial" w:hAnsi="Arial" w:cs="Arial"/>
          <w:szCs w:val="24"/>
        </w:rPr>
      </w:pPr>
      <w:r w:rsidRPr="0069459C">
        <w:rPr>
          <w:rFonts w:ascii="Arial" w:hAnsi="Arial" w:cs="Arial"/>
          <w:szCs w:val="24"/>
        </w:rPr>
        <w:t>T</w:t>
      </w:r>
      <w:r w:rsidR="0088418A" w:rsidRPr="0069459C">
        <w:rPr>
          <w:rFonts w:ascii="Arial" w:hAnsi="Arial" w:cs="Arial"/>
          <w:szCs w:val="24"/>
        </w:rPr>
        <w:t>ramita</w:t>
      </w:r>
      <w:r w:rsidRPr="0069459C">
        <w:rPr>
          <w:rFonts w:ascii="Arial" w:hAnsi="Arial" w:cs="Arial"/>
          <w:szCs w:val="24"/>
        </w:rPr>
        <w:t>r</w:t>
      </w:r>
      <w:r w:rsidR="0088418A" w:rsidRPr="0069459C">
        <w:rPr>
          <w:rFonts w:ascii="Arial" w:hAnsi="Arial" w:cs="Arial"/>
          <w:szCs w:val="24"/>
        </w:rPr>
        <w:t xml:space="preserve"> ante [</w:t>
      </w:r>
      <w:r w:rsidR="0088418A" w:rsidRPr="0069459C">
        <w:rPr>
          <w:rFonts w:ascii="Arial" w:hAnsi="Arial" w:cs="Arial"/>
          <w:szCs w:val="24"/>
          <w:highlight w:val="yellow"/>
        </w:rPr>
        <w:t>S_TN</w:t>
      </w:r>
      <w:r w:rsidR="0088418A" w:rsidRPr="0069459C">
        <w:rPr>
          <w:rFonts w:ascii="Arial" w:hAnsi="Arial" w:cs="Arial"/>
        </w:rPr>
        <w:footnoteReference w:id="185"/>
      </w:r>
      <w:r w:rsidR="0088418A" w:rsidRPr="0069459C">
        <w:rPr>
          <w:rFonts w:ascii="Arial" w:hAnsi="Arial" w:cs="Arial"/>
          <w:szCs w:val="24"/>
        </w:rPr>
        <w:t>] los permisos y/o autorizaciones para el ingreso de su personal, contratistas y/o subcontratistas, vehículos, equipos, materiales, herramientas y cualquier otro elemento requerido</w:t>
      </w:r>
      <w:r w:rsidR="00426616" w:rsidRPr="0069459C">
        <w:rPr>
          <w:rFonts w:ascii="Arial" w:hAnsi="Arial" w:cs="Arial"/>
          <w:szCs w:val="24"/>
        </w:rPr>
        <w:t xml:space="preserve"> a la Subestación</w:t>
      </w:r>
      <w:r w:rsidR="0088418A" w:rsidRPr="0069459C">
        <w:rPr>
          <w:rFonts w:ascii="Arial" w:hAnsi="Arial" w:cs="Arial"/>
          <w:szCs w:val="24"/>
        </w:rPr>
        <w:t xml:space="preserve"> para las actividades de diseño, construcción, montaje, pruebas, puesta en</w:t>
      </w:r>
      <w:r w:rsidR="00EB059C" w:rsidRPr="0069459C">
        <w:rPr>
          <w:rFonts w:ascii="Arial" w:hAnsi="Arial" w:cs="Arial"/>
          <w:szCs w:val="24"/>
        </w:rPr>
        <w:t xml:space="preserve"> Operación</w:t>
      </w:r>
      <w:r w:rsidR="0088418A" w:rsidRPr="0069459C">
        <w:rPr>
          <w:rFonts w:ascii="Arial" w:hAnsi="Arial" w:cs="Arial"/>
          <w:szCs w:val="24"/>
        </w:rPr>
        <w:t xml:space="preserve"> de los Bienes y Equipos de Conexión a construir por [</w:t>
      </w:r>
      <w:r w:rsidR="0088418A" w:rsidRPr="0069459C">
        <w:rPr>
          <w:rFonts w:ascii="Arial" w:hAnsi="Arial" w:cs="Arial"/>
          <w:szCs w:val="24"/>
          <w:highlight w:val="yellow"/>
        </w:rPr>
        <w:t>S_PROMOTOR</w:t>
      </w:r>
      <w:r w:rsidR="0088418A" w:rsidRPr="0069459C">
        <w:rPr>
          <w:rStyle w:val="Refdenotaalpie"/>
          <w:rFonts w:ascii="Arial" w:hAnsi="Arial" w:cs="Arial"/>
          <w:szCs w:val="24"/>
        </w:rPr>
        <w:footnoteReference w:id="186"/>
      </w:r>
      <w:r w:rsidR="0088418A" w:rsidRPr="0069459C">
        <w:rPr>
          <w:rFonts w:ascii="Arial" w:hAnsi="Arial" w:cs="Arial"/>
          <w:szCs w:val="24"/>
        </w:rPr>
        <w:t xml:space="preserve">] y cumplir con el procedimiento de </w:t>
      </w:r>
      <w:r w:rsidR="00426616" w:rsidRPr="0069459C">
        <w:rPr>
          <w:rFonts w:ascii="Arial" w:hAnsi="Arial" w:cs="Arial"/>
          <w:szCs w:val="24"/>
        </w:rPr>
        <w:t xml:space="preserve">ingreso y permanencia a las instalaciones </w:t>
      </w:r>
      <w:r w:rsidR="0088418A" w:rsidRPr="0069459C">
        <w:rPr>
          <w:rFonts w:ascii="Arial" w:hAnsi="Arial" w:cs="Arial"/>
          <w:szCs w:val="24"/>
        </w:rPr>
        <w:t>administradas por [</w:t>
      </w:r>
      <w:r w:rsidR="0088418A" w:rsidRPr="0069459C">
        <w:rPr>
          <w:rFonts w:ascii="Arial" w:hAnsi="Arial" w:cs="Arial"/>
          <w:szCs w:val="24"/>
          <w:highlight w:val="yellow"/>
        </w:rPr>
        <w:t>S_TN</w:t>
      </w:r>
      <w:r w:rsidR="0088418A" w:rsidRPr="0069459C">
        <w:rPr>
          <w:rFonts w:ascii="Arial" w:hAnsi="Arial" w:cs="Arial"/>
        </w:rPr>
        <w:footnoteReference w:id="187"/>
      </w:r>
      <w:r w:rsidR="0088418A" w:rsidRPr="0069459C">
        <w:rPr>
          <w:rFonts w:ascii="Arial" w:hAnsi="Arial" w:cs="Arial"/>
          <w:szCs w:val="24"/>
        </w:rPr>
        <w:t>],</w:t>
      </w:r>
      <w:bookmarkStart w:id="5" w:name="_Hlk83019644"/>
      <w:r w:rsidR="0088418A" w:rsidRPr="0069459C">
        <w:rPr>
          <w:rFonts w:ascii="Arial" w:hAnsi="Arial" w:cs="Arial"/>
          <w:szCs w:val="24"/>
        </w:rPr>
        <w:t xml:space="preserve"> la cual se adjunta </w:t>
      </w:r>
      <w:r w:rsidR="005A6697" w:rsidRPr="0069459C">
        <w:rPr>
          <w:rFonts w:ascii="Arial" w:hAnsi="Arial" w:cs="Arial"/>
          <w:szCs w:val="24"/>
        </w:rPr>
        <w:t xml:space="preserve">en el Anexo Técnico en la sección </w:t>
      </w:r>
      <w:r w:rsidR="008F2437" w:rsidRPr="0069459C">
        <w:rPr>
          <w:rFonts w:ascii="Arial" w:hAnsi="Arial" w:cs="Arial"/>
          <w:szCs w:val="24"/>
        </w:rPr>
        <w:t>-</w:t>
      </w:r>
      <w:r w:rsidR="0088418A" w:rsidRPr="0069459C">
        <w:rPr>
          <w:rFonts w:ascii="Arial" w:hAnsi="Arial" w:cs="Arial"/>
          <w:szCs w:val="24"/>
        </w:rPr>
        <w:t xml:space="preserve"> </w:t>
      </w:r>
      <w:r w:rsidR="008F2437" w:rsidRPr="0069459C">
        <w:rPr>
          <w:rFonts w:ascii="Arial" w:hAnsi="Arial" w:cs="Arial"/>
          <w:szCs w:val="24"/>
        </w:rPr>
        <w:t>Ingreso y Permanencia en las instalaciones</w:t>
      </w:r>
      <w:r w:rsidR="00426616" w:rsidRPr="0069459C">
        <w:rPr>
          <w:rFonts w:ascii="Arial" w:hAnsi="Arial" w:cs="Arial"/>
          <w:szCs w:val="24"/>
        </w:rPr>
        <w:t xml:space="preserve"> -</w:t>
      </w:r>
      <w:r w:rsidR="0088418A" w:rsidRPr="0069459C">
        <w:rPr>
          <w:rFonts w:ascii="Arial" w:hAnsi="Arial" w:cs="Arial"/>
          <w:szCs w:val="24"/>
        </w:rPr>
        <w:t>.</w:t>
      </w:r>
      <w:bookmarkEnd w:id="4"/>
      <w:bookmarkEnd w:id="5"/>
    </w:p>
    <w:p w14:paraId="2CA153B7" w14:textId="1E2B77E4" w:rsidR="0088418A" w:rsidRPr="0069459C" w:rsidRDefault="00C764FF" w:rsidP="00F870E3">
      <w:pPr>
        <w:pStyle w:val="Prrafodelista"/>
        <w:numPr>
          <w:ilvl w:val="0"/>
          <w:numId w:val="9"/>
        </w:numPr>
        <w:ind w:left="284" w:hanging="284"/>
        <w:rPr>
          <w:rFonts w:ascii="Arial" w:hAnsi="Arial" w:cs="Arial"/>
          <w:szCs w:val="24"/>
        </w:rPr>
      </w:pPr>
      <w:r w:rsidRPr="0069459C">
        <w:rPr>
          <w:rFonts w:ascii="Arial" w:hAnsi="Arial" w:cs="Arial"/>
          <w:szCs w:val="24"/>
        </w:rPr>
        <w:t xml:space="preserve">Comunicar a </w:t>
      </w:r>
      <w:r w:rsidR="0050754A" w:rsidRPr="0069459C">
        <w:rPr>
          <w:rFonts w:ascii="Arial" w:hAnsi="Arial" w:cs="Arial"/>
          <w:szCs w:val="24"/>
        </w:rPr>
        <w:t>[</w:t>
      </w:r>
      <w:r w:rsidR="00777C6B" w:rsidRPr="0069459C">
        <w:rPr>
          <w:rFonts w:ascii="Arial" w:hAnsi="Arial" w:cs="Arial"/>
          <w:szCs w:val="24"/>
          <w:highlight w:val="yellow"/>
        </w:rPr>
        <w:t>S_TN</w:t>
      </w:r>
      <w:r w:rsidR="0050754A" w:rsidRPr="0069459C">
        <w:rPr>
          <w:rFonts w:ascii="Arial" w:hAnsi="Arial" w:cs="Arial"/>
        </w:rPr>
        <w:footnoteReference w:id="188"/>
      </w:r>
      <w:r w:rsidR="0050754A" w:rsidRPr="0069459C">
        <w:rPr>
          <w:rFonts w:ascii="Arial" w:hAnsi="Arial" w:cs="Arial"/>
          <w:szCs w:val="24"/>
        </w:rPr>
        <w:t>]</w:t>
      </w:r>
      <w:r w:rsidRPr="0069459C">
        <w:rPr>
          <w:rFonts w:ascii="Arial" w:hAnsi="Arial" w:cs="Arial"/>
          <w:szCs w:val="24"/>
        </w:rPr>
        <w:t xml:space="preserve"> la designación de los contratistas y/o subcontratistas de las obras a ejecutarse en la Subestación. </w:t>
      </w:r>
      <w:r w:rsidR="0050754A" w:rsidRPr="0069459C">
        <w:rPr>
          <w:rFonts w:ascii="Arial" w:hAnsi="Arial" w:cs="Arial"/>
          <w:szCs w:val="24"/>
        </w:rPr>
        <w:t>[</w:t>
      </w:r>
      <w:r w:rsidR="00AA4B83" w:rsidRPr="0069459C">
        <w:rPr>
          <w:rFonts w:ascii="Arial" w:hAnsi="Arial" w:cs="Arial"/>
          <w:szCs w:val="24"/>
          <w:highlight w:val="yellow"/>
        </w:rPr>
        <w:t>S_PROMOTOR</w:t>
      </w:r>
      <w:r w:rsidR="0050754A" w:rsidRPr="0069459C">
        <w:rPr>
          <w:rStyle w:val="Refdenotaalpie"/>
          <w:rFonts w:ascii="Arial" w:hAnsi="Arial" w:cs="Arial"/>
          <w:szCs w:val="24"/>
        </w:rPr>
        <w:footnoteReference w:id="189"/>
      </w:r>
      <w:r w:rsidR="0050754A" w:rsidRPr="0069459C">
        <w:rPr>
          <w:rFonts w:ascii="Arial" w:hAnsi="Arial" w:cs="Arial"/>
          <w:szCs w:val="24"/>
        </w:rPr>
        <w:t>]</w:t>
      </w:r>
      <w:r w:rsidRPr="0069459C">
        <w:rPr>
          <w:rFonts w:ascii="Arial" w:hAnsi="Arial" w:cs="Arial"/>
          <w:szCs w:val="24"/>
        </w:rPr>
        <w:t xml:space="preserve"> responderá por los perjuicios directos causados a </w:t>
      </w:r>
      <w:r w:rsidR="0050754A" w:rsidRPr="0069459C">
        <w:rPr>
          <w:rFonts w:ascii="Arial" w:hAnsi="Arial" w:cs="Arial"/>
          <w:szCs w:val="24"/>
        </w:rPr>
        <w:t>[</w:t>
      </w:r>
      <w:r w:rsidR="00777C6B" w:rsidRPr="0069459C">
        <w:rPr>
          <w:rFonts w:ascii="Arial" w:hAnsi="Arial" w:cs="Arial"/>
          <w:szCs w:val="24"/>
          <w:highlight w:val="yellow"/>
        </w:rPr>
        <w:t>S_TN</w:t>
      </w:r>
      <w:r w:rsidR="0050754A" w:rsidRPr="0069459C">
        <w:rPr>
          <w:rFonts w:ascii="Arial" w:hAnsi="Arial" w:cs="Arial"/>
        </w:rPr>
        <w:footnoteReference w:id="190"/>
      </w:r>
      <w:r w:rsidR="0050754A" w:rsidRPr="0069459C">
        <w:rPr>
          <w:rFonts w:ascii="Arial" w:hAnsi="Arial" w:cs="Arial"/>
          <w:szCs w:val="24"/>
        </w:rPr>
        <w:t>]</w:t>
      </w:r>
      <w:r w:rsidRPr="0069459C">
        <w:rPr>
          <w:rFonts w:ascii="Arial" w:hAnsi="Arial" w:cs="Arial"/>
          <w:szCs w:val="24"/>
        </w:rPr>
        <w:t xml:space="preserve">, que sean debidamente probados, por los actos y hechos de sus contratistas y subcontratistas y dependientes en general, como de los suyos propios, cuando sean ejecutados con dolo, culpa, negligencia o impericia. En este sentido, </w:t>
      </w:r>
      <w:r w:rsidR="0081620B" w:rsidRPr="0069459C">
        <w:rPr>
          <w:rFonts w:ascii="Arial" w:hAnsi="Arial" w:cs="Arial"/>
          <w:szCs w:val="24"/>
        </w:rPr>
        <w:t>[</w:t>
      </w:r>
      <w:r w:rsidR="00AA4B83" w:rsidRPr="0069459C">
        <w:rPr>
          <w:rFonts w:ascii="Arial" w:hAnsi="Arial" w:cs="Arial"/>
          <w:szCs w:val="24"/>
          <w:highlight w:val="yellow"/>
        </w:rPr>
        <w:t>S_PROMOTOR</w:t>
      </w:r>
      <w:r w:rsidR="0081620B" w:rsidRPr="0069459C">
        <w:rPr>
          <w:rStyle w:val="Refdenotaalpie"/>
          <w:rFonts w:ascii="Arial" w:hAnsi="Arial" w:cs="Arial"/>
          <w:szCs w:val="24"/>
        </w:rPr>
        <w:footnoteReference w:id="191"/>
      </w:r>
      <w:r w:rsidR="0081620B" w:rsidRPr="0069459C">
        <w:rPr>
          <w:rFonts w:ascii="Arial" w:hAnsi="Arial" w:cs="Arial"/>
          <w:szCs w:val="24"/>
        </w:rPr>
        <w:t>]</w:t>
      </w:r>
      <w:r w:rsidRPr="0069459C">
        <w:rPr>
          <w:rFonts w:ascii="Arial" w:hAnsi="Arial" w:cs="Arial"/>
          <w:szCs w:val="24"/>
        </w:rPr>
        <w:t xml:space="preserve"> deberá exigir a sus subcontratistas y dependientes en general, la misma diligencia requerida para ella en este </w:t>
      </w:r>
      <w:r w:rsidR="00426616" w:rsidRPr="0069459C">
        <w:rPr>
          <w:rFonts w:ascii="Arial" w:hAnsi="Arial" w:cs="Arial"/>
          <w:szCs w:val="24"/>
        </w:rPr>
        <w:t>contrato</w:t>
      </w:r>
      <w:r w:rsidRPr="0069459C">
        <w:rPr>
          <w:rFonts w:ascii="Arial" w:hAnsi="Arial" w:cs="Arial"/>
          <w:szCs w:val="24"/>
        </w:rPr>
        <w:t xml:space="preserve">. </w:t>
      </w:r>
      <w:r w:rsidR="0050754A" w:rsidRPr="0069459C">
        <w:rPr>
          <w:rFonts w:ascii="Arial" w:hAnsi="Arial" w:cs="Arial"/>
          <w:szCs w:val="24"/>
        </w:rPr>
        <w:lastRenderedPageBreak/>
        <w:t>[</w:t>
      </w:r>
      <w:r w:rsidR="00AA4B83" w:rsidRPr="0069459C">
        <w:rPr>
          <w:rFonts w:ascii="Arial" w:hAnsi="Arial" w:cs="Arial"/>
          <w:szCs w:val="24"/>
          <w:highlight w:val="yellow"/>
        </w:rPr>
        <w:t>S_PROMOTOR</w:t>
      </w:r>
      <w:r w:rsidR="0050754A" w:rsidRPr="0069459C">
        <w:rPr>
          <w:rStyle w:val="Refdenotaalpie"/>
          <w:rFonts w:ascii="Arial" w:hAnsi="Arial" w:cs="Arial"/>
          <w:szCs w:val="24"/>
        </w:rPr>
        <w:footnoteReference w:id="192"/>
      </w:r>
      <w:r w:rsidR="0050754A" w:rsidRPr="0069459C">
        <w:rPr>
          <w:rFonts w:ascii="Arial" w:hAnsi="Arial" w:cs="Arial"/>
          <w:szCs w:val="24"/>
        </w:rPr>
        <w:t>]</w:t>
      </w:r>
      <w:r w:rsidRPr="0069459C">
        <w:rPr>
          <w:rFonts w:ascii="Arial" w:hAnsi="Arial" w:cs="Arial"/>
          <w:szCs w:val="24"/>
        </w:rPr>
        <w:t xml:space="preserve"> comunicará por escrito a </w:t>
      </w:r>
      <w:r w:rsidR="0050754A" w:rsidRPr="0069459C">
        <w:rPr>
          <w:rFonts w:ascii="Arial" w:hAnsi="Arial" w:cs="Arial"/>
          <w:szCs w:val="24"/>
        </w:rPr>
        <w:t>[</w:t>
      </w:r>
      <w:r w:rsidR="00777C6B" w:rsidRPr="0069459C">
        <w:rPr>
          <w:rFonts w:ascii="Arial" w:hAnsi="Arial" w:cs="Arial"/>
          <w:szCs w:val="24"/>
          <w:highlight w:val="yellow"/>
        </w:rPr>
        <w:t>S_TN</w:t>
      </w:r>
      <w:r w:rsidR="0050754A" w:rsidRPr="0069459C">
        <w:rPr>
          <w:rFonts w:ascii="Arial" w:hAnsi="Arial" w:cs="Arial"/>
        </w:rPr>
        <w:footnoteReference w:id="193"/>
      </w:r>
      <w:r w:rsidR="0050754A" w:rsidRPr="0069459C">
        <w:rPr>
          <w:rFonts w:ascii="Arial" w:hAnsi="Arial" w:cs="Arial"/>
          <w:szCs w:val="24"/>
        </w:rPr>
        <w:t>]</w:t>
      </w:r>
      <w:r w:rsidRPr="0069459C">
        <w:rPr>
          <w:rFonts w:ascii="Arial" w:hAnsi="Arial" w:cs="Arial"/>
          <w:szCs w:val="24"/>
        </w:rPr>
        <w:t xml:space="preserve"> la terminación de su relación con un contratista o subcontratista de inmediato, una vez se conozca el hecho.</w:t>
      </w:r>
    </w:p>
    <w:p w14:paraId="10C5721F" w14:textId="1F06DCC7" w:rsidR="0088418A" w:rsidRPr="0069459C" w:rsidRDefault="00C764FF" w:rsidP="00F870E3">
      <w:pPr>
        <w:pStyle w:val="Prrafodelista"/>
        <w:numPr>
          <w:ilvl w:val="0"/>
          <w:numId w:val="9"/>
        </w:numPr>
        <w:ind w:left="284" w:hanging="284"/>
        <w:rPr>
          <w:rFonts w:ascii="Arial" w:hAnsi="Arial" w:cs="Arial"/>
          <w:szCs w:val="24"/>
        </w:rPr>
      </w:pPr>
      <w:r w:rsidRPr="0069459C">
        <w:rPr>
          <w:rFonts w:ascii="Arial" w:hAnsi="Arial" w:cs="Arial"/>
          <w:szCs w:val="24"/>
        </w:rPr>
        <w:t xml:space="preserve">Cumplir con todas las medidas de seguridad y salud en el trabajo e indicaciones dadas por </w:t>
      </w:r>
      <w:r w:rsidR="0050754A" w:rsidRPr="0069459C">
        <w:rPr>
          <w:rFonts w:ascii="Arial" w:hAnsi="Arial" w:cs="Arial"/>
          <w:szCs w:val="24"/>
        </w:rPr>
        <w:t>[</w:t>
      </w:r>
      <w:r w:rsidR="00777C6B" w:rsidRPr="0069459C">
        <w:rPr>
          <w:rFonts w:ascii="Arial" w:hAnsi="Arial" w:cs="Arial"/>
          <w:szCs w:val="24"/>
          <w:highlight w:val="yellow"/>
        </w:rPr>
        <w:t>S_TN</w:t>
      </w:r>
      <w:r w:rsidR="0050754A" w:rsidRPr="0069459C">
        <w:rPr>
          <w:rFonts w:ascii="Arial" w:hAnsi="Arial" w:cs="Arial"/>
        </w:rPr>
        <w:footnoteReference w:id="194"/>
      </w:r>
      <w:r w:rsidR="0050754A" w:rsidRPr="0069459C">
        <w:rPr>
          <w:rFonts w:ascii="Arial" w:hAnsi="Arial" w:cs="Arial"/>
          <w:szCs w:val="24"/>
        </w:rPr>
        <w:t>]</w:t>
      </w:r>
      <w:r w:rsidR="00451D49" w:rsidRPr="0069459C">
        <w:rPr>
          <w:rFonts w:ascii="Arial" w:hAnsi="Arial" w:cs="Arial"/>
          <w:szCs w:val="24"/>
        </w:rPr>
        <w:t xml:space="preserve"> </w:t>
      </w:r>
      <w:r w:rsidRPr="0069459C">
        <w:rPr>
          <w:rFonts w:ascii="Arial" w:hAnsi="Arial" w:cs="Arial"/>
          <w:szCs w:val="24"/>
        </w:rPr>
        <w:t xml:space="preserve">y reparar cualquier daño directo, debidamente probado, que llegare a causar en sus equipos e instalaciones y que sean por causas imputables a </w:t>
      </w:r>
      <w:r w:rsidR="0050754A" w:rsidRPr="0069459C">
        <w:rPr>
          <w:rFonts w:ascii="Arial" w:hAnsi="Arial" w:cs="Arial"/>
          <w:szCs w:val="24"/>
        </w:rPr>
        <w:t>[</w:t>
      </w:r>
      <w:r w:rsidR="00AA4B83" w:rsidRPr="0069459C">
        <w:rPr>
          <w:rFonts w:ascii="Arial" w:hAnsi="Arial" w:cs="Arial"/>
          <w:szCs w:val="24"/>
          <w:highlight w:val="yellow"/>
        </w:rPr>
        <w:t>S_PROMOTOR</w:t>
      </w:r>
      <w:r w:rsidR="0050754A" w:rsidRPr="0069459C">
        <w:rPr>
          <w:rStyle w:val="Refdenotaalpie"/>
          <w:rFonts w:ascii="Arial" w:hAnsi="Arial" w:cs="Arial"/>
          <w:szCs w:val="24"/>
        </w:rPr>
        <w:footnoteReference w:id="195"/>
      </w:r>
      <w:r w:rsidR="0050754A" w:rsidRPr="0069459C">
        <w:rPr>
          <w:rFonts w:ascii="Arial" w:hAnsi="Arial" w:cs="Arial"/>
          <w:szCs w:val="24"/>
        </w:rPr>
        <w:t>]</w:t>
      </w:r>
      <w:r w:rsidR="00451D49" w:rsidRPr="0069459C">
        <w:rPr>
          <w:rFonts w:ascii="Arial" w:hAnsi="Arial" w:cs="Arial"/>
          <w:szCs w:val="24"/>
        </w:rPr>
        <w:t xml:space="preserve"> </w:t>
      </w:r>
      <w:r w:rsidRPr="0069459C">
        <w:rPr>
          <w:rFonts w:ascii="Arial" w:hAnsi="Arial" w:cs="Arial"/>
          <w:szCs w:val="24"/>
        </w:rPr>
        <w:t>o a empleados, sus contratistas y subcontratistas o dependientes en general, dejándolas en las mismas condiciones en que se encontraban, con</w:t>
      </w:r>
      <w:r w:rsidR="009D711B" w:rsidRPr="0069459C">
        <w:rPr>
          <w:rFonts w:ascii="Arial" w:hAnsi="Arial" w:cs="Arial"/>
          <w:szCs w:val="24"/>
        </w:rPr>
        <w:t xml:space="preserve"> </w:t>
      </w:r>
      <w:r w:rsidRPr="0069459C">
        <w:rPr>
          <w:rFonts w:ascii="Arial" w:hAnsi="Arial" w:cs="Arial"/>
          <w:szCs w:val="24"/>
        </w:rPr>
        <w:t xml:space="preserve">motivo de la ejecución de los trabajos realizados para la construcción, montaje y puesta en </w:t>
      </w:r>
      <w:r w:rsidR="00EB059C" w:rsidRPr="0069459C">
        <w:rPr>
          <w:rFonts w:ascii="Arial" w:hAnsi="Arial" w:cs="Arial"/>
          <w:szCs w:val="24"/>
        </w:rPr>
        <w:t>Operación</w:t>
      </w:r>
      <w:r w:rsidRPr="0069459C">
        <w:rPr>
          <w:rFonts w:ascii="Arial" w:hAnsi="Arial" w:cs="Arial"/>
          <w:szCs w:val="24"/>
        </w:rPr>
        <w:t xml:space="preserve"> de los Bienes y Equipos de Conexión de propiedad de </w:t>
      </w:r>
      <w:r w:rsidR="0050754A" w:rsidRPr="0069459C">
        <w:rPr>
          <w:rFonts w:ascii="Arial" w:hAnsi="Arial" w:cs="Arial"/>
          <w:szCs w:val="24"/>
        </w:rPr>
        <w:t>[</w:t>
      </w:r>
      <w:r w:rsidR="00AA4B83" w:rsidRPr="0069459C">
        <w:rPr>
          <w:rFonts w:ascii="Arial" w:hAnsi="Arial" w:cs="Arial"/>
          <w:szCs w:val="24"/>
          <w:highlight w:val="yellow"/>
        </w:rPr>
        <w:t>S_PROMOTOR</w:t>
      </w:r>
      <w:r w:rsidR="0050754A" w:rsidRPr="0069459C">
        <w:rPr>
          <w:rStyle w:val="Refdenotaalpie"/>
          <w:rFonts w:ascii="Arial" w:hAnsi="Arial" w:cs="Arial"/>
          <w:szCs w:val="24"/>
        </w:rPr>
        <w:footnoteReference w:id="196"/>
      </w:r>
      <w:r w:rsidR="0050754A" w:rsidRPr="0069459C">
        <w:rPr>
          <w:rFonts w:ascii="Arial" w:hAnsi="Arial" w:cs="Arial"/>
          <w:szCs w:val="24"/>
        </w:rPr>
        <w:t>]</w:t>
      </w:r>
      <w:r w:rsidRPr="0069459C">
        <w:rPr>
          <w:rFonts w:ascii="Arial" w:hAnsi="Arial" w:cs="Arial"/>
          <w:szCs w:val="24"/>
        </w:rPr>
        <w:t>.</w:t>
      </w:r>
    </w:p>
    <w:p w14:paraId="5EA14DD0" w14:textId="77777777" w:rsidR="00F42FE0" w:rsidRPr="0069459C" w:rsidRDefault="00F42FE0" w:rsidP="00E22382">
      <w:pPr>
        <w:rPr>
          <w:rFonts w:ascii="Arial" w:hAnsi="Arial" w:cs="Arial"/>
          <w:szCs w:val="24"/>
        </w:rPr>
      </w:pPr>
      <w:r w:rsidRPr="0069459C">
        <w:rPr>
          <w:rFonts w:ascii="Arial" w:hAnsi="Arial" w:cs="Arial"/>
          <w:b/>
          <w:szCs w:val="24"/>
        </w:rPr>
        <w:t>PARÁGRAFO - FALLA PERMANENTE DE UN EQUIPO:</w:t>
      </w:r>
      <w:r w:rsidRPr="0069459C">
        <w:t xml:space="preserve"> </w:t>
      </w:r>
      <w:r w:rsidRPr="0069459C">
        <w:rPr>
          <w:rFonts w:ascii="Arial" w:hAnsi="Arial" w:cs="Arial"/>
          <w:szCs w:val="24"/>
        </w:rPr>
        <w:t>En el caso de daño de un equipo que no sea reparable [S_PROMOTOR</w:t>
      </w:r>
      <w:r w:rsidRPr="0069459C">
        <w:footnoteReference w:id="197"/>
      </w:r>
      <w:r w:rsidRPr="0069459C">
        <w:rPr>
          <w:rFonts w:ascii="Arial" w:hAnsi="Arial" w:cs="Arial"/>
          <w:szCs w:val="24"/>
        </w:rPr>
        <w:t>] deberá proceder con la reposición del mismo.</w:t>
      </w:r>
    </w:p>
    <w:p w14:paraId="148EA9AA" w14:textId="507DA2C7" w:rsidR="00AA079E" w:rsidRPr="0069459C" w:rsidRDefault="00C764FF" w:rsidP="00F870E3">
      <w:pPr>
        <w:pStyle w:val="Prrafodelista"/>
        <w:numPr>
          <w:ilvl w:val="0"/>
          <w:numId w:val="9"/>
        </w:numPr>
        <w:ind w:left="284" w:hanging="284"/>
        <w:rPr>
          <w:rFonts w:ascii="Arial" w:hAnsi="Arial" w:cs="Arial"/>
          <w:szCs w:val="24"/>
        </w:rPr>
      </w:pPr>
      <w:r w:rsidRPr="0069459C">
        <w:rPr>
          <w:rFonts w:ascii="Arial" w:hAnsi="Arial" w:cs="Arial"/>
          <w:szCs w:val="24"/>
        </w:rPr>
        <w:t>Indicar a sus trabajadores, contratistas y subcontratistas, las</w:t>
      </w:r>
      <w:bookmarkStart w:id="6" w:name="_Hlk83030427"/>
      <w:r w:rsidRPr="0069459C">
        <w:rPr>
          <w:rFonts w:ascii="Arial" w:hAnsi="Arial" w:cs="Arial"/>
          <w:szCs w:val="24"/>
        </w:rPr>
        <w:t xml:space="preserve"> normas de seguridad establecidas por </w:t>
      </w:r>
      <w:r w:rsidR="0050754A" w:rsidRPr="0069459C">
        <w:rPr>
          <w:rFonts w:ascii="Arial" w:hAnsi="Arial" w:cs="Arial"/>
          <w:szCs w:val="24"/>
        </w:rPr>
        <w:t>[</w:t>
      </w:r>
      <w:r w:rsidR="00777C6B" w:rsidRPr="0069459C">
        <w:rPr>
          <w:rFonts w:ascii="Arial" w:hAnsi="Arial" w:cs="Arial"/>
          <w:szCs w:val="24"/>
          <w:highlight w:val="yellow"/>
        </w:rPr>
        <w:t>S_TN</w:t>
      </w:r>
      <w:r w:rsidR="0050754A" w:rsidRPr="0069459C">
        <w:rPr>
          <w:rStyle w:val="Refdenotaalpie"/>
          <w:rFonts w:ascii="Arial" w:hAnsi="Arial" w:cs="Arial"/>
          <w:szCs w:val="24"/>
        </w:rPr>
        <w:footnoteReference w:id="198"/>
      </w:r>
      <w:r w:rsidR="0050754A" w:rsidRPr="0069459C">
        <w:rPr>
          <w:rFonts w:ascii="Arial" w:hAnsi="Arial" w:cs="Arial"/>
          <w:szCs w:val="24"/>
        </w:rPr>
        <w:t>]</w:t>
      </w:r>
      <w:r w:rsidR="00AA079E" w:rsidRPr="0069459C">
        <w:rPr>
          <w:rFonts w:ascii="Arial" w:hAnsi="Arial" w:cs="Arial"/>
          <w:szCs w:val="24"/>
        </w:rPr>
        <w:t xml:space="preserve"> </w:t>
      </w:r>
      <w:r w:rsidRPr="0069459C">
        <w:rPr>
          <w:rFonts w:ascii="Arial" w:hAnsi="Arial" w:cs="Arial"/>
          <w:szCs w:val="24"/>
        </w:rPr>
        <w:t>para el acceso, construcción, montaje</w:t>
      </w:r>
      <w:r w:rsidR="00B03418" w:rsidRPr="0069459C">
        <w:rPr>
          <w:rFonts w:ascii="Arial" w:hAnsi="Arial" w:cs="Arial"/>
          <w:szCs w:val="24"/>
        </w:rPr>
        <w:t>,</w:t>
      </w:r>
      <w:r w:rsidRPr="0069459C">
        <w:rPr>
          <w:rFonts w:ascii="Arial" w:hAnsi="Arial" w:cs="Arial"/>
          <w:szCs w:val="24"/>
        </w:rPr>
        <w:t xml:space="preserve"> puesta en </w:t>
      </w:r>
      <w:r w:rsidR="00EB059C" w:rsidRPr="0069459C">
        <w:rPr>
          <w:rFonts w:ascii="Arial" w:hAnsi="Arial" w:cs="Arial"/>
          <w:szCs w:val="24"/>
        </w:rPr>
        <w:t>Operación</w:t>
      </w:r>
      <w:r w:rsidR="00B03418" w:rsidRPr="0069459C">
        <w:rPr>
          <w:rFonts w:ascii="Arial" w:hAnsi="Arial" w:cs="Arial"/>
          <w:szCs w:val="24"/>
        </w:rPr>
        <w:t xml:space="preserve"> y durante la etapa de </w:t>
      </w:r>
      <w:r w:rsidRPr="0069459C">
        <w:rPr>
          <w:rFonts w:ascii="Arial" w:hAnsi="Arial" w:cs="Arial"/>
          <w:szCs w:val="24"/>
        </w:rPr>
        <w:t xml:space="preserve">operación de los Bienes y Equipos de Conexión del Proyecto, las cuales serán indicadas por </w:t>
      </w:r>
      <w:r w:rsidR="00B354F8" w:rsidRPr="0069459C">
        <w:rPr>
          <w:rFonts w:ascii="Arial" w:hAnsi="Arial" w:cs="Arial"/>
          <w:szCs w:val="24"/>
        </w:rPr>
        <w:t>[</w:t>
      </w:r>
      <w:r w:rsidR="00777C6B" w:rsidRPr="0069459C">
        <w:rPr>
          <w:rFonts w:ascii="Arial" w:hAnsi="Arial" w:cs="Arial"/>
          <w:szCs w:val="24"/>
          <w:highlight w:val="yellow"/>
        </w:rPr>
        <w:t>S_TN</w:t>
      </w:r>
      <w:r w:rsidR="00B354F8" w:rsidRPr="0069459C">
        <w:rPr>
          <w:rStyle w:val="Refdenotaalpie"/>
          <w:rFonts w:ascii="Arial" w:hAnsi="Arial" w:cs="Arial"/>
          <w:szCs w:val="24"/>
        </w:rPr>
        <w:footnoteReference w:id="199"/>
      </w:r>
      <w:r w:rsidR="00B354F8" w:rsidRPr="0069459C">
        <w:rPr>
          <w:rFonts w:ascii="Arial" w:hAnsi="Arial" w:cs="Arial"/>
          <w:szCs w:val="24"/>
        </w:rPr>
        <w:t>]</w:t>
      </w:r>
      <w:r w:rsidR="00AA079E" w:rsidRPr="0069459C">
        <w:rPr>
          <w:rFonts w:ascii="Arial" w:hAnsi="Arial" w:cs="Arial"/>
          <w:szCs w:val="24"/>
        </w:rPr>
        <w:t xml:space="preserve"> </w:t>
      </w:r>
      <w:r w:rsidRPr="0069459C">
        <w:rPr>
          <w:rFonts w:ascii="Arial" w:hAnsi="Arial" w:cs="Arial"/>
          <w:szCs w:val="24"/>
        </w:rPr>
        <w:t xml:space="preserve">a la iniciación de dichas obras. Asegurarse que el personal que se utilice en la etapa de construcción, así como para operar, mantener y supervisar los Bienes y Equipos de Conexión, por el término de duración de este </w:t>
      </w:r>
      <w:r w:rsidR="00426616" w:rsidRPr="0069459C">
        <w:rPr>
          <w:rFonts w:ascii="Arial" w:hAnsi="Arial" w:cs="Arial"/>
          <w:szCs w:val="24"/>
        </w:rPr>
        <w:t>contrato</w:t>
      </w:r>
      <w:r w:rsidRPr="0069459C">
        <w:rPr>
          <w:rFonts w:ascii="Arial" w:hAnsi="Arial" w:cs="Arial"/>
          <w:szCs w:val="24"/>
        </w:rPr>
        <w:t xml:space="preserve">, cumpla con las competencias técnicas requeridas y con los requisitos en materia de </w:t>
      </w:r>
      <w:bookmarkStart w:id="7" w:name="_Hlk83019889"/>
      <w:r w:rsidRPr="0069459C">
        <w:rPr>
          <w:rFonts w:ascii="Arial" w:hAnsi="Arial" w:cs="Arial"/>
          <w:szCs w:val="24"/>
        </w:rPr>
        <w:t xml:space="preserve">seguridad y salud en el trabajo para el control de los peligros y riesgos y/o aquellas medidas adicionales que hagan parte de la política de </w:t>
      </w:r>
      <w:r w:rsidR="00B354F8" w:rsidRPr="0069459C">
        <w:rPr>
          <w:rFonts w:ascii="Arial" w:hAnsi="Arial" w:cs="Arial"/>
          <w:szCs w:val="24"/>
        </w:rPr>
        <w:t>[</w:t>
      </w:r>
      <w:r w:rsidR="00777C6B" w:rsidRPr="0069459C">
        <w:rPr>
          <w:rFonts w:ascii="Arial" w:hAnsi="Arial" w:cs="Arial"/>
          <w:szCs w:val="24"/>
          <w:highlight w:val="yellow"/>
        </w:rPr>
        <w:t>S_TN</w:t>
      </w:r>
      <w:r w:rsidR="00B354F8" w:rsidRPr="0069459C">
        <w:rPr>
          <w:rStyle w:val="Refdenotaalpie"/>
          <w:rFonts w:ascii="Arial" w:hAnsi="Arial" w:cs="Arial"/>
          <w:szCs w:val="24"/>
        </w:rPr>
        <w:footnoteReference w:id="200"/>
      </w:r>
      <w:r w:rsidR="00B354F8" w:rsidRPr="0069459C">
        <w:rPr>
          <w:rFonts w:ascii="Arial" w:hAnsi="Arial" w:cs="Arial"/>
          <w:szCs w:val="24"/>
        </w:rPr>
        <w:t>]</w:t>
      </w:r>
      <w:bookmarkEnd w:id="7"/>
      <w:r w:rsidR="00AA079E" w:rsidRPr="0069459C">
        <w:rPr>
          <w:rFonts w:ascii="Arial" w:hAnsi="Arial" w:cs="Arial"/>
          <w:szCs w:val="24"/>
        </w:rPr>
        <w:t xml:space="preserve"> </w:t>
      </w:r>
      <w:r w:rsidRPr="0069459C">
        <w:rPr>
          <w:rFonts w:ascii="Arial" w:hAnsi="Arial" w:cs="Arial"/>
          <w:szCs w:val="24"/>
        </w:rPr>
        <w:t xml:space="preserve">en estas materias, debidamente documentadas como tales y socializadas por parte de </w:t>
      </w:r>
      <w:r w:rsidR="00B354F8" w:rsidRPr="0069459C">
        <w:rPr>
          <w:rFonts w:ascii="Arial" w:hAnsi="Arial" w:cs="Arial"/>
          <w:szCs w:val="24"/>
        </w:rPr>
        <w:t>[</w:t>
      </w:r>
      <w:r w:rsidR="00777C6B" w:rsidRPr="0069459C">
        <w:rPr>
          <w:rFonts w:ascii="Arial" w:hAnsi="Arial" w:cs="Arial"/>
          <w:szCs w:val="24"/>
          <w:highlight w:val="yellow"/>
        </w:rPr>
        <w:t>S_TN</w:t>
      </w:r>
      <w:r w:rsidR="00B354F8" w:rsidRPr="0069459C">
        <w:rPr>
          <w:rStyle w:val="Refdenotaalpie"/>
          <w:rFonts w:ascii="Arial" w:hAnsi="Arial" w:cs="Arial"/>
          <w:szCs w:val="24"/>
        </w:rPr>
        <w:footnoteReference w:id="201"/>
      </w:r>
      <w:r w:rsidR="00B354F8" w:rsidRPr="0069459C">
        <w:rPr>
          <w:rFonts w:ascii="Arial" w:hAnsi="Arial" w:cs="Arial"/>
          <w:szCs w:val="24"/>
        </w:rPr>
        <w:t>]</w:t>
      </w:r>
      <w:r w:rsidR="00AA079E" w:rsidRPr="0069459C">
        <w:rPr>
          <w:rFonts w:ascii="Arial" w:hAnsi="Arial" w:cs="Arial"/>
          <w:szCs w:val="24"/>
        </w:rPr>
        <w:t xml:space="preserve"> </w:t>
      </w:r>
      <w:r w:rsidRPr="0069459C">
        <w:rPr>
          <w:rFonts w:ascii="Arial" w:hAnsi="Arial" w:cs="Arial"/>
          <w:szCs w:val="24"/>
        </w:rPr>
        <w:t xml:space="preserve">a </w:t>
      </w:r>
      <w:r w:rsidR="0050754A" w:rsidRPr="0069459C">
        <w:rPr>
          <w:rFonts w:ascii="Arial" w:hAnsi="Arial" w:cs="Arial"/>
          <w:szCs w:val="24"/>
        </w:rPr>
        <w:t>[</w:t>
      </w:r>
      <w:r w:rsidR="00AA4B83" w:rsidRPr="0069459C">
        <w:rPr>
          <w:rFonts w:ascii="Arial" w:hAnsi="Arial" w:cs="Arial"/>
          <w:szCs w:val="24"/>
          <w:highlight w:val="yellow"/>
        </w:rPr>
        <w:t>S_PROMOTOR</w:t>
      </w:r>
      <w:r w:rsidR="0050754A" w:rsidRPr="0069459C">
        <w:rPr>
          <w:rStyle w:val="Refdenotaalpie"/>
          <w:rFonts w:ascii="Arial" w:hAnsi="Arial" w:cs="Arial"/>
          <w:szCs w:val="24"/>
        </w:rPr>
        <w:footnoteReference w:id="202"/>
      </w:r>
      <w:r w:rsidR="0050754A" w:rsidRPr="0069459C">
        <w:rPr>
          <w:rFonts w:ascii="Arial" w:hAnsi="Arial" w:cs="Arial"/>
          <w:szCs w:val="24"/>
        </w:rPr>
        <w:t>]</w:t>
      </w:r>
      <w:r w:rsidR="00AA079E" w:rsidRPr="0069459C">
        <w:rPr>
          <w:rFonts w:ascii="Arial" w:hAnsi="Arial" w:cs="Arial"/>
          <w:szCs w:val="24"/>
        </w:rPr>
        <w:t xml:space="preserve"> </w:t>
      </w:r>
      <w:r w:rsidRPr="0069459C">
        <w:rPr>
          <w:rFonts w:ascii="Arial" w:hAnsi="Arial" w:cs="Arial"/>
          <w:szCs w:val="24"/>
        </w:rPr>
        <w:t xml:space="preserve">con anterioridad a la celebración del presente </w:t>
      </w:r>
      <w:r w:rsidR="00426616" w:rsidRPr="0069459C">
        <w:rPr>
          <w:rFonts w:ascii="Arial" w:hAnsi="Arial" w:cs="Arial"/>
          <w:szCs w:val="24"/>
        </w:rPr>
        <w:t xml:space="preserve">contrato </w:t>
      </w:r>
      <w:r w:rsidRPr="0069459C">
        <w:rPr>
          <w:rFonts w:ascii="Arial" w:hAnsi="Arial" w:cs="Arial"/>
          <w:szCs w:val="24"/>
        </w:rPr>
        <w:t>(Anexo</w:t>
      </w:r>
      <w:r w:rsidR="008F2437" w:rsidRPr="0069459C">
        <w:rPr>
          <w:rFonts w:ascii="Arial" w:hAnsi="Arial" w:cs="Arial"/>
          <w:szCs w:val="24"/>
        </w:rPr>
        <w:t xml:space="preserve"> - Ingreso y Permanencia en las instalaciones</w:t>
      </w:r>
      <w:r w:rsidR="00426616" w:rsidRPr="0069459C">
        <w:rPr>
          <w:rFonts w:ascii="Arial" w:hAnsi="Arial" w:cs="Arial"/>
          <w:szCs w:val="24"/>
        </w:rPr>
        <w:t xml:space="preserve"> </w:t>
      </w:r>
      <w:r w:rsidR="008F2437" w:rsidRPr="0069459C">
        <w:rPr>
          <w:rFonts w:ascii="Arial" w:hAnsi="Arial" w:cs="Arial"/>
          <w:szCs w:val="24"/>
        </w:rPr>
        <w:t>-</w:t>
      </w:r>
      <w:r w:rsidRPr="0069459C">
        <w:rPr>
          <w:rFonts w:ascii="Arial" w:hAnsi="Arial" w:cs="Arial"/>
          <w:szCs w:val="24"/>
        </w:rPr>
        <w:t xml:space="preserve">). </w:t>
      </w:r>
      <w:bookmarkEnd w:id="6"/>
    </w:p>
    <w:p w14:paraId="229907F9" w14:textId="79DB43E3" w:rsidR="00C764FF" w:rsidRPr="0069459C" w:rsidRDefault="00C764FF" w:rsidP="00334E6C">
      <w:pPr>
        <w:ind w:left="284"/>
        <w:jc w:val="both"/>
        <w:rPr>
          <w:rFonts w:ascii="Arial" w:hAnsi="Arial" w:cs="Arial"/>
          <w:sz w:val="24"/>
          <w:szCs w:val="24"/>
        </w:rPr>
      </w:pPr>
      <w:r w:rsidRPr="0069459C">
        <w:rPr>
          <w:rFonts w:ascii="Arial" w:hAnsi="Arial" w:cs="Arial"/>
          <w:b/>
          <w:bCs/>
          <w:sz w:val="24"/>
          <w:szCs w:val="24"/>
        </w:rPr>
        <w:t>PARÁGRAFO</w:t>
      </w:r>
      <w:r w:rsidR="00A21B7A" w:rsidRPr="0069459C">
        <w:rPr>
          <w:rFonts w:ascii="Arial" w:hAnsi="Arial" w:cs="Arial"/>
          <w:b/>
          <w:bCs/>
          <w:sz w:val="24"/>
          <w:szCs w:val="24"/>
        </w:rPr>
        <w:t xml:space="preserve"> - AFILIACIÓN A </w:t>
      </w:r>
      <w:r w:rsidR="00A21B7A" w:rsidRPr="0069459C">
        <w:rPr>
          <w:rFonts w:ascii="Arial" w:hAnsi="Arial" w:cs="Arial"/>
          <w:b/>
          <w:sz w:val="24"/>
          <w:szCs w:val="24"/>
        </w:rPr>
        <w:t>LA SEGURIDAD SOCIAL</w:t>
      </w:r>
      <w:r w:rsidR="00A21B7A" w:rsidRPr="0069459C">
        <w:rPr>
          <w:rFonts w:ascii="Arial" w:hAnsi="Arial" w:cs="Arial"/>
          <w:b/>
          <w:bCs/>
          <w:sz w:val="24"/>
          <w:szCs w:val="24"/>
        </w:rPr>
        <w:t>:</w:t>
      </w:r>
      <w:r w:rsidRPr="0069459C">
        <w:rPr>
          <w:rFonts w:ascii="Arial" w:hAnsi="Arial" w:cs="Arial"/>
          <w:sz w:val="24"/>
          <w:szCs w:val="24"/>
        </w:rPr>
        <w:t xml:space="preserve"> Es responsabilidad de </w:t>
      </w:r>
      <w:r w:rsidR="0050754A" w:rsidRPr="0069459C">
        <w:rPr>
          <w:rFonts w:ascii="Arial" w:hAnsi="Arial" w:cs="Arial"/>
          <w:sz w:val="24"/>
          <w:szCs w:val="24"/>
        </w:rPr>
        <w:t>[</w:t>
      </w:r>
      <w:r w:rsidR="00AA4B83" w:rsidRPr="0069459C">
        <w:rPr>
          <w:rFonts w:ascii="Arial" w:hAnsi="Arial" w:cs="Arial"/>
          <w:sz w:val="24"/>
          <w:szCs w:val="24"/>
          <w:highlight w:val="yellow"/>
        </w:rPr>
        <w:t>S_PROMOTOR</w:t>
      </w:r>
      <w:r w:rsidR="0050754A" w:rsidRPr="0069459C">
        <w:rPr>
          <w:rStyle w:val="Refdenotaalpie"/>
          <w:rFonts w:ascii="Arial" w:hAnsi="Arial" w:cs="Arial"/>
          <w:sz w:val="24"/>
          <w:szCs w:val="24"/>
        </w:rPr>
        <w:footnoteReference w:id="203"/>
      </w:r>
      <w:r w:rsidR="0050754A" w:rsidRPr="0069459C">
        <w:rPr>
          <w:rFonts w:ascii="Arial" w:hAnsi="Arial" w:cs="Arial"/>
          <w:sz w:val="24"/>
          <w:szCs w:val="24"/>
        </w:rPr>
        <w:t>]</w:t>
      </w:r>
      <w:r w:rsidR="00AA079E" w:rsidRPr="0069459C">
        <w:rPr>
          <w:rFonts w:ascii="Arial" w:hAnsi="Arial" w:cs="Arial"/>
          <w:sz w:val="24"/>
          <w:szCs w:val="24"/>
        </w:rPr>
        <w:t xml:space="preserve"> </w:t>
      </w:r>
      <w:r w:rsidRPr="0069459C">
        <w:rPr>
          <w:rFonts w:ascii="Arial" w:hAnsi="Arial" w:cs="Arial"/>
          <w:sz w:val="24"/>
          <w:szCs w:val="24"/>
        </w:rPr>
        <w:t>que todo el personal a su cargo o bajo su responsabilidad que ingrese a las instalaciones de la Subestación, esté afiliado</w:t>
      </w:r>
      <w:r w:rsidR="0018778E" w:rsidRPr="0069459C">
        <w:rPr>
          <w:rFonts w:ascii="Arial" w:hAnsi="Arial" w:cs="Arial"/>
          <w:sz w:val="24"/>
          <w:szCs w:val="24"/>
        </w:rPr>
        <w:t xml:space="preserve"> a</w:t>
      </w:r>
      <w:r w:rsidR="00EB059C" w:rsidRPr="0069459C">
        <w:rPr>
          <w:rFonts w:ascii="Arial" w:hAnsi="Arial" w:cs="Arial"/>
          <w:sz w:val="24"/>
          <w:szCs w:val="24"/>
        </w:rPr>
        <w:t xml:space="preserve"> </w:t>
      </w:r>
      <w:r w:rsidR="0018778E" w:rsidRPr="0069459C">
        <w:rPr>
          <w:rFonts w:ascii="Arial" w:hAnsi="Arial" w:cs="Arial"/>
          <w:sz w:val="24"/>
          <w:szCs w:val="24"/>
        </w:rPr>
        <w:t>la seguridad social integral</w:t>
      </w:r>
      <w:r w:rsidRPr="0069459C">
        <w:rPr>
          <w:rFonts w:ascii="Arial" w:hAnsi="Arial" w:cs="Arial"/>
          <w:sz w:val="24"/>
          <w:szCs w:val="24"/>
        </w:rPr>
        <w:t xml:space="preserve"> y que los aportes mensuales estén al día.</w:t>
      </w:r>
    </w:p>
    <w:p w14:paraId="53BE3339" w14:textId="6BC847F5" w:rsidR="005E4881" w:rsidRPr="0069459C" w:rsidRDefault="00C764FF" w:rsidP="00F870E3">
      <w:pPr>
        <w:pStyle w:val="Prrafodelista"/>
        <w:numPr>
          <w:ilvl w:val="0"/>
          <w:numId w:val="9"/>
        </w:numPr>
        <w:ind w:left="284" w:hanging="284"/>
        <w:rPr>
          <w:rFonts w:ascii="Arial" w:hAnsi="Arial" w:cs="Arial"/>
          <w:szCs w:val="24"/>
        </w:rPr>
      </w:pPr>
      <w:r w:rsidRPr="0069459C">
        <w:rPr>
          <w:rFonts w:ascii="Arial" w:hAnsi="Arial" w:cs="Arial"/>
          <w:szCs w:val="24"/>
        </w:rPr>
        <w:lastRenderedPageBreak/>
        <w:t>Diseñar los Bienes y Equipos de Conexión, de forma compatible con los equipos existentes en las instalaciones de la Subestación</w:t>
      </w:r>
      <w:r w:rsidR="00AA079E" w:rsidRPr="0069459C">
        <w:rPr>
          <w:rFonts w:ascii="Arial" w:hAnsi="Arial" w:cs="Arial"/>
          <w:szCs w:val="24"/>
        </w:rPr>
        <w:t xml:space="preserve"> </w:t>
      </w:r>
      <w:r w:rsidR="00AA079E" w:rsidRPr="0069459C">
        <w:rPr>
          <w:rFonts w:ascii="Arial" w:hAnsi="Arial" w:cs="Arial"/>
          <w:szCs w:val="24"/>
          <w:highlight w:val="yellow"/>
        </w:rPr>
        <w:t>[G6</w:t>
      </w:r>
      <w:r w:rsidR="005E4881" w:rsidRPr="0069459C">
        <w:rPr>
          <w:rStyle w:val="Refdenotaalpie"/>
          <w:rFonts w:ascii="Arial" w:hAnsi="Arial" w:cs="Arial"/>
          <w:szCs w:val="24"/>
        </w:rPr>
        <w:footnoteReference w:id="204"/>
      </w:r>
      <w:r w:rsidR="00AA079E" w:rsidRPr="0069459C">
        <w:rPr>
          <w:rFonts w:ascii="Arial" w:hAnsi="Arial" w:cs="Arial"/>
          <w:szCs w:val="24"/>
        </w:rPr>
        <w:t>] [</w:t>
      </w:r>
      <w:r w:rsidR="00AA079E" w:rsidRPr="0069459C">
        <w:rPr>
          <w:rFonts w:ascii="Arial" w:hAnsi="Arial" w:cs="Arial"/>
          <w:szCs w:val="24"/>
          <w:highlight w:val="yellow"/>
        </w:rPr>
        <w:t>H6</w:t>
      </w:r>
      <w:r w:rsidR="005E4881" w:rsidRPr="0069459C">
        <w:rPr>
          <w:rStyle w:val="Refdenotaalpie"/>
          <w:rFonts w:ascii="Arial" w:hAnsi="Arial" w:cs="Arial"/>
          <w:szCs w:val="24"/>
          <w:highlight w:val="yellow"/>
        </w:rPr>
        <w:footnoteReference w:id="205"/>
      </w:r>
      <w:r w:rsidR="00AA079E" w:rsidRPr="0069459C">
        <w:rPr>
          <w:rFonts w:ascii="Arial" w:hAnsi="Arial" w:cs="Arial"/>
          <w:szCs w:val="24"/>
        </w:rPr>
        <w:t xml:space="preserve">] </w:t>
      </w:r>
      <w:r w:rsidR="00334E6C" w:rsidRPr="0069459C">
        <w:rPr>
          <w:rFonts w:ascii="Arial" w:hAnsi="Arial" w:cs="Arial"/>
          <w:szCs w:val="24"/>
        </w:rPr>
        <w:t>kV</w:t>
      </w:r>
      <w:r w:rsidRPr="0069459C">
        <w:rPr>
          <w:rFonts w:ascii="Arial" w:hAnsi="Arial" w:cs="Arial"/>
          <w:szCs w:val="24"/>
        </w:rPr>
        <w:t xml:space="preserve">, en cuanto a características técnicas, topología y nomenclatura operativa. La nomenclatura operativa será unificada y definida por </w:t>
      </w:r>
      <w:r w:rsidR="005E4881" w:rsidRPr="0069459C">
        <w:rPr>
          <w:rFonts w:ascii="Arial" w:hAnsi="Arial" w:cs="Arial"/>
          <w:szCs w:val="24"/>
        </w:rPr>
        <w:t>[</w:t>
      </w:r>
      <w:r w:rsidR="005E4881" w:rsidRPr="0069459C">
        <w:rPr>
          <w:rFonts w:ascii="Arial" w:hAnsi="Arial" w:cs="Arial"/>
          <w:szCs w:val="24"/>
          <w:highlight w:val="yellow"/>
        </w:rPr>
        <w:t>S_TN</w:t>
      </w:r>
      <w:r w:rsidR="005E4881" w:rsidRPr="0069459C">
        <w:rPr>
          <w:rStyle w:val="Refdenotaalpie"/>
          <w:rFonts w:ascii="Arial" w:hAnsi="Arial" w:cs="Arial"/>
          <w:szCs w:val="24"/>
        </w:rPr>
        <w:footnoteReference w:id="206"/>
      </w:r>
      <w:r w:rsidR="005E4881" w:rsidRPr="0069459C">
        <w:rPr>
          <w:rFonts w:ascii="Arial" w:hAnsi="Arial" w:cs="Arial"/>
          <w:szCs w:val="24"/>
        </w:rPr>
        <w:t>]</w:t>
      </w:r>
      <w:r w:rsidRPr="0069459C">
        <w:rPr>
          <w:rFonts w:ascii="Arial" w:hAnsi="Arial" w:cs="Arial"/>
          <w:szCs w:val="24"/>
        </w:rPr>
        <w:t xml:space="preserve"> e informada a </w:t>
      </w:r>
      <w:r w:rsidR="005E4881" w:rsidRPr="0069459C">
        <w:rPr>
          <w:rFonts w:ascii="Arial" w:hAnsi="Arial" w:cs="Arial"/>
          <w:szCs w:val="24"/>
        </w:rPr>
        <w:t>[</w:t>
      </w:r>
      <w:r w:rsidR="005E4881" w:rsidRPr="0069459C">
        <w:rPr>
          <w:rFonts w:ascii="Arial" w:hAnsi="Arial" w:cs="Arial"/>
          <w:szCs w:val="24"/>
          <w:highlight w:val="yellow"/>
        </w:rPr>
        <w:t>S_PROMOTOR</w:t>
      </w:r>
      <w:r w:rsidR="005E4881" w:rsidRPr="0069459C">
        <w:rPr>
          <w:rStyle w:val="Refdenotaalpie"/>
          <w:rFonts w:ascii="Arial" w:hAnsi="Arial" w:cs="Arial"/>
          <w:szCs w:val="24"/>
        </w:rPr>
        <w:footnoteReference w:id="207"/>
      </w:r>
      <w:r w:rsidR="005E4881" w:rsidRPr="0069459C">
        <w:rPr>
          <w:rFonts w:ascii="Arial" w:hAnsi="Arial" w:cs="Arial"/>
          <w:szCs w:val="24"/>
        </w:rPr>
        <w:t xml:space="preserve">] </w:t>
      </w:r>
      <w:r w:rsidRPr="0069459C">
        <w:rPr>
          <w:rFonts w:ascii="Arial" w:hAnsi="Arial" w:cs="Arial"/>
          <w:szCs w:val="24"/>
        </w:rPr>
        <w:t>en el momento de aprobación de su diseño de conexión. Adicionalmente, se deberá cumplir con todos los aspectos técnicos establecidos para el Proyecto de Conexión, sus anexos, documentos relacionados y adendas y aclaraciones que apliquen.</w:t>
      </w:r>
    </w:p>
    <w:p w14:paraId="752A6DE0" w14:textId="7E27FDD1" w:rsidR="00DF78EA" w:rsidRPr="0069459C" w:rsidRDefault="00C764FF" w:rsidP="00F870E3">
      <w:pPr>
        <w:pStyle w:val="Prrafodelista"/>
        <w:numPr>
          <w:ilvl w:val="0"/>
          <w:numId w:val="9"/>
        </w:numPr>
        <w:ind w:left="284" w:hanging="284"/>
        <w:rPr>
          <w:rFonts w:ascii="Arial" w:hAnsi="Arial" w:cs="Arial"/>
          <w:szCs w:val="24"/>
        </w:rPr>
      </w:pPr>
      <w:r w:rsidRPr="0069459C">
        <w:rPr>
          <w:rFonts w:ascii="Arial" w:hAnsi="Arial" w:cs="Arial"/>
          <w:szCs w:val="24"/>
        </w:rPr>
        <w:t xml:space="preserve">Gestionar todos los estudios y trámites necesarios para obtener los permisos y las autorizaciones ambientales y sociales, requeridas para la ejecución de las actividades del Proyecto de Conexión, así como de cumplir los requerimientos establecidos a </w:t>
      </w:r>
      <w:r w:rsidR="0050754A" w:rsidRPr="0069459C">
        <w:rPr>
          <w:rFonts w:ascii="Arial" w:hAnsi="Arial" w:cs="Arial"/>
          <w:szCs w:val="24"/>
        </w:rPr>
        <w:t>[</w:t>
      </w:r>
      <w:r w:rsidR="00AA4B83" w:rsidRPr="0069459C">
        <w:rPr>
          <w:rFonts w:ascii="Arial" w:hAnsi="Arial" w:cs="Arial"/>
          <w:szCs w:val="24"/>
          <w:highlight w:val="yellow"/>
        </w:rPr>
        <w:t>S_PROMOTOR</w:t>
      </w:r>
      <w:r w:rsidR="0050754A" w:rsidRPr="0069459C">
        <w:rPr>
          <w:rStyle w:val="Refdenotaalpie"/>
          <w:rFonts w:ascii="Arial" w:hAnsi="Arial" w:cs="Arial"/>
          <w:szCs w:val="24"/>
        </w:rPr>
        <w:footnoteReference w:id="208"/>
      </w:r>
      <w:r w:rsidR="0050754A" w:rsidRPr="0069459C">
        <w:rPr>
          <w:rFonts w:ascii="Arial" w:hAnsi="Arial" w:cs="Arial"/>
          <w:szCs w:val="24"/>
        </w:rPr>
        <w:t>]</w:t>
      </w:r>
      <w:r w:rsidR="00DF78EA" w:rsidRPr="0069459C">
        <w:rPr>
          <w:rFonts w:ascii="Arial" w:hAnsi="Arial" w:cs="Arial"/>
          <w:szCs w:val="24"/>
        </w:rPr>
        <w:t xml:space="preserve"> </w:t>
      </w:r>
      <w:r w:rsidRPr="0069459C">
        <w:rPr>
          <w:rFonts w:ascii="Arial" w:hAnsi="Arial" w:cs="Arial"/>
          <w:szCs w:val="24"/>
        </w:rPr>
        <w:t>por las diferentes autoridades, para la gestión ambiental y social del Proyecto de Conexión en el caso que aplique, para la construcción, operación y mantenimiento del mismo; así como los requerimientos de las Autoridades Gubernamentales y/o de cualquier índole que correspondan. Igualmente, con los requerimientos de</w:t>
      </w:r>
      <w:r w:rsidR="00DF78EA" w:rsidRPr="0069459C">
        <w:rPr>
          <w:rFonts w:ascii="Arial" w:hAnsi="Arial" w:cs="Arial"/>
          <w:szCs w:val="24"/>
        </w:rPr>
        <w:t xml:space="preserve"> </w:t>
      </w:r>
      <w:r w:rsidR="002C42E8" w:rsidRPr="0069459C">
        <w:rPr>
          <w:rFonts w:ascii="Arial" w:hAnsi="Arial" w:cs="Arial"/>
          <w:szCs w:val="24"/>
        </w:rPr>
        <w:t>[</w:t>
      </w:r>
      <w:r w:rsidR="002C42E8" w:rsidRPr="0069459C">
        <w:rPr>
          <w:rFonts w:ascii="Arial" w:hAnsi="Arial" w:cs="Arial"/>
          <w:szCs w:val="24"/>
          <w:highlight w:val="yellow"/>
        </w:rPr>
        <w:t>S_TN</w:t>
      </w:r>
      <w:r w:rsidR="002C42E8" w:rsidRPr="0069459C">
        <w:rPr>
          <w:rStyle w:val="Refdenotaalpie"/>
          <w:rFonts w:ascii="Arial" w:hAnsi="Arial" w:cs="Arial"/>
          <w:szCs w:val="24"/>
        </w:rPr>
        <w:footnoteReference w:id="209"/>
      </w:r>
      <w:r w:rsidR="002C42E8" w:rsidRPr="0069459C">
        <w:rPr>
          <w:rFonts w:ascii="Arial" w:hAnsi="Arial" w:cs="Arial"/>
          <w:szCs w:val="24"/>
        </w:rPr>
        <w:t>]</w:t>
      </w:r>
      <w:r w:rsidRPr="0069459C">
        <w:rPr>
          <w:rFonts w:ascii="Arial" w:hAnsi="Arial" w:cs="Arial"/>
          <w:szCs w:val="24"/>
        </w:rPr>
        <w:t xml:space="preserve">. </w:t>
      </w:r>
    </w:p>
    <w:p w14:paraId="12A00D55" w14:textId="4B5C9C62" w:rsidR="00DF78EA" w:rsidRPr="0069459C" w:rsidRDefault="00C764FF" w:rsidP="005F1AC8">
      <w:pPr>
        <w:ind w:left="284"/>
        <w:jc w:val="both"/>
        <w:rPr>
          <w:rFonts w:ascii="Arial" w:hAnsi="Arial" w:cs="Arial"/>
          <w:b/>
          <w:bCs/>
          <w:sz w:val="24"/>
          <w:szCs w:val="24"/>
        </w:rPr>
      </w:pPr>
      <w:r w:rsidRPr="0069459C">
        <w:rPr>
          <w:rFonts w:ascii="Arial" w:hAnsi="Arial" w:cs="Arial"/>
          <w:b/>
          <w:bCs/>
          <w:sz w:val="24"/>
          <w:szCs w:val="24"/>
        </w:rPr>
        <w:t>PARÁGRAFO PRIMERO</w:t>
      </w:r>
      <w:r w:rsidR="00684921" w:rsidRPr="0069459C">
        <w:rPr>
          <w:rFonts w:ascii="Arial" w:hAnsi="Arial" w:cs="Arial"/>
          <w:b/>
          <w:bCs/>
          <w:sz w:val="24"/>
          <w:szCs w:val="24"/>
        </w:rPr>
        <w:t xml:space="preserve"> – </w:t>
      </w:r>
      <w:r w:rsidR="00684921" w:rsidRPr="0069459C">
        <w:rPr>
          <w:rFonts w:ascii="Arial" w:hAnsi="Arial" w:cs="Arial"/>
          <w:b/>
          <w:sz w:val="24"/>
          <w:szCs w:val="24"/>
        </w:rPr>
        <w:t>REQUERIMIENTO DE LAS AUTORIDADES GUBERNAMENTALES</w:t>
      </w:r>
      <w:r w:rsidR="00684921" w:rsidRPr="0069459C">
        <w:rPr>
          <w:rFonts w:ascii="Arial" w:hAnsi="Arial" w:cs="Arial"/>
          <w:b/>
          <w:bCs/>
          <w:sz w:val="24"/>
          <w:szCs w:val="24"/>
        </w:rPr>
        <w:t>:</w:t>
      </w:r>
      <w:r w:rsidR="00684921" w:rsidRPr="0069459C">
        <w:rPr>
          <w:rFonts w:ascii="Arial" w:hAnsi="Arial" w:cs="Arial"/>
          <w:sz w:val="24"/>
          <w:szCs w:val="24"/>
        </w:rPr>
        <w:t xml:space="preserve"> </w:t>
      </w:r>
      <w:r w:rsidRPr="0069459C">
        <w:rPr>
          <w:rFonts w:ascii="Arial" w:hAnsi="Arial" w:cs="Arial"/>
          <w:sz w:val="24"/>
          <w:szCs w:val="24"/>
        </w:rPr>
        <w:t xml:space="preserve">En cualquier caso, </w:t>
      </w:r>
      <w:r w:rsidR="0050754A" w:rsidRPr="0069459C">
        <w:rPr>
          <w:rFonts w:ascii="Arial" w:hAnsi="Arial" w:cs="Arial"/>
          <w:sz w:val="24"/>
          <w:szCs w:val="24"/>
        </w:rPr>
        <w:t>[</w:t>
      </w:r>
      <w:r w:rsidR="00AA4B83" w:rsidRPr="0069459C">
        <w:rPr>
          <w:rFonts w:ascii="Arial" w:hAnsi="Arial" w:cs="Arial"/>
          <w:sz w:val="24"/>
          <w:szCs w:val="24"/>
          <w:highlight w:val="yellow"/>
        </w:rPr>
        <w:t>S_PROMOTOR</w:t>
      </w:r>
      <w:r w:rsidR="0050754A" w:rsidRPr="0069459C">
        <w:rPr>
          <w:rStyle w:val="Refdenotaalpie"/>
          <w:rFonts w:ascii="Arial" w:hAnsi="Arial" w:cs="Arial"/>
          <w:sz w:val="24"/>
          <w:szCs w:val="24"/>
        </w:rPr>
        <w:footnoteReference w:id="210"/>
      </w:r>
      <w:r w:rsidR="0050754A" w:rsidRPr="0069459C">
        <w:rPr>
          <w:rFonts w:ascii="Arial" w:hAnsi="Arial" w:cs="Arial"/>
          <w:sz w:val="24"/>
          <w:szCs w:val="24"/>
        </w:rPr>
        <w:t>]</w:t>
      </w:r>
      <w:r w:rsidR="00DF78EA" w:rsidRPr="0069459C">
        <w:rPr>
          <w:rFonts w:ascii="Arial" w:hAnsi="Arial" w:cs="Arial"/>
          <w:sz w:val="24"/>
          <w:szCs w:val="24"/>
        </w:rPr>
        <w:t xml:space="preserve"> </w:t>
      </w:r>
      <w:r w:rsidRPr="0069459C">
        <w:rPr>
          <w:rFonts w:ascii="Arial" w:hAnsi="Arial" w:cs="Arial"/>
          <w:sz w:val="24"/>
          <w:szCs w:val="24"/>
        </w:rPr>
        <w:t xml:space="preserve">será responsable de atender cualquier requerimiento de las Autoridades Gubernamentales, así como de responder ante las mismas por cualquier evento que se derive del incumplimiento de una obligación ambiental, social, administrativa o de cualquier índole, derivada del Proyecto de Conexión. </w:t>
      </w:r>
    </w:p>
    <w:p w14:paraId="0A1429FB" w14:textId="01AA52DC" w:rsidR="0088418A" w:rsidRPr="0069459C" w:rsidRDefault="00C764FF" w:rsidP="005F1AC8">
      <w:pPr>
        <w:ind w:left="284"/>
        <w:jc w:val="both"/>
        <w:rPr>
          <w:rFonts w:ascii="Arial" w:hAnsi="Arial" w:cs="Arial"/>
          <w:sz w:val="24"/>
          <w:szCs w:val="24"/>
        </w:rPr>
      </w:pPr>
      <w:r w:rsidRPr="0069459C">
        <w:rPr>
          <w:rFonts w:ascii="Arial" w:hAnsi="Arial" w:cs="Arial"/>
          <w:b/>
          <w:bCs/>
          <w:sz w:val="24"/>
          <w:szCs w:val="24"/>
        </w:rPr>
        <w:t>PARÁGRAFO SEGUNDO</w:t>
      </w:r>
      <w:r w:rsidR="00684921" w:rsidRPr="0069459C">
        <w:rPr>
          <w:rFonts w:ascii="Arial" w:hAnsi="Arial" w:cs="Arial"/>
          <w:b/>
          <w:bCs/>
          <w:sz w:val="24"/>
          <w:szCs w:val="24"/>
        </w:rPr>
        <w:t xml:space="preserve"> - </w:t>
      </w:r>
      <w:r w:rsidR="00684921" w:rsidRPr="0069459C">
        <w:rPr>
          <w:rFonts w:ascii="Arial" w:hAnsi="Arial" w:cs="Arial"/>
          <w:b/>
          <w:sz w:val="24"/>
          <w:szCs w:val="24"/>
        </w:rPr>
        <w:t>OBLIGACIÓN SOCIAL, AMBIENTAL O ADMINISTRATIVA</w:t>
      </w:r>
      <w:r w:rsidR="00684921" w:rsidRPr="0069459C">
        <w:rPr>
          <w:rFonts w:ascii="Arial" w:hAnsi="Arial" w:cs="Arial"/>
          <w:b/>
          <w:bCs/>
          <w:sz w:val="24"/>
          <w:szCs w:val="24"/>
        </w:rPr>
        <w:t>:</w:t>
      </w:r>
      <w:r w:rsidR="00684921" w:rsidRPr="0069459C">
        <w:rPr>
          <w:rFonts w:ascii="Arial" w:hAnsi="Arial" w:cs="Arial"/>
          <w:sz w:val="24"/>
          <w:szCs w:val="24"/>
        </w:rPr>
        <w:t xml:space="preserve"> </w:t>
      </w:r>
      <w:r w:rsidR="00B354F8" w:rsidRPr="0069459C">
        <w:rPr>
          <w:rFonts w:ascii="Arial" w:hAnsi="Arial" w:cs="Arial"/>
          <w:sz w:val="24"/>
          <w:szCs w:val="24"/>
        </w:rPr>
        <w:t>[</w:t>
      </w:r>
      <w:r w:rsidR="00777C6B" w:rsidRPr="0069459C">
        <w:rPr>
          <w:rFonts w:ascii="Arial" w:hAnsi="Arial" w:cs="Arial"/>
          <w:sz w:val="24"/>
          <w:szCs w:val="24"/>
          <w:highlight w:val="yellow"/>
        </w:rPr>
        <w:t>S_TN</w:t>
      </w:r>
      <w:r w:rsidR="00B354F8" w:rsidRPr="0069459C">
        <w:rPr>
          <w:rStyle w:val="Refdenotaalpie"/>
          <w:rFonts w:ascii="Arial" w:hAnsi="Arial" w:cs="Arial"/>
          <w:sz w:val="24"/>
          <w:szCs w:val="24"/>
        </w:rPr>
        <w:footnoteReference w:id="211"/>
      </w:r>
      <w:r w:rsidR="00B354F8" w:rsidRPr="0069459C">
        <w:rPr>
          <w:rFonts w:ascii="Arial" w:hAnsi="Arial" w:cs="Arial"/>
          <w:sz w:val="24"/>
          <w:szCs w:val="24"/>
        </w:rPr>
        <w:t>]</w:t>
      </w:r>
      <w:r w:rsidRPr="0069459C">
        <w:rPr>
          <w:rFonts w:ascii="Arial" w:hAnsi="Arial" w:cs="Arial"/>
          <w:sz w:val="24"/>
          <w:szCs w:val="24"/>
        </w:rPr>
        <w:t xml:space="preserve"> no será responsable, de ningún tipo de obligación social, ambiental o administrativa, relacionada con el Proyecto de Conexión que no se encuentre ejecutando directamente o a través de sus contratistas.</w:t>
      </w:r>
    </w:p>
    <w:p w14:paraId="53ECD6E9" w14:textId="77777777"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 xml:space="preserve">Coordinar con </w:t>
      </w:r>
      <w:r w:rsidR="005E4881" w:rsidRPr="0069459C">
        <w:rPr>
          <w:rFonts w:ascii="Arial" w:hAnsi="Arial" w:cs="Arial"/>
          <w:szCs w:val="24"/>
        </w:rPr>
        <w:t>[</w:t>
      </w:r>
      <w:r w:rsidR="005E4881" w:rsidRPr="0069459C">
        <w:rPr>
          <w:rFonts w:ascii="Arial" w:hAnsi="Arial" w:cs="Arial"/>
          <w:szCs w:val="24"/>
          <w:highlight w:val="yellow"/>
        </w:rPr>
        <w:t>S_TN</w:t>
      </w:r>
      <w:r w:rsidR="005E4881" w:rsidRPr="0069459C">
        <w:rPr>
          <w:rStyle w:val="Refdenotaalpie"/>
          <w:rFonts w:ascii="Arial" w:hAnsi="Arial" w:cs="Arial"/>
          <w:szCs w:val="24"/>
        </w:rPr>
        <w:footnoteReference w:id="212"/>
      </w:r>
      <w:r w:rsidR="005E4881" w:rsidRPr="0069459C">
        <w:rPr>
          <w:rFonts w:ascii="Arial" w:hAnsi="Arial" w:cs="Arial"/>
          <w:szCs w:val="24"/>
        </w:rPr>
        <w:t>]</w:t>
      </w:r>
      <w:r w:rsidRPr="0069459C">
        <w:rPr>
          <w:rFonts w:ascii="Arial" w:hAnsi="Arial" w:cs="Arial"/>
          <w:szCs w:val="24"/>
        </w:rPr>
        <w:t xml:space="preserve"> todas las actividades necesarias para no interferir la operación de la Subestación, administrada por </w:t>
      </w:r>
      <w:r w:rsidR="005E4881" w:rsidRPr="0069459C">
        <w:rPr>
          <w:rFonts w:ascii="Arial" w:hAnsi="Arial" w:cs="Arial"/>
          <w:szCs w:val="24"/>
        </w:rPr>
        <w:t>[</w:t>
      </w:r>
      <w:r w:rsidR="005E4881" w:rsidRPr="0069459C">
        <w:rPr>
          <w:rFonts w:ascii="Arial" w:hAnsi="Arial" w:cs="Arial"/>
          <w:szCs w:val="24"/>
          <w:highlight w:val="yellow"/>
        </w:rPr>
        <w:t>S_TN</w:t>
      </w:r>
      <w:r w:rsidR="005E4881" w:rsidRPr="0069459C">
        <w:rPr>
          <w:rStyle w:val="Refdenotaalpie"/>
          <w:rFonts w:ascii="Arial" w:hAnsi="Arial" w:cs="Arial"/>
          <w:szCs w:val="24"/>
        </w:rPr>
        <w:footnoteReference w:id="213"/>
      </w:r>
      <w:r w:rsidR="005E4881" w:rsidRPr="0069459C">
        <w:rPr>
          <w:rFonts w:ascii="Arial" w:hAnsi="Arial" w:cs="Arial"/>
          <w:szCs w:val="24"/>
        </w:rPr>
        <w:t>]</w:t>
      </w:r>
      <w:r w:rsidRPr="0069459C">
        <w:rPr>
          <w:rFonts w:ascii="Arial" w:hAnsi="Arial" w:cs="Arial"/>
          <w:szCs w:val="24"/>
        </w:rPr>
        <w:t>. Para ello deberá presentar con ocho (8) semanas de anticipación al inicio de la construcción de las obras, los planes de trabajo que respaldan todas las intervenciones que se van a realizar en la misma.</w:t>
      </w:r>
    </w:p>
    <w:p w14:paraId="42190CBE" w14:textId="77777777"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 xml:space="preserve">Someter a revisión y aprobación de </w:t>
      </w:r>
      <w:r w:rsidR="005E4881" w:rsidRPr="0069459C">
        <w:rPr>
          <w:rFonts w:ascii="Arial" w:hAnsi="Arial" w:cs="Arial"/>
          <w:szCs w:val="24"/>
        </w:rPr>
        <w:t>[</w:t>
      </w:r>
      <w:r w:rsidR="005E4881" w:rsidRPr="0069459C">
        <w:rPr>
          <w:rFonts w:ascii="Arial" w:hAnsi="Arial" w:cs="Arial"/>
          <w:szCs w:val="24"/>
          <w:highlight w:val="yellow"/>
        </w:rPr>
        <w:t>S_TN</w:t>
      </w:r>
      <w:r w:rsidR="005E4881" w:rsidRPr="0069459C">
        <w:rPr>
          <w:rStyle w:val="Refdenotaalpie"/>
          <w:rFonts w:ascii="Arial" w:hAnsi="Arial" w:cs="Arial"/>
          <w:szCs w:val="24"/>
        </w:rPr>
        <w:footnoteReference w:id="214"/>
      </w:r>
      <w:r w:rsidR="005E4881" w:rsidRPr="0069459C">
        <w:rPr>
          <w:rFonts w:ascii="Arial" w:hAnsi="Arial" w:cs="Arial"/>
          <w:szCs w:val="24"/>
        </w:rPr>
        <w:t>]</w:t>
      </w:r>
      <w:r w:rsidRPr="0069459C">
        <w:rPr>
          <w:rFonts w:ascii="Arial" w:hAnsi="Arial" w:cs="Arial"/>
          <w:szCs w:val="24"/>
        </w:rPr>
        <w:t>, el cronograma de</w:t>
      </w:r>
      <w:r w:rsidR="009D711B" w:rsidRPr="0069459C">
        <w:rPr>
          <w:rFonts w:ascii="Arial" w:hAnsi="Arial" w:cs="Arial"/>
          <w:szCs w:val="24"/>
        </w:rPr>
        <w:t xml:space="preserve"> </w:t>
      </w:r>
      <w:r w:rsidRPr="0069459C">
        <w:rPr>
          <w:rFonts w:ascii="Arial" w:hAnsi="Arial" w:cs="Arial"/>
          <w:szCs w:val="24"/>
        </w:rPr>
        <w:t xml:space="preserve">ejecución de los trabajos principales a realizarse en la Subestación, así como las actualizaciones </w:t>
      </w:r>
      <w:r w:rsidRPr="0069459C">
        <w:rPr>
          <w:rFonts w:ascii="Arial" w:hAnsi="Arial" w:cs="Arial"/>
          <w:szCs w:val="24"/>
        </w:rPr>
        <w:lastRenderedPageBreak/>
        <w:t>mensuales del mismo. Dichos trabajos no podrán ejecutarse sin la aprobación previa,</w:t>
      </w:r>
      <w:r w:rsidR="009D711B" w:rsidRPr="0069459C">
        <w:rPr>
          <w:rFonts w:ascii="Arial" w:hAnsi="Arial" w:cs="Arial"/>
          <w:szCs w:val="24"/>
        </w:rPr>
        <w:t xml:space="preserve"> </w:t>
      </w:r>
      <w:r w:rsidRPr="0069459C">
        <w:rPr>
          <w:rFonts w:ascii="Arial" w:hAnsi="Arial" w:cs="Arial"/>
          <w:szCs w:val="24"/>
        </w:rPr>
        <w:t>correspondiente.</w:t>
      </w:r>
    </w:p>
    <w:p w14:paraId="64308677" w14:textId="13E2A147" w:rsidR="005E4881" w:rsidRPr="0069459C" w:rsidRDefault="007E0AAB" w:rsidP="005E4881">
      <w:pPr>
        <w:pStyle w:val="Prrafodelista"/>
        <w:numPr>
          <w:ilvl w:val="0"/>
          <w:numId w:val="9"/>
        </w:numPr>
        <w:ind w:left="284" w:hanging="426"/>
        <w:rPr>
          <w:rFonts w:ascii="Arial" w:hAnsi="Arial" w:cs="Arial"/>
          <w:szCs w:val="24"/>
        </w:rPr>
      </w:pPr>
      <w:r w:rsidRPr="0069459C">
        <w:rPr>
          <w:rFonts w:ascii="Arial" w:hAnsi="Arial" w:cs="Arial"/>
          <w:szCs w:val="24"/>
        </w:rPr>
        <w:t>El Interesado debe cumplir con el Código de Conexión “Paso 3” presentando para aprobación de [</w:t>
      </w:r>
      <w:r w:rsidRPr="0069459C">
        <w:rPr>
          <w:rFonts w:ascii="Arial" w:hAnsi="Arial" w:cs="Arial"/>
          <w:szCs w:val="24"/>
          <w:highlight w:val="yellow"/>
        </w:rPr>
        <w:t>S_STR</w:t>
      </w:r>
      <w:r w:rsidRPr="0069459C">
        <w:rPr>
          <w:rStyle w:val="Refdenotaalpie"/>
          <w:rFonts w:ascii="Arial" w:hAnsi="Arial" w:cs="Arial"/>
          <w:szCs w:val="24"/>
        </w:rPr>
        <w:footnoteReference w:id="215"/>
      </w:r>
      <w:r w:rsidRPr="0069459C">
        <w:rPr>
          <w:rFonts w:ascii="Arial" w:hAnsi="Arial" w:cs="Arial"/>
          <w:szCs w:val="24"/>
        </w:rPr>
        <w:t>] los diseños, memorias de cálculo, especificaciones y planos. C</w:t>
      </w:r>
      <w:r w:rsidR="00C764FF" w:rsidRPr="0069459C">
        <w:rPr>
          <w:rFonts w:ascii="Arial" w:hAnsi="Arial" w:cs="Arial"/>
          <w:szCs w:val="24"/>
        </w:rPr>
        <w:t xml:space="preserve">on tres (3) meses de anterioridad a la Fecha de Puesta en </w:t>
      </w:r>
      <w:r w:rsidR="00334E6C" w:rsidRPr="0069459C">
        <w:rPr>
          <w:rFonts w:ascii="Arial" w:hAnsi="Arial" w:cs="Arial"/>
          <w:szCs w:val="24"/>
        </w:rPr>
        <w:t xml:space="preserve">Operación </w:t>
      </w:r>
      <w:r w:rsidR="00C764FF" w:rsidRPr="0069459C">
        <w:rPr>
          <w:rFonts w:ascii="Arial" w:hAnsi="Arial" w:cs="Arial"/>
          <w:szCs w:val="24"/>
        </w:rPr>
        <w:t>del Proyecto de Conexión,</w:t>
      </w:r>
      <w:r w:rsidRPr="0069459C">
        <w:rPr>
          <w:rFonts w:ascii="Arial" w:hAnsi="Arial" w:cs="Arial"/>
          <w:szCs w:val="24"/>
        </w:rPr>
        <w:t xml:space="preserve"> debe presentar</w:t>
      </w:r>
      <w:r w:rsidR="00C764FF" w:rsidRPr="0069459C">
        <w:rPr>
          <w:rFonts w:ascii="Arial" w:hAnsi="Arial" w:cs="Arial"/>
          <w:szCs w:val="24"/>
        </w:rPr>
        <w:t xml:space="preserve"> para su revisión y verificación la documentación prevista en la Resolución </w:t>
      </w:r>
      <w:r w:rsidR="00E507CC" w:rsidRPr="0069459C">
        <w:rPr>
          <w:rFonts w:ascii="Arial" w:hAnsi="Arial" w:cs="Arial"/>
          <w:szCs w:val="24"/>
        </w:rPr>
        <w:t>CREG</w:t>
      </w:r>
      <w:r w:rsidR="00C764FF" w:rsidRPr="0069459C">
        <w:rPr>
          <w:rFonts w:ascii="Arial" w:hAnsi="Arial" w:cs="Arial"/>
          <w:szCs w:val="24"/>
        </w:rPr>
        <w:t xml:space="preserve"> 025 de 1995 – Código de Conexión, Paso 3°, o aquellas que la modifiquen, adicionen o sustituyan, en relación con los diseños, memorias de cálculo, especificaciones, fabricación y planos de los equipos instalados para la conexión en la Subestación y demás información requerida, que permita verificar que los Bienes y Equipos de Conexión cumplen técnicamente con las condiciones indicadas en el Código de Redes y aquellas normas modificatorias o sustitutivas del mismo.</w:t>
      </w:r>
    </w:p>
    <w:p w14:paraId="39201F76" w14:textId="7851DB29"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 xml:space="preserve">Entregar los planos “tal como construido” correspondientes a las interfaces por la conexión y asegurar mantenerlos actualizados durante todo el tiempo que esté vigente el presente </w:t>
      </w:r>
      <w:r w:rsidR="00334E6C" w:rsidRPr="0069459C">
        <w:rPr>
          <w:rFonts w:ascii="Arial" w:hAnsi="Arial" w:cs="Arial"/>
          <w:szCs w:val="24"/>
        </w:rPr>
        <w:t>contrato</w:t>
      </w:r>
      <w:r w:rsidRPr="0069459C">
        <w:rPr>
          <w:rFonts w:ascii="Arial" w:hAnsi="Arial" w:cs="Arial"/>
          <w:szCs w:val="24"/>
        </w:rPr>
        <w:t xml:space="preserve">. Los planos de obras civiles, electromecánicos, eléctricos, diagramas de circuito que se generen por la conexión del Proyecto de Conexión a la Subestación a realizarse por </w:t>
      </w:r>
      <w:r w:rsidR="0079009B" w:rsidRPr="0069459C">
        <w:rPr>
          <w:rFonts w:ascii="Arial" w:hAnsi="Arial" w:cs="Arial"/>
          <w:szCs w:val="24"/>
        </w:rPr>
        <w:t>[</w:t>
      </w:r>
      <w:r w:rsidR="00AA4B83" w:rsidRPr="0069459C">
        <w:rPr>
          <w:rFonts w:ascii="Arial" w:hAnsi="Arial" w:cs="Arial"/>
          <w:szCs w:val="24"/>
          <w:highlight w:val="yellow"/>
        </w:rPr>
        <w:t>S_PROMOTOR</w:t>
      </w:r>
      <w:r w:rsidR="0079009B" w:rsidRPr="0069459C">
        <w:rPr>
          <w:rStyle w:val="Refdenotaalpie"/>
          <w:rFonts w:ascii="Arial" w:hAnsi="Arial" w:cs="Arial"/>
          <w:szCs w:val="24"/>
        </w:rPr>
        <w:footnoteReference w:id="216"/>
      </w:r>
      <w:r w:rsidR="0079009B" w:rsidRPr="0069459C">
        <w:rPr>
          <w:rFonts w:ascii="Arial" w:hAnsi="Arial" w:cs="Arial"/>
          <w:szCs w:val="24"/>
        </w:rPr>
        <w:t>]</w:t>
      </w:r>
      <w:r w:rsidRPr="0069459C">
        <w:rPr>
          <w:rFonts w:ascii="Arial" w:hAnsi="Arial" w:cs="Arial"/>
          <w:szCs w:val="24"/>
        </w:rPr>
        <w:t xml:space="preserve">, así como las actualizaciones por modificaciones de planos existentes, relacionados con la Subestación, deberán ser entregados e implementados por </w:t>
      </w:r>
      <w:r w:rsidR="0079009B" w:rsidRPr="0069459C">
        <w:rPr>
          <w:rFonts w:ascii="Arial" w:hAnsi="Arial" w:cs="Arial"/>
          <w:szCs w:val="24"/>
        </w:rPr>
        <w:t>[</w:t>
      </w:r>
      <w:r w:rsidR="00AA4B83" w:rsidRPr="0069459C">
        <w:rPr>
          <w:rFonts w:ascii="Arial" w:hAnsi="Arial" w:cs="Arial"/>
          <w:szCs w:val="24"/>
          <w:highlight w:val="yellow"/>
        </w:rPr>
        <w:t>S_PROMOTOR</w:t>
      </w:r>
      <w:r w:rsidR="0079009B" w:rsidRPr="0069459C">
        <w:rPr>
          <w:rStyle w:val="Refdenotaalpie"/>
          <w:rFonts w:ascii="Arial" w:hAnsi="Arial" w:cs="Arial"/>
          <w:szCs w:val="24"/>
        </w:rPr>
        <w:footnoteReference w:id="217"/>
      </w:r>
      <w:r w:rsidR="0079009B" w:rsidRPr="0069459C">
        <w:rPr>
          <w:rFonts w:ascii="Arial" w:hAnsi="Arial" w:cs="Arial"/>
          <w:szCs w:val="24"/>
        </w:rPr>
        <w:t xml:space="preserve">] </w:t>
      </w:r>
      <w:r w:rsidRPr="0069459C">
        <w:rPr>
          <w:rFonts w:ascii="Arial" w:hAnsi="Arial" w:cs="Arial"/>
          <w:szCs w:val="24"/>
        </w:rPr>
        <w:t xml:space="preserve">de acuerdo con </w:t>
      </w:r>
      <w:bookmarkStart w:id="8" w:name="_Hlk83065979"/>
      <w:bookmarkStart w:id="9" w:name="_Hlk83020329"/>
      <w:r w:rsidRPr="0069459C">
        <w:rPr>
          <w:rFonts w:ascii="Arial" w:hAnsi="Arial" w:cs="Arial"/>
          <w:szCs w:val="24"/>
        </w:rPr>
        <w:t xml:space="preserve">el </w:t>
      </w:r>
      <w:r w:rsidR="00334E6C" w:rsidRPr="0069459C">
        <w:rPr>
          <w:rFonts w:ascii="Arial" w:hAnsi="Arial" w:cs="Arial"/>
          <w:szCs w:val="24"/>
        </w:rPr>
        <w:t xml:space="preserve">sistema de gestión de planos </w:t>
      </w:r>
      <w:r w:rsidRPr="0069459C">
        <w:rPr>
          <w:rFonts w:ascii="Arial" w:hAnsi="Arial" w:cs="Arial"/>
          <w:szCs w:val="24"/>
        </w:rPr>
        <w:t>de</w:t>
      </w:r>
      <w:r w:rsidRPr="0069459C">
        <w:rPr>
          <w:rFonts w:ascii="Arial" w:hAnsi="Arial" w:cs="Arial"/>
          <w:szCs w:val="24"/>
          <w:highlight w:val="yellow"/>
        </w:rPr>
        <w:t xml:space="preserve"> </w:t>
      </w:r>
      <w:bookmarkEnd w:id="8"/>
      <w:r w:rsidR="0079009B" w:rsidRPr="0069459C">
        <w:rPr>
          <w:rFonts w:ascii="Arial" w:hAnsi="Arial" w:cs="Arial"/>
          <w:szCs w:val="24"/>
          <w:highlight w:val="yellow"/>
        </w:rPr>
        <w:t>[</w:t>
      </w:r>
      <w:r w:rsidR="00777C6B" w:rsidRPr="0069459C">
        <w:rPr>
          <w:rFonts w:ascii="Arial" w:hAnsi="Arial" w:cs="Arial"/>
          <w:szCs w:val="24"/>
          <w:highlight w:val="yellow"/>
        </w:rPr>
        <w:t>S_TN</w:t>
      </w:r>
      <w:r w:rsidR="0079009B" w:rsidRPr="0069459C">
        <w:rPr>
          <w:rStyle w:val="Refdenotaalpie"/>
          <w:rFonts w:ascii="Arial" w:hAnsi="Arial" w:cs="Arial"/>
          <w:szCs w:val="24"/>
          <w:highlight w:val="yellow"/>
        </w:rPr>
        <w:footnoteReference w:id="218"/>
      </w:r>
      <w:r w:rsidR="0079009B" w:rsidRPr="0069459C">
        <w:rPr>
          <w:rFonts w:ascii="Arial" w:hAnsi="Arial" w:cs="Arial"/>
          <w:szCs w:val="24"/>
          <w:highlight w:val="yellow"/>
        </w:rPr>
        <w:t>]</w:t>
      </w:r>
      <w:bookmarkEnd w:id="9"/>
      <w:r w:rsidR="00D52C2F" w:rsidRPr="0069459C">
        <w:rPr>
          <w:rFonts w:ascii="Arial" w:hAnsi="Arial" w:cs="Arial"/>
          <w:szCs w:val="24"/>
        </w:rPr>
        <w:t xml:space="preserve"> instructivo dado en el </w:t>
      </w:r>
      <w:r w:rsidR="008F2437" w:rsidRPr="0069459C">
        <w:rPr>
          <w:rFonts w:ascii="Arial" w:hAnsi="Arial" w:cs="Arial"/>
          <w:szCs w:val="24"/>
        </w:rPr>
        <w:t>Anexo Técnico</w:t>
      </w:r>
      <w:r w:rsidR="00334E6C" w:rsidRPr="0069459C">
        <w:rPr>
          <w:rFonts w:ascii="Arial" w:hAnsi="Arial" w:cs="Arial"/>
          <w:szCs w:val="24"/>
        </w:rPr>
        <w:t>,</w:t>
      </w:r>
      <w:r w:rsidR="008F2437" w:rsidRPr="0069459C">
        <w:rPr>
          <w:rFonts w:ascii="Arial" w:hAnsi="Arial" w:cs="Arial"/>
          <w:szCs w:val="24"/>
        </w:rPr>
        <w:t xml:space="preserve"> sección Sistema de </w:t>
      </w:r>
      <w:r w:rsidR="00CB5395" w:rsidRPr="0069459C">
        <w:rPr>
          <w:rFonts w:ascii="Arial" w:hAnsi="Arial" w:cs="Arial"/>
          <w:szCs w:val="24"/>
        </w:rPr>
        <w:t xml:space="preserve">Gestión </w:t>
      </w:r>
      <w:r w:rsidR="008F2437" w:rsidRPr="0069459C">
        <w:rPr>
          <w:rFonts w:ascii="Arial" w:hAnsi="Arial" w:cs="Arial"/>
          <w:szCs w:val="24"/>
        </w:rPr>
        <w:t>de Planos</w:t>
      </w:r>
      <w:r w:rsidRPr="0069459C">
        <w:rPr>
          <w:rFonts w:ascii="Arial" w:hAnsi="Arial" w:cs="Arial"/>
          <w:szCs w:val="24"/>
        </w:rPr>
        <w:t>. Este requisito incluye la entrega de los planos “Como construido” y debe ser dentro de los siguientes sesenta (60) días hábiles a la</w:t>
      </w:r>
      <w:r w:rsidR="00CB5395" w:rsidRPr="0069459C">
        <w:rPr>
          <w:rFonts w:ascii="Arial" w:hAnsi="Arial" w:cs="Arial"/>
          <w:szCs w:val="24"/>
        </w:rPr>
        <w:t xml:space="preserve"> Fecha de</w:t>
      </w:r>
      <w:r w:rsidRPr="0069459C">
        <w:rPr>
          <w:rFonts w:ascii="Arial" w:hAnsi="Arial" w:cs="Arial"/>
          <w:szCs w:val="24"/>
        </w:rPr>
        <w:t xml:space="preserve"> Puesta en </w:t>
      </w:r>
      <w:r w:rsidR="00CB5395" w:rsidRPr="0069459C">
        <w:rPr>
          <w:rFonts w:ascii="Arial" w:hAnsi="Arial" w:cs="Arial"/>
          <w:szCs w:val="24"/>
        </w:rPr>
        <w:t xml:space="preserve">Operación </w:t>
      </w:r>
      <w:r w:rsidRPr="0069459C">
        <w:rPr>
          <w:rFonts w:ascii="Arial" w:hAnsi="Arial" w:cs="Arial"/>
          <w:szCs w:val="24"/>
        </w:rPr>
        <w:t>del Proyecto de Conexión.</w:t>
      </w:r>
    </w:p>
    <w:p w14:paraId="547A1B80" w14:textId="341EA4DE"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 xml:space="preserve">Entregar a </w:t>
      </w:r>
      <w:r w:rsidR="0079009B" w:rsidRPr="0069459C">
        <w:rPr>
          <w:rFonts w:ascii="Arial" w:hAnsi="Arial" w:cs="Arial"/>
          <w:szCs w:val="24"/>
        </w:rPr>
        <w:t>[</w:t>
      </w:r>
      <w:r w:rsidR="00777C6B" w:rsidRPr="0069459C">
        <w:rPr>
          <w:rFonts w:ascii="Arial" w:hAnsi="Arial" w:cs="Arial"/>
          <w:szCs w:val="24"/>
          <w:highlight w:val="yellow"/>
        </w:rPr>
        <w:t>S_TN</w:t>
      </w:r>
      <w:r w:rsidR="0079009B" w:rsidRPr="0069459C">
        <w:rPr>
          <w:rStyle w:val="Refdenotaalpie"/>
          <w:rFonts w:ascii="Arial" w:hAnsi="Arial" w:cs="Arial"/>
          <w:szCs w:val="24"/>
        </w:rPr>
        <w:footnoteReference w:id="219"/>
      </w:r>
      <w:r w:rsidR="0079009B" w:rsidRPr="0069459C">
        <w:rPr>
          <w:rFonts w:ascii="Arial" w:hAnsi="Arial" w:cs="Arial"/>
          <w:szCs w:val="24"/>
        </w:rPr>
        <w:t>]</w:t>
      </w:r>
      <w:r w:rsidRPr="0069459C">
        <w:rPr>
          <w:rFonts w:ascii="Arial" w:hAnsi="Arial" w:cs="Arial"/>
          <w:szCs w:val="24"/>
        </w:rPr>
        <w:t xml:space="preserve">, para revisión y aprobación, el estudio de coordinación de protecciones y cálculo de los ajustes de las protecciones que se afecten por la entrada de la conexión del Proyecto de Conexión, de acuerdo con lo definido el </w:t>
      </w:r>
      <w:r w:rsidR="00CB5395" w:rsidRPr="0069459C">
        <w:rPr>
          <w:rFonts w:ascii="Arial" w:hAnsi="Arial" w:cs="Arial"/>
          <w:szCs w:val="24"/>
        </w:rPr>
        <w:t xml:space="preserve">Acuerdo </w:t>
      </w:r>
      <w:r w:rsidRPr="0069459C">
        <w:rPr>
          <w:rFonts w:ascii="Arial" w:hAnsi="Arial" w:cs="Arial"/>
          <w:szCs w:val="24"/>
        </w:rPr>
        <w:t>CNO 1214 del 2019 o el que haga sus veces.</w:t>
      </w:r>
    </w:p>
    <w:p w14:paraId="145BAD47" w14:textId="6AE97759"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 xml:space="preserve">Programar y coordinar con </w:t>
      </w:r>
      <w:r w:rsidR="0079009B" w:rsidRPr="0069459C">
        <w:rPr>
          <w:rFonts w:ascii="Arial" w:hAnsi="Arial" w:cs="Arial"/>
          <w:szCs w:val="24"/>
        </w:rPr>
        <w:t>[</w:t>
      </w:r>
      <w:r w:rsidR="00777C6B" w:rsidRPr="0069459C">
        <w:rPr>
          <w:rFonts w:ascii="Arial" w:hAnsi="Arial" w:cs="Arial"/>
          <w:szCs w:val="24"/>
          <w:highlight w:val="yellow"/>
        </w:rPr>
        <w:t>S_TN</w:t>
      </w:r>
      <w:r w:rsidR="0079009B" w:rsidRPr="0069459C">
        <w:rPr>
          <w:rStyle w:val="Refdenotaalpie"/>
          <w:rFonts w:ascii="Arial" w:hAnsi="Arial" w:cs="Arial"/>
          <w:szCs w:val="24"/>
        </w:rPr>
        <w:footnoteReference w:id="220"/>
      </w:r>
      <w:r w:rsidR="0079009B" w:rsidRPr="0069459C">
        <w:rPr>
          <w:rFonts w:ascii="Arial" w:hAnsi="Arial" w:cs="Arial"/>
          <w:szCs w:val="24"/>
        </w:rPr>
        <w:t>]</w:t>
      </w:r>
      <w:r w:rsidRPr="0069459C">
        <w:rPr>
          <w:rFonts w:ascii="Arial" w:hAnsi="Arial" w:cs="Arial"/>
          <w:szCs w:val="24"/>
        </w:rPr>
        <w:t xml:space="preserve"> el plan de desconexiones requeridas durante el desarrollo del Proyecto de Conexión con cuatro (4) meses de anticipación y de acuerdo con lo dispuesto en la normatividad vigente</w:t>
      </w:r>
      <w:r w:rsidR="00CB5395" w:rsidRPr="0069459C">
        <w:rPr>
          <w:rFonts w:ascii="Arial" w:hAnsi="Arial" w:cs="Arial"/>
          <w:szCs w:val="24"/>
        </w:rPr>
        <w:t xml:space="preserve"> aplicable</w:t>
      </w:r>
      <w:r w:rsidRPr="0069459C">
        <w:rPr>
          <w:rFonts w:ascii="Arial" w:hAnsi="Arial" w:cs="Arial"/>
          <w:szCs w:val="24"/>
        </w:rPr>
        <w:t xml:space="preserve"> y requerimientos del Proyecto de Conexión.</w:t>
      </w:r>
    </w:p>
    <w:p w14:paraId="4336DA55" w14:textId="11943625" w:rsidR="005E4881" w:rsidRPr="0069459C" w:rsidRDefault="00C764FF" w:rsidP="005E4881">
      <w:pPr>
        <w:pStyle w:val="Prrafodelista"/>
        <w:numPr>
          <w:ilvl w:val="0"/>
          <w:numId w:val="9"/>
        </w:numPr>
        <w:ind w:left="284" w:hanging="426"/>
        <w:rPr>
          <w:rFonts w:ascii="Arial" w:hAnsi="Arial" w:cs="Arial"/>
          <w:szCs w:val="24"/>
        </w:rPr>
      </w:pPr>
      <w:bookmarkStart w:id="10" w:name="_Hlk83020471"/>
      <w:r w:rsidRPr="0069459C">
        <w:rPr>
          <w:rFonts w:ascii="Arial" w:hAnsi="Arial" w:cs="Arial"/>
          <w:szCs w:val="24"/>
        </w:rPr>
        <w:t>Coordinar la conexión en los puntos de interfaz de control</w:t>
      </w:r>
      <w:r w:rsidR="00E52E37" w:rsidRPr="0069459C">
        <w:rPr>
          <w:rFonts w:ascii="Arial" w:hAnsi="Arial" w:cs="Arial"/>
          <w:szCs w:val="24"/>
        </w:rPr>
        <w:t>,</w:t>
      </w:r>
      <w:r w:rsidRPr="0069459C">
        <w:rPr>
          <w:rFonts w:ascii="Arial" w:hAnsi="Arial" w:cs="Arial"/>
          <w:szCs w:val="24"/>
        </w:rPr>
        <w:t xml:space="preserve"> protecciones</w:t>
      </w:r>
      <w:r w:rsidR="00E52E37" w:rsidRPr="0069459C">
        <w:rPr>
          <w:rFonts w:ascii="Arial" w:hAnsi="Arial" w:cs="Arial"/>
          <w:szCs w:val="24"/>
        </w:rPr>
        <w:t xml:space="preserve">, interconexión de mallas de puestas a tierra, </w:t>
      </w:r>
      <w:r w:rsidRPr="0069459C">
        <w:rPr>
          <w:rFonts w:ascii="Arial" w:hAnsi="Arial" w:cs="Arial"/>
          <w:szCs w:val="24"/>
        </w:rPr>
        <w:t xml:space="preserve">conforme lo que se acuerde entre </w:t>
      </w:r>
      <w:r w:rsidR="00CB5395" w:rsidRPr="0069459C">
        <w:rPr>
          <w:rFonts w:ascii="Arial" w:hAnsi="Arial" w:cs="Arial"/>
          <w:szCs w:val="24"/>
        </w:rPr>
        <w:t xml:space="preserve">las </w:t>
      </w:r>
      <w:r w:rsidRPr="0069459C">
        <w:rPr>
          <w:rFonts w:ascii="Arial" w:hAnsi="Arial" w:cs="Arial"/>
          <w:szCs w:val="24"/>
        </w:rPr>
        <w:t>Partes</w:t>
      </w:r>
      <w:r w:rsidR="002C42E8" w:rsidRPr="0069459C">
        <w:rPr>
          <w:rFonts w:ascii="Arial" w:hAnsi="Arial" w:cs="Arial"/>
          <w:szCs w:val="24"/>
        </w:rPr>
        <w:t>. E</w:t>
      </w:r>
      <w:r w:rsidR="0079009B" w:rsidRPr="0069459C">
        <w:rPr>
          <w:rFonts w:ascii="Arial" w:hAnsi="Arial" w:cs="Arial"/>
          <w:szCs w:val="24"/>
        </w:rPr>
        <w:t xml:space="preserve">ste acuerdo debe quedar documentado en un anexo que hace parte integral del presente </w:t>
      </w:r>
      <w:r w:rsidR="00CB5395" w:rsidRPr="0069459C">
        <w:rPr>
          <w:rFonts w:ascii="Arial" w:hAnsi="Arial" w:cs="Arial"/>
          <w:szCs w:val="24"/>
        </w:rPr>
        <w:t>contrato</w:t>
      </w:r>
      <w:bookmarkEnd w:id="10"/>
      <w:r w:rsidRPr="0069459C">
        <w:rPr>
          <w:rFonts w:ascii="Arial" w:hAnsi="Arial" w:cs="Arial"/>
          <w:szCs w:val="24"/>
        </w:rPr>
        <w:t xml:space="preserve">; dicho acuerdo se realizará con base en una solución técnica factible, con posterioridad a la firma del presente </w:t>
      </w:r>
      <w:r w:rsidR="00CB5395" w:rsidRPr="0069459C">
        <w:rPr>
          <w:rFonts w:ascii="Arial" w:hAnsi="Arial" w:cs="Arial"/>
          <w:szCs w:val="24"/>
        </w:rPr>
        <w:t xml:space="preserve">contrato </w:t>
      </w:r>
      <w:r w:rsidRPr="0069459C">
        <w:rPr>
          <w:rFonts w:ascii="Arial" w:hAnsi="Arial" w:cs="Arial"/>
          <w:szCs w:val="24"/>
        </w:rPr>
        <w:t xml:space="preserve">y dentro del tiempo establecido en el Acuerdo CNO 1214 de 2019 o aquel que lo modifique o sustituya, </w:t>
      </w:r>
      <w:r w:rsidRPr="0069459C">
        <w:rPr>
          <w:rFonts w:ascii="Arial" w:hAnsi="Arial" w:cs="Arial"/>
          <w:szCs w:val="24"/>
        </w:rPr>
        <w:lastRenderedPageBreak/>
        <w:t xml:space="preserve">sin exceder la Fecha de Puesta en </w:t>
      </w:r>
      <w:r w:rsidR="00CB5395" w:rsidRPr="0069459C">
        <w:rPr>
          <w:rFonts w:ascii="Arial" w:hAnsi="Arial" w:cs="Arial"/>
          <w:szCs w:val="24"/>
        </w:rPr>
        <w:t xml:space="preserve">Operación </w:t>
      </w:r>
      <w:r w:rsidRPr="0069459C">
        <w:rPr>
          <w:rFonts w:ascii="Arial" w:hAnsi="Arial" w:cs="Arial"/>
          <w:szCs w:val="24"/>
        </w:rPr>
        <w:t>del Proyecto de Conexión aprobada por la UPME.</w:t>
      </w:r>
    </w:p>
    <w:p w14:paraId="6C7B21FC" w14:textId="77777777"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Suministrar e Instalar los equipos y materiales necesarios para la implementación de las interfaces requeridas para ser integrados al SAS existente en la Subestación.</w:t>
      </w:r>
    </w:p>
    <w:p w14:paraId="7CD82FAA" w14:textId="77777777"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Suministrar e instalar el sistema de medición de energía en el punto frontera de acuerdo con lo establecido en el Código de Medida vigente y las normas que lo modifiquen o sustituyan.</w:t>
      </w:r>
    </w:p>
    <w:p w14:paraId="60266653" w14:textId="2856F296"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 xml:space="preserve">Entregar a </w:t>
      </w:r>
      <w:r w:rsidR="0079009B" w:rsidRPr="0069459C">
        <w:rPr>
          <w:rFonts w:ascii="Arial" w:hAnsi="Arial" w:cs="Arial"/>
          <w:szCs w:val="24"/>
        </w:rPr>
        <w:t>[</w:t>
      </w:r>
      <w:r w:rsidR="00777C6B" w:rsidRPr="0069459C">
        <w:rPr>
          <w:rFonts w:ascii="Arial" w:hAnsi="Arial" w:cs="Arial"/>
          <w:szCs w:val="24"/>
          <w:highlight w:val="yellow"/>
        </w:rPr>
        <w:t>S_TN</w:t>
      </w:r>
      <w:r w:rsidR="0079009B" w:rsidRPr="0069459C">
        <w:rPr>
          <w:rStyle w:val="Refdenotaalpie"/>
          <w:rFonts w:ascii="Arial" w:hAnsi="Arial" w:cs="Arial"/>
          <w:szCs w:val="24"/>
        </w:rPr>
        <w:footnoteReference w:id="221"/>
      </w:r>
      <w:r w:rsidR="0079009B" w:rsidRPr="0069459C">
        <w:rPr>
          <w:rFonts w:ascii="Arial" w:hAnsi="Arial" w:cs="Arial"/>
          <w:szCs w:val="24"/>
        </w:rPr>
        <w:t>]</w:t>
      </w:r>
      <w:r w:rsidRPr="0069459C">
        <w:rPr>
          <w:rFonts w:ascii="Arial" w:hAnsi="Arial" w:cs="Arial"/>
          <w:szCs w:val="24"/>
        </w:rPr>
        <w:t xml:space="preserve"> las señales de supervisión y medidas, requeridas para la operación de la Subestación, para ser integradas en el SAS de la </w:t>
      </w:r>
      <w:r w:rsidR="00CB5395" w:rsidRPr="0069459C">
        <w:rPr>
          <w:rFonts w:ascii="Arial" w:hAnsi="Arial" w:cs="Arial"/>
          <w:szCs w:val="24"/>
        </w:rPr>
        <w:t xml:space="preserve">Subestación </w:t>
      </w:r>
      <w:r w:rsidRPr="0069459C">
        <w:rPr>
          <w:rFonts w:ascii="Arial" w:hAnsi="Arial" w:cs="Arial"/>
          <w:szCs w:val="24"/>
        </w:rPr>
        <w:t>(Nivel 2) como en el CSM</w:t>
      </w:r>
      <w:r w:rsidR="0079009B" w:rsidRPr="0069459C">
        <w:rPr>
          <w:rFonts w:ascii="Arial" w:hAnsi="Arial" w:cs="Arial"/>
          <w:szCs w:val="24"/>
        </w:rPr>
        <w:t xml:space="preserve"> o el CCT</w:t>
      </w:r>
      <w:r w:rsidRPr="0069459C">
        <w:rPr>
          <w:rFonts w:ascii="Arial" w:hAnsi="Arial" w:cs="Arial"/>
          <w:szCs w:val="24"/>
        </w:rPr>
        <w:t xml:space="preserve"> (Nivel 3).</w:t>
      </w:r>
    </w:p>
    <w:p w14:paraId="56892BF2" w14:textId="77777777"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 xml:space="preserve">Entregar a </w:t>
      </w:r>
      <w:r w:rsidR="0079009B" w:rsidRPr="0069459C">
        <w:rPr>
          <w:rFonts w:ascii="Arial" w:hAnsi="Arial" w:cs="Arial"/>
          <w:szCs w:val="24"/>
        </w:rPr>
        <w:t>[</w:t>
      </w:r>
      <w:r w:rsidR="00777C6B" w:rsidRPr="0069459C">
        <w:rPr>
          <w:rFonts w:ascii="Arial" w:hAnsi="Arial" w:cs="Arial"/>
          <w:szCs w:val="24"/>
          <w:highlight w:val="yellow"/>
        </w:rPr>
        <w:t>S_TN</w:t>
      </w:r>
      <w:r w:rsidR="0079009B" w:rsidRPr="0069459C">
        <w:rPr>
          <w:rStyle w:val="Refdenotaalpie"/>
          <w:rFonts w:ascii="Arial" w:hAnsi="Arial" w:cs="Arial"/>
          <w:szCs w:val="24"/>
        </w:rPr>
        <w:footnoteReference w:id="222"/>
      </w:r>
      <w:r w:rsidR="0079009B" w:rsidRPr="0069459C">
        <w:rPr>
          <w:rFonts w:ascii="Arial" w:hAnsi="Arial" w:cs="Arial"/>
          <w:szCs w:val="24"/>
        </w:rPr>
        <w:t>]</w:t>
      </w:r>
      <w:r w:rsidRPr="0069459C">
        <w:rPr>
          <w:rFonts w:ascii="Arial" w:hAnsi="Arial" w:cs="Arial"/>
          <w:szCs w:val="24"/>
        </w:rPr>
        <w:t xml:space="preserve"> el estudio que corrobore la efectividad del apantallamiento de la Subestación a través de un modelo electrogeométrico.</w:t>
      </w:r>
    </w:p>
    <w:p w14:paraId="2406BC51" w14:textId="77777777"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 xml:space="preserve">Aplicar el procedimiento de condena y etiqueta utilizado por </w:t>
      </w:r>
      <w:r w:rsidR="0079009B" w:rsidRPr="0069459C">
        <w:rPr>
          <w:rFonts w:ascii="Arial" w:hAnsi="Arial" w:cs="Arial"/>
          <w:szCs w:val="24"/>
        </w:rPr>
        <w:t>[</w:t>
      </w:r>
      <w:r w:rsidR="00777C6B" w:rsidRPr="0069459C">
        <w:rPr>
          <w:rFonts w:ascii="Arial" w:hAnsi="Arial" w:cs="Arial"/>
          <w:szCs w:val="24"/>
          <w:highlight w:val="yellow"/>
        </w:rPr>
        <w:t>S_TN</w:t>
      </w:r>
      <w:r w:rsidR="0079009B" w:rsidRPr="0069459C">
        <w:rPr>
          <w:rStyle w:val="Refdenotaalpie"/>
          <w:rFonts w:ascii="Arial" w:hAnsi="Arial" w:cs="Arial"/>
          <w:szCs w:val="24"/>
        </w:rPr>
        <w:footnoteReference w:id="223"/>
      </w:r>
      <w:r w:rsidR="0079009B" w:rsidRPr="0069459C">
        <w:rPr>
          <w:rFonts w:ascii="Arial" w:hAnsi="Arial" w:cs="Arial"/>
          <w:szCs w:val="24"/>
        </w:rPr>
        <w:t>]</w:t>
      </w:r>
      <w:r w:rsidRPr="0069459C">
        <w:rPr>
          <w:rFonts w:ascii="Arial" w:hAnsi="Arial" w:cs="Arial"/>
          <w:szCs w:val="24"/>
        </w:rPr>
        <w:t xml:space="preserve"> en la Subestación, con el objeto de garantizar la seguridad física de su personal durante las actividades de operación y mantenimiento de sus activos. De ser necesario, </w:t>
      </w:r>
      <w:r w:rsidR="0079009B" w:rsidRPr="0069459C">
        <w:rPr>
          <w:rFonts w:ascii="Arial" w:hAnsi="Arial" w:cs="Arial"/>
          <w:szCs w:val="24"/>
        </w:rPr>
        <w:t>[</w:t>
      </w:r>
      <w:r w:rsidR="00AA4B83" w:rsidRPr="0069459C">
        <w:rPr>
          <w:rFonts w:ascii="Arial" w:hAnsi="Arial" w:cs="Arial"/>
          <w:szCs w:val="24"/>
          <w:highlight w:val="yellow"/>
        </w:rPr>
        <w:t>S_PROMOTOR</w:t>
      </w:r>
      <w:r w:rsidR="0079009B" w:rsidRPr="0069459C">
        <w:rPr>
          <w:rStyle w:val="Refdenotaalpie"/>
          <w:rFonts w:ascii="Arial" w:hAnsi="Arial" w:cs="Arial"/>
          <w:szCs w:val="24"/>
        </w:rPr>
        <w:footnoteReference w:id="224"/>
      </w:r>
      <w:r w:rsidR="0079009B" w:rsidRPr="0069459C">
        <w:rPr>
          <w:rFonts w:ascii="Arial" w:hAnsi="Arial" w:cs="Arial"/>
          <w:szCs w:val="24"/>
        </w:rPr>
        <w:t>]</w:t>
      </w:r>
      <w:r w:rsidRPr="0069459C">
        <w:rPr>
          <w:rFonts w:ascii="Arial" w:hAnsi="Arial" w:cs="Arial"/>
          <w:szCs w:val="24"/>
        </w:rPr>
        <w:t xml:space="preserve"> implementará los aditamentos necesarios en sus equipos de potencia y control para cumplir con este procedimiento, manteniendo la configuración y criterios básicos de estructura y diseño existentes en la</w:t>
      </w:r>
      <w:r w:rsidR="009D711B" w:rsidRPr="0069459C">
        <w:rPr>
          <w:rFonts w:ascii="Arial" w:hAnsi="Arial" w:cs="Arial"/>
          <w:szCs w:val="24"/>
        </w:rPr>
        <w:t xml:space="preserve"> </w:t>
      </w:r>
      <w:r w:rsidRPr="0069459C">
        <w:rPr>
          <w:rFonts w:ascii="Arial" w:hAnsi="Arial" w:cs="Arial"/>
          <w:szCs w:val="24"/>
        </w:rPr>
        <w:t>Subestación.</w:t>
      </w:r>
      <w:bookmarkStart w:id="11" w:name="_Hlk83020629"/>
    </w:p>
    <w:p w14:paraId="1A7F9610" w14:textId="7C96279B"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 xml:space="preserve">Antes de iniciar las obras civiles o adecuaciones requeridas para efectuar las obras de alguno de los Puntos de Conexión en la Subestación, los Representantes Autorizados de </w:t>
      </w:r>
      <w:r w:rsidR="00C66CA0" w:rsidRPr="0069459C">
        <w:rPr>
          <w:rFonts w:ascii="Arial" w:hAnsi="Arial" w:cs="Arial"/>
          <w:szCs w:val="24"/>
        </w:rPr>
        <w:t xml:space="preserve">las </w:t>
      </w:r>
      <w:r w:rsidRPr="0069459C">
        <w:rPr>
          <w:rFonts w:ascii="Arial" w:hAnsi="Arial" w:cs="Arial"/>
          <w:szCs w:val="24"/>
        </w:rPr>
        <w:t>Partes</w:t>
      </w:r>
      <w:r w:rsidR="009D711B" w:rsidRPr="0069459C">
        <w:rPr>
          <w:rFonts w:ascii="Arial" w:hAnsi="Arial" w:cs="Arial"/>
          <w:szCs w:val="24"/>
        </w:rPr>
        <w:t xml:space="preserve"> </w:t>
      </w:r>
      <w:r w:rsidRPr="0069459C">
        <w:rPr>
          <w:rFonts w:ascii="Arial" w:hAnsi="Arial" w:cs="Arial"/>
          <w:szCs w:val="24"/>
        </w:rPr>
        <w:t xml:space="preserve">suscribirán un acta en la que se dejará constancia de las condiciones físicas y técnicas existentes en el momento de iniciar tales obras. </w:t>
      </w:r>
      <w:bookmarkEnd w:id="11"/>
      <w:r w:rsidRPr="0069459C">
        <w:rPr>
          <w:rFonts w:ascii="Arial" w:hAnsi="Arial" w:cs="Arial"/>
          <w:szCs w:val="24"/>
        </w:rPr>
        <w:t xml:space="preserve">Terminadas las actividades a su cargo, </w:t>
      </w:r>
      <w:r w:rsidR="0079009B" w:rsidRPr="0069459C">
        <w:rPr>
          <w:rFonts w:ascii="Arial" w:hAnsi="Arial" w:cs="Arial"/>
          <w:szCs w:val="24"/>
        </w:rPr>
        <w:t>[</w:t>
      </w:r>
      <w:r w:rsidR="00AA4B83" w:rsidRPr="0069459C">
        <w:rPr>
          <w:rFonts w:ascii="Arial" w:hAnsi="Arial" w:cs="Arial"/>
          <w:szCs w:val="24"/>
          <w:highlight w:val="yellow"/>
        </w:rPr>
        <w:t>S_PROMOTOR</w:t>
      </w:r>
      <w:r w:rsidR="0079009B" w:rsidRPr="0069459C">
        <w:rPr>
          <w:rStyle w:val="Refdenotaalpie"/>
          <w:rFonts w:ascii="Arial" w:hAnsi="Arial" w:cs="Arial"/>
          <w:szCs w:val="24"/>
        </w:rPr>
        <w:footnoteReference w:id="225"/>
      </w:r>
      <w:r w:rsidR="0079009B" w:rsidRPr="0069459C">
        <w:rPr>
          <w:rFonts w:ascii="Arial" w:hAnsi="Arial" w:cs="Arial"/>
          <w:szCs w:val="24"/>
        </w:rPr>
        <w:t>]</w:t>
      </w:r>
      <w:r w:rsidRPr="0069459C">
        <w:rPr>
          <w:rFonts w:ascii="Arial" w:hAnsi="Arial" w:cs="Arial"/>
          <w:szCs w:val="24"/>
        </w:rPr>
        <w:t xml:space="preserve"> debe dejar las zonas utilizadas en las mismas condiciones iniciales, de lo cual se levantará la respectiva acta, que será suscrita inmediatamente por los Representantes Autorizados de </w:t>
      </w:r>
      <w:r w:rsidR="00C66CA0" w:rsidRPr="0069459C">
        <w:rPr>
          <w:rFonts w:ascii="Arial" w:hAnsi="Arial" w:cs="Arial"/>
          <w:szCs w:val="24"/>
        </w:rPr>
        <w:t xml:space="preserve">ambas </w:t>
      </w:r>
      <w:r w:rsidRPr="0069459C">
        <w:rPr>
          <w:rFonts w:ascii="Arial" w:hAnsi="Arial" w:cs="Arial"/>
          <w:szCs w:val="24"/>
        </w:rPr>
        <w:t>Partes.</w:t>
      </w:r>
    </w:p>
    <w:p w14:paraId="12B7C876" w14:textId="77777777"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 xml:space="preserve">Ejecutar las adecuaciones, </w:t>
      </w:r>
      <w:r w:rsidR="001A35C5" w:rsidRPr="0069459C">
        <w:rPr>
          <w:rFonts w:ascii="Arial" w:hAnsi="Arial" w:cs="Arial"/>
          <w:szCs w:val="24"/>
        </w:rPr>
        <w:t xml:space="preserve">dentro de la Subestación, </w:t>
      </w:r>
      <w:r w:rsidRPr="0069459C">
        <w:rPr>
          <w:rFonts w:ascii="Arial" w:hAnsi="Arial" w:cs="Arial"/>
          <w:szCs w:val="24"/>
        </w:rPr>
        <w:t>incluidos los puentes y accesorios necesarios, asociadas a los pórticos y/o barrajes, requeridas para recibir, si es el caso, la extensión de los barrajes existentes desde los pórticos respectivos.</w:t>
      </w:r>
    </w:p>
    <w:p w14:paraId="655EF8AF" w14:textId="77777777" w:rsidR="005E4881"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t xml:space="preserve">Realizar la interface en los sistemas de supervisión, protecciones, control, medida, habilitar los canales de comunicación que requiera </w:t>
      </w:r>
      <w:r w:rsidR="001E350B" w:rsidRPr="0069459C">
        <w:rPr>
          <w:rFonts w:ascii="Arial" w:hAnsi="Arial" w:cs="Arial"/>
          <w:szCs w:val="24"/>
        </w:rPr>
        <w:t>[</w:t>
      </w:r>
      <w:r w:rsidR="00777C6B" w:rsidRPr="0069459C">
        <w:rPr>
          <w:rFonts w:ascii="Arial" w:hAnsi="Arial" w:cs="Arial"/>
          <w:szCs w:val="24"/>
          <w:highlight w:val="yellow"/>
        </w:rPr>
        <w:t>S_TN</w:t>
      </w:r>
      <w:r w:rsidR="001E350B" w:rsidRPr="0069459C">
        <w:rPr>
          <w:rStyle w:val="Refdenotaalpie"/>
          <w:rFonts w:ascii="Arial" w:hAnsi="Arial" w:cs="Arial"/>
          <w:szCs w:val="24"/>
        </w:rPr>
        <w:footnoteReference w:id="226"/>
      </w:r>
      <w:r w:rsidR="001E350B" w:rsidRPr="0069459C">
        <w:rPr>
          <w:rFonts w:ascii="Arial" w:hAnsi="Arial" w:cs="Arial"/>
          <w:szCs w:val="24"/>
        </w:rPr>
        <w:t>]</w:t>
      </w:r>
      <w:r w:rsidRPr="0069459C">
        <w:rPr>
          <w:rFonts w:ascii="Arial" w:hAnsi="Arial" w:cs="Arial"/>
          <w:szCs w:val="24"/>
        </w:rPr>
        <w:t xml:space="preserve"> y en general todas las actividades necesarias para la operación integrada de los nuevos Bienes y Equipos de Conexión,</w:t>
      </w:r>
      <w:r w:rsidR="009D711B" w:rsidRPr="0069459C">
        <w:rPr>
          <w:rFonts w:ascii="Arial" w:hAnsi="Arial" w:cs="Arial"/>
          <w:szCs w:val="24"/>
        </w:rPr>
        <w:t xml:space="preserve"> </w:t>
      </w:r>
      <w:r w:rsidRPr="0069459C">
        <w:rPr>
          <w:rFonts w:ascii="Arial" w:hAnsi="Arial" w:cs="Arial"/>
          <w:szCs w:val="24"/>
        </w:rPr>
        <w:t xml:space="preserve">previa aceptación y aprobación de </w:t>
      </w:r>
      <w:r w:rsidR="001E350B" w:rsidRPr="0069459C">
        <w:rPr>
          <w:rFonts w:ascii="Arial" w:hAnsi="Arial" w:cs="Arial"/>
          <w:szCs w:val="24"/>
        </w:rPr>
        <w:t>[</w:t>
      </w:r>
      <w:r w:rsidR="00777C6B" w:rsidRPr="0069459C">
        <w:rPr>
          <w:rFonts w:ascii="Arial" w:hAnsi="Arial" w:cs="Arial"/>
          <w:szCs w:val="24"/>
          <w:highlight w:val="yellow"/>
        </w:rPr>
        <w:t>S_TN</w:t>
      </w:r>
      <w:r w:rsidR="001E350B" w:rsidRPr="0069459C">
        <w:rPr>
          <w:rStyle w:val="Refdenotaalpie"/>
          <w:rFonts w:ascii="Arial" w:hAnsi="Arial" w:cs="Arial"/>
          <w:szCs w:val="24"/>
        </w:rPr>
        <w:footnoteReference w:id="227"/>
      </w:r>
      <w:r w:rsidR="001E350B" w:rsidRPr="0069459C">
        <w:rPr>
          <w:rFonts w:ascii="Arial" w:hAnsi="Arial" w:cs="Arial"/>
          <w:szCs w:val="24"/>
        </w:rPr>
        <w:t>]</w:t>
      </w:r>
      <w:r w:rsidRPr="0069459C">
        <w:rPr>
          <w:rFonts w:ascii="Arial" w:hAnsi="Arial" w:cs="Arial"/>
          <w:szCs w:val="24"/>
        </w:rPr>
        <w:t>.</w:t>
      </w:r>
    </w:p>
    <w:p w14:paraId="4C649B3F" w14:textId="10ECBEC3" w:rsidR="00C764FF" w:rsidRPr="0069459C" w:rsidRDefault="00C764FF" w:rsidP="005E4881">
      <w:pPr>
        <w:pStyle w:val="Prrafodelista"/>
        <w:numPr>
          <w:ilvl w:val="0"/>
          <w:numId w:val="9"/>
        </w:numPr>
        <w:ind w:left="284" w:hanging="426"/>
        <w:rPr>
          <w:rFonts w:ascii="Arial" w:hAnsi="Arial" w:cs="Arial"/>
          <w:szCs w:val="24"/>
        </w:rPr>
      </w:pPr>
      <w:r w:rsidRPr="0069459C">
        <w:rPr>
          <w:rFonts w:ascii="Arial" w:hAnsi="Arial" w:cs="Arial"/>
          <w:szCs w:val="24"/>
        </w:rPr>
        <w:lastRenderedPageBreak/>
        <w:t xml:space="preserve">Coordinar y programar con </w:t>
      </w:r>
      <w:r w:rsidR="001E350B" w:rsidRPr="0069459C">
        <w:rPr>
          <w:rFonts w:ascii="Arial" w:hAnsi="Arial" w:cs="Arial"/>
          <w:szCs w:val="24"/>
        </w:rPr>
        <w:t>[</w:t>
      </w:r>
      <w:r w:rsidR="00777C6B" w:rsidRPr="0069459C">
        <w:rPr>
          <w:rFonts w:ascii="Arial" w:hAnsi="Arial" w:cs="Arial"/>
          <w:szCs w:val="24"/>
          <w:highlight w:val="yellow"/>
        </w:rPr>
        <w:t>S_TN</w:t>
      </w:r>
      <w:r w:rsidR="001E350B" w:rsidRPr="0069459C">
        <w:rPr>
          <w:rStyle w:val="Refdenotaalpie"/>
          <w:rFonts w:ascii="Arial" w:hAnsi="Arial" w:cs="Arial"/>
          <w:szCs w:val="24"/>
        </w:rPr>
        <w:footnoteReference w:id="228"/>
      </w:r>
      <w:r w:rsidR="001E350B" w:rsidRPr="0069459C">
        <w:rPr>
          <w:rFonts w:ascii="Arial" w:hAnsi="Arial" w:cs="Arial"/>
          <w:szCs w:val="24"/>
        </w:rPr>
        <w:t>]</w:t>
      </w:r>
      <w:r w:rsidRPr="0069459C">
        <w:rPr>
          <w:rFonts w:ascii="Arial" w:hAnsi="Arial" w:cs="Arial"/>
          <w:szCs w:val="24"/>
        </w:rPr>
        <w:t xml:space="preserve"> la realización de las pruebas de inyección primaria de corriente para la protección diferencial de barras y falla de interruptor asociadas a la Bahía propiedad de </w:t>
      </w:r>
      <w:r w:rsidR="001E350B" w:rsidRPr="0069459C">
        <w:rPr>
          <w:rFonts w:ascii="Arial" w:hAnsi="Arial" w:cs="Arial"/>
          <w:szCs w:val="24"/>
        </w:rPr>
        <w:t>[</w:t>
      </w:r>
      <w:r w:rsidR="00AA4B83" w:rsidRPr="0069459C">
        <w:rPr>
          <w:rFonts w:ascii="Arial" w:hAnsi="Arial" w:cs="Arial"/>
          <w:szCs w:val="24"/>
          <w:highlight w:val="yellow"/>
        </w:rPr>
        <w:t>S_PROMOTOR</w:t>
      </w:r>
      <w:r w:rsidR="001E350B" w:rsidRPr="0069459C">
        <w:rPr>
          <w:rStyle w:val="Refdenotaalpie"/>
          <w:rFonts w:ascii="Arial" w:hAnsi="Arial" w:cs="Arial"/>
          <w:szCs w:val="24"/>
        </w:rPr>
        <w:footnoteReference w:id="229"/>
      </w:r>
      <w:r w:rsidR="001E350B" w:rsidRPr="0069459C">
        <w:rPr>
          <w:rFonts w:ascii="Arial" w:hAnsi="Arial" w:cs="Arial"/>
          <w:szCs w:val="24"/>
        </w:rPr>
        <w:t>]</w:t>
      </w:r>
      <w:r w:rsidRPr="0069459C">
        <w:rPr>
          <w:rFonts w:ascii="Arial" w:hAnsi="Arial" w:cs="Arial"/>
          <w:szCs w:val="24"/>
        </w:rPr>
        <w:t>.</w:t>
      </w:r>
    </w:p>
    <w:p w14:paraId="0560E627" w14:textId="1E853AB9" w:rsidR="005E4881" w:rsidRPr="0069459C" w:rsidRDefault="00C764FF" w:rsidP="00F870E3">
      <w:pPr>
        <w:pStyle w:val="Prrafodelista"/>
        <w:numPr>
          <w:ilvl w:val="0"/>
          <w:numId w:val="9"/>
        </w:numPr>
        <w:ind w:left="284"/>
        <w:rPr>
          <w:rFonts w:ascii="Arial" w:hAnsi="Arial" w:cs="Arial"/>
          <w:szCs w:val="24"/>
        </w:rPr>
      </w:pPr>
      <w:r w:rsidRPr="0069459C">
        <w:rPr>
          <w:rFonts w:ascii="Arial" w:hAnsi="Arial" w:cs="Arial"/>
          <w:szCs w:val="24"/>
        </w:rPr>
        <w:t xml:space="preserve">Entregar a </w:t>
      </w:r>
      <w:r w:rsidR="001E350B" w:rsidRPr="0069459C">
        <w:rPr>
          <w:rFonts w:ascii="Arial" w:hAnsi="Arial" w:cs="Arial"/>
          <w:szCs w:val="24"/>
        </w:rPr>
        <w:t>[</w:t>
      </w:r>
      <w:r w:rsidR="00777C6B" w:rsidRPr="0069459C">
        <w:rPr>
          <w:rFonts w:ascii="Arial" w:hAnsi="Arial" w:cs="Arial"/>
          <w:szCs w:val="24"/>
          <w:highlight w:val="yellow"/>
        </w:rPr>
        <w:t>S_TN</w:t>
      </w:r>
      <w:r w:rsidR="001E350B" w:rsidRPr="0069459C">
        <w:rPr>
          <w:rStyle w:val="Refdenotaalpie"/>
          <w:rFonts w:ascii="Arial" w:hAnsi="Arial" w:cs="Arial"/>
          <w:szCs w:val="24"/>
        </w:rPr>
        <w:footnoteReference w:id="230"/>
      </w:r>
      <w:r w:rsidR="001E350B" w:rsidRPr="0069459C">
        <w:rPr>
          <w:rFonts w:ascii="Arial" w:hAnsi="Arial" w:cs="Arial"/>
          <w:szCs w:val="24"/>
        </w:rPr>
        <w:t>]</w:t>
      </w:r>
      <w:r w:rsidRPr="0069459C">
        <w:rPr>
          <w:rFonts w:ascii="Arial" w:hAnsi="Arial" w:cs="Arial"/>
          <w:szCs w:val="24"/>
        </w:rPr>
        <w:t xml:space="preserve"> los Protocolos que se usarán para las pruebas </w:t>
      </w:r>
      <w:r w:rsidR="001A35C5" w:rsidRPr="0069459C">
        <w:rPr>
          <w:rFonts w:ascii="Arial" w:hAnsi="Arial" w:cs="Arial"/>
          <w:szCs w:val="24"/>
        </w:rPr>
        <w:t>y</w:t>
      </w:r>
      <w:r w:rsidRPr="0069459C">
        <w:rPr>
          <w:rFonts w:ascii="Arial" w:hAnsi="Arial" w:cs="Arial"/>
          <w:szCs w:val="24"/>
        </w:rPr>
        <w:t xml:space="preserve"> puesta en </w:t>
      </w:r>
      <w:r w:rsidR="00EB059C" w:rsidRPr="0069459C">
        <w:rPr>
          <w:rFonts w:ascii="Arial" w:hAnsi="Arial" w:cs="Arial"/>
          <w:szCs w:val="24"/>
        </w:rPr>
        <w:t>Operación</w:t>
      </w:r>
      <w:r w:rsidRPr="0069459C">
        <w:rPr>
          <w:rFonts w:ascii="Arial" w:hAnsi="Arial" w:cs="Arial"/>
          <w:szCs w:val="24"/>
        </w:rPr>
        <w:t xml:space="preserve"> de los Bienes y Equipos de Conexión, con dos (2) meses anticipación al inicio de estas pruebas. </w:t>
      </w:r>
    </w:p>
    <w:p w14:paraId="65E4F69C" w14:textId="164437F5" w:rsidR="005E4881" w:rsidRPr="0069459C" w:rsidRDefault="00C764FF" w:rsidP="00F870E3">
      <w:pPr>
        <w:pStyle w:val="Prrafodelista"/>
        <w:numPr>
          <w:ilvl w:val="0"/>
          <w:numId w:val="9"/>
        </w:numPr>
        <w:ind w:left="284"/>
        <w:rPr>
          <w:rFonts w:ascii="Arial" w:hAnsi="Arial" w:cs="Arial"/>
          <w:szCs w:val="24"/>
        </w:rPr>
      </w:pPr>
      <w:r w:rsidRPr="0069459C">
        <w:rPr>
          <w:rFonts w:ascii="Arial" w:hAnsi="Arial" w:cs="Arial"/>
          <w:szCs w:val="24"/>
        </w:rPr>
        <w:t xml:space="preserve">Informar a </w:t>
      </w:r>
      <w:r w:rsidR="001E350B" w:rsidRPr="0069459C">
        <w:rPr>
          <w:rFonts w:ascii="Arial" w:hAnsi="Arial" w:cs="Arial"/>
          <w:szCs w:val="24"/>
        </w:rPr>
        <w:t>[</w:t>
      </w:r>
      <w:r w:rsidR="00777C6B" w:rsidRPr="0069459C">
        <w:rPr>
          <w:rFonts w:ascii="Arial" w:hAnsi="Arial" w:cs="Arial"/>
          <w:szCs w:val="24"/>
          <w:highlight w:val="yellow"/>
        </w:rPr>
        <w:t>S_TN</w:t>
      </w:r>
      <w:r w:rsidR="001E350B" w:rsidRPr="0069459C">
        <w:rPr>
          <w:rStyle w:val="Refdenotaalpie"/>
          <w:rFonts w:ascii="Arial" w:hAnsi="Arial" w:cs="Arial"/>
          <w:szCs w:val="24"/>
        </w:rPr>
        <w:footnoteReference w:id="231"/>
      </w:r>
      <w:r w:rsidR="001E350B" w:rsidRPr="0069459C">
        <w:rPr>
          <w:rFonts w:ascii="Arial" w:hAnsi="Arial" w:cs="Arial"/>
          <w:szCs w:val="24"/>
        </w:rPr>
        <w:t>]</w:t>
      </w:r>
      <w:r w:rsidRPr="0069459C">
        <w:rPr>
          <w:rFonts w:ascii="Arial" w:hAnsi="Arial" w:cs="Arial"/>
          <w:szCs w:val="24"/>
        </w:rPr>
        <w:t xml:space="preserve"> con dos (2) meses de anterioridad la fecha de inicio de las pruebas de puesta en </w:t>
      </w:r>
      <w:r w:rsidR="00EB059C" w:rsidRPr="0069459C">
        <w:rPr>
          <w:rFonts w:ascii="Arial" w:hAnsi="Arial" w:cs="Arial"/>
          <w:szCs w:val="24"/>
        </w:rPr>
        <w:t>Operación</w:t>
      </w:r>
      <w:r w:rsidRPr="0069459C">
        <w:rPr>
          <w:rFonts w:ascii="Arial" w:hAnsi="Arial" w:cs="Arial"/>
          <w:szCs w:val="24"/>
        </w:rPr>
        <w:t xml:space="preserve"> del Proyecto de Conexión y solicitar la supervisión de</w:t>
      </w:r>
      <w:r w:rsidR="0043554B" w:rsidRPr="0069459C">
        <w:rPr>
          <w:rFonts w:ascii="Arial" w:hAnsi="Arial" w:cs="Arial"/>
          <w:szCs w:val="24"/>
        </w:rPr>
        <w:t xml:space="preserve"> </w:t>
      </w:r>
      <w:r w:rsidRPr="0069459C">
        <w:rPr>
          <w:rFonts w:ascii="Arial" w:hAnsi="Arial" w:cs="Arial"/>
          <w:szCs w:val="24"/>
        </w:rPr>
        <w:t>las pruebas en sitio, de los equipos e instalaciones correspondientes.</w:t>
      </w:r>
    </w:p>
    <w:p w14:paraId="7434862F" w14:textId="73B4A05E" w:rsidR="005E4881" w:rsidRPr="0069459C" w:rsidRDefault="00C764FF" w:rsidP="005E4881">
      <w:pPr>
        <w:pStyle w:val="Prrafodelista"/>
        <w:numPr>
          <w:ilvl w:val="0"/>
          <w:numId w:val="9"/>
        </w:numPr>
        <w:ind w:left="284"/>
        <w:rPr>
          <w:rFonts w:ascii="Arial" w:hAnsi="Arial" w:cs="Arial"/>
          <w:szCs w:val="24"/>
        </w:rPr>
      </w:pPr>
      <w:r w:rsidRPr="0069459C">
        <w:rPr>
          <w:rFonts w:ascii="Arial" w:hAnsi="Arial" w:cs="Arial"/>
          <w:szCs w:val="24"/>
        </w:rPr>
        <w:t>Programar y asistir a las reuniones mensuales de seguimiento del Proyecto de Conexión,</w:t>
      </w:r>
      <w:r w:rsidR="0043554B" w:rsidRPr="0069459C">
        <w:rPr>
          <w:rFonts w:ascii="Arial" w:hAnsi="Arial" w:cs="Arial"/>
          <w:szCs w:val="24"/>
        </w:rPr>
        <w:t xml:space="preserve"> </w:t>
      </w:r>
      <w:r w:rsidRPr="0069459C">
        <w:rPr>
          <w:rFonts w:ascii="Arial" w:hAnsi="Arial" w:cs="Arial"/>
          <w:szCs w:val="24"/>
        </w:rPr>
        <w:t xml:space="preserve">concertadas con </w:t>
      </w:r>
      <w:r w:rsidR="001E350B" w:rsidRPr="0069459C">
        <w:rPr>
          <w:rFonts w:ascii="Arial" w:hAnsi="Arial" w:cs="Arial"/>
          <w:szCs w:val="24"/>
        </w:rPr>
        <w:t>[</w:t>
      </w:r>
      <w:r w:rsidR="00777C6B" w:rsidRPr="0069459C">
        <w:rPr>
          <w:rFonts w:ascii="Arial" w:hAnsi="Arial" w:cs="Arial"/>
          <w:szCs w:val="24"/>
          <w:highlight w:val="yellow"/>
        </w:rPr>
        <w:t>S_TN</w:t>
      </w:r>
      <w:r w:rsidR="001E350B" w:rsidRPr="0069459C">
        <w:rPr>
          <w:rStyle w:val="Refdenotaalpie"/>
          <w:rFonts w:ascii="Arial" w:hAnsi="Arial" w:cs="Arial"/>
          <w:szCs w:val="24"/>
        </w:rPr>
        <w:footnoteReference w:id="232"/>
      </w:r>
      <w:r w:rsidR="001E350B" w:rsidRPr="0069459C">
        <w:rPr>
          <w:rFonts w:ascii="Arial" w:hAnsi="Arial" w:cs="Arial"/>
          <w:szCs w:val="24"/>
        </w:rPr>
        <w:t>]</w:t>
      </w:r>
      <w:r w:rsidRPr="0069459C">
        <w:rPr>
          <w:rFonts w:ascii="Arial" w:hAnsi="Arial" w:cs="Arial"/>
          <w:szCs w:val="24"/>
        </w:rPr>
        <w:t>. Estas reuniones se celebrarán vía teleconferencia o presenciales en la sede de</w:t>
      </w:r>
      <w:r w:rsidR="001E350B" w:rsidRPr="0069459C">
        <w:rPr>
          <w:rFonts w:ascii="Arial" w:hAnsi="Arial" w:cs="Arial"/>
          <w:szCs w:val="24"/>
        </w:rPr>
        <w:t xml:space="preserve"> [</w:t>
      </w:r>
      <w:r w:rsidR="00777C6B" w:rsidRPr="0069459C">
        <w:rPr>
          <w:rFonts w:ascii="Arial" w:hAnsi="Arial" w:cs="Arial"/>
          <w:szCs w:val="24"/>
          <w:highlight w:val="yellow"/>
        </w:rPr>
        <w:t>S_TN</w:t>
      </w:r>
      <w:r w:rsidR="001E350B" w:rsidRPr="0069459C">
        <w:rPr>
          <w:rStyle w:val="Refdenotaalpie"/>
          <w:rFonts w:ascii="Arial" w:hAnsi="Arial" w:cs="Arial"/>
          <w:szCs w:val="24"/>
        </w:rPr>
        <w:footnoteReference w:id="233"/>
      </w:r>
      <w:r w:rsidR="001E350B" w:rsidRPr="0069459C">
        <w:rPr>
          <w:rFonts w:ascii="Arial" w:hAnsi="Arial" w:cs="Arial"/>
          <w:szCs w:val="24"/>
        </w:rPr>
        <w:t>]</w:t>
      </w:r>
      <w:r w:rsidRPr="0069459C">
        <w:rPr>
          <w:rFonts w:ascii="Arial" w:hAnsi="Arial" w:cs="Arial"/>
          <w:szCs w:val="24"/>
        </w:rPr>
        <w:t xml:space="preserve">. Esta reunión podrá ser cancelada si </w:t>
      </w:r>
      <w:r w:rsidR="00C66CA0" w:rsidRPr="0069459C">
        <w:rPr>
          <w:rFonts w:ascii="Arial" w:hAnsi="Arial" w:cs="Arial"/>
          <w:szCs w:val="24"/>
        </w:rPr>
        <w:t xml:space="preserve">las </w:t>
      </w:r>
      <w:r w:rsidRPr="0069459C">
        <w:rPr>
          <w:rFonts w:ascii="Arial" w:hAnsi="Arial" w:cs="Arial"/>
          <w:szCs w:val="24"/>
        </w:rPr>
        <w:t>Partes no la consideran necesaria, con cinco (5) días hábiles de antelación.</w:t>
      </w:r>
    </w:p>
    <w:p w14:paraId="06C86E6C" w14:textId="77777777" w:rsidR="005E4881" w:rsidRPr="0069459C" w:rsidRDefault="00C764FF" w:rsidP="005E4881">
      <w:pPr>
        <w:pStyle w:val="Prrafodelista"/>
        <w:numPr>
          <w:ilvl w:val="0"/>
          <w:numId w:val="9"/>
        </w:numPr>
        <w:ind w:left="284"/>
        <w:rPr>
          <w:rFonts w:ascii="Arial" w:hAnsi="Arial" w:cs="Arial"/>
          <w:szCs w:val="24"/>
        </w:rPr>
      </w:pPr>
      <w:r w:rsidRPr="0069459C">
        <w:rPr>
          <w:rFonts w:ascii="Arial" w:hAnsi="Arial" w:cs="Arial"/>
          <w:szCs w:val="24"/>
        </w:rPr>
        <w:t xml:space="preserve">Disponer en la Subestación, de una copia física y magnética de los manuales, en idioma español o inglés, de cada uno de los equipos de potencia, control y protección que instale </w:t>
      </w:r>
      <w:r w:rsidR="001E350B" w:rsidRPr="0069459C">
        <w:rPr>
          <w:rFonts w:ascii="Arial" w:hAnsi="Arial" w:cs="Arial"/>
          <w:szCs w:val="24"/>
        </w:rPr>
        <w:t>[</w:t>
      </w:r>
      <w:r w:rsidR="00AA4B83" w:rsidRPr="0069459C">
        <w:rPr>
          <w:rFonts w:ascii="Arial" w:hAnsi="Arial" w:cs="Arial"/>
          <w:szCs w:val="24"/>
          <w:highlight w:val="yellow"/>
        </w:rPr>
        <w:t>S_PROMOTOR</w:t>
      </w:r>
      <w:r w:rsidR="001E350B" w:rsidRPr="0069459C">
        <w:rPr>
          <w:rStyle w:val="Refdenotaalpie"/>
          <w:rFonts w:ascii="Arial" w:hAnsi="Arial" w:cs="Arial"/>
          <w:szCs w:val="24"/>
        </w:rPr>
        <w:footnoteReference w:id="234"/>
      </w:r>
      <w:r w:rsidR="001E350B" w:rsidRPr="0069459C">
        <w:rPr>
          <w:rFonts w:ascii="Arial" w:hAnsi="Arial" w:cs="Arial"/>
          <w:szCs w:val="24"/>
        </w:rPr>
        <w:t>]</w:t>
      </w:r>
      <w:r w:rsidRPr="0069459C">
        <w:rPr>
          <w:rFonts w:ascii="Arial" w:hAnsi="Arial" w:cs="Arial"/>
          <w:szCs w:val="24"/>
        </w:rPr>
        <w:t xml:space="preserve"> o que tengan interfaz con equipos representados por </w:t>
      </w:r>
      <w:r w:rsidR="001E350B" w:rsidRPr="0069459C">
        <w:rPr>
          <w:rFonts w:ascii="Arial" w:hAnsi="Arial" w:cs="Arial"/>
          <w:szCs w:val="24"/>
        </w:rPr>
        <w:t>[</w:t>
      </w:r>
      <w:r w:rsidR="00777C6B" w:rsidRPr="0069459C">
        <w:rPr>
          <w:rFonts w:ascii="Arial" w:hAnsi="Arial" w:cs="Arial"/>
          <w:szCs w:val="24"/>
          <w:highlight w:val="yellow"/>
        </w:rPr>
        <w:t>S_TN</w:t>
      </w:r>
      <w:r w:rsidR="001E350B" w:rsidRPr="0069459C">
        <w:rPr>
          <w:rStyle w:val="Refdenotaalpie"/>
          <w:rFonts w:ascii="Arial" w:hAnsi="Arial" w:cs="Arial"/>
          <w:szCs w:val="24"/>
        </w:rPr>
        <w:footnoteReference w:id="235"/>
      </w:r>
      <w:r w:rsidR="001E350B" w:rsidRPr="0069459C">
        <w:rPr>
          <w:rFonts w:ascii="Arial" w:hAnsi="Arial" w:cs="Arial"/>
          <w:szCs w:val="24"/>
        </w:rPr>
        <w:t>]</w:t>
      </w:r>
      <w:r w:rsidRPr="0069459C">
        <w:rPr>
          <w:rFonts w:ascii="Arial" w:hAnsi="Arial" w:cs="Arial"/>
          <w:szCs w:val="24"/>
        </w:rPr>
        <w:t>. Así mismo, deberá entregar una copia del</w:t>
      </w:r>
      <w:r w:rsidR="0043554B" w:rsidRPr="0069459C">
        <w:rPr>
          <w:rFonts w:ascii="Arial" w:hAnsi="Arial" w:cs="Arial"/>
          <w:szCs w:val="24"/>
        </w:rPr>
        <w:t xml:space="preserve"> </w:t>
      </w:r>
      <w:r w:rsidRPr="0069459C">
        <w:rPr>
          <w:rFonts w:ascii="Arial" w:hAnsi="Arial" w:cs="Arial"/>
          <w:szCs w:val="24"/>
        </w:rPr>
        <w:t>manual de operación de la(s) Bahía(s), con sus respectivas consignas de operación y de Falla de los equipos instalados en la(s) Bahía(s)</w:t>
      </w:r>
      <w:r w:rsidR="001A35C5" w:rsidRPr="0069459C">
        <w:rPr>
          <w:rFonts w:ascii="Arial" w:hAnsi="Arial" w:cs="Arial"/>
          <w:szCs w:val="24"/>
        </w:rPr>
        <w:t>.</w:t>
      </w:r>
    </w:p>
    <w:p w14:paraId="1A3DA4DE" w14:textId="01BB5A91" w:rsidR="00B93C38" w:rsidRPr="0069459C" w:rsidRDefault="00C764FF" w:rsidP="00C72E05">
      <w:pPr>
        <w:pStyle w:val="Prrafodelista"/>
        <w:numPr>
          <w:ilvl w:val="0"/>
          <w:numId w:val="9"/>
        </w:numPr>
        <w:ind w:left="284"/>
        <w:rPr>
          <w:rFonts w:ascii="Arial" w:hAnsi="Arial" w:cs="Arial"/>
          <w:szCs w:val="24"/>
        </w:rPr>
      </w:pPr>
      <w:r w:rsidRPr="0069459C">
        <w:rPr>
          <w:rFonts w:ascii="Arial" w:hAnsi="Arial" w:cs="Arial"/>
          <w:szCs w:val="24"/>
        </w:rPr>
        <w:t xml:space="preserve">Gestionar con las entidades respectivas, el certificado que acredita que el Proyecto de Conexión cumple con el RETIE y presentarlo a </w:t>
      </w:r>
      <w:r w:rsidR="001E350B" w:rsidRPr="0069459C">
        <w:rPr>
          <w:rFonts w:ascii="Arial" w:hAnsi="Arial" w:cs="Arial"/>
          <w:szCs w:val="24"/>
        </w:rPr>
        <w:t>[</w:t>
      </w:r>
      <w:r w:rsidR="00777C6B" w:rsidRPr="0069459C">
        <w:rPr>
          <w:rFonts w:ascii="Arial" w:hAnsi="Arial" w:cs="Arial"/>
          <w:szCs w:val="24"/>
          <w:highlight w:val="yellow"/>
        </w:rPr>
        <w:t>S_TN</w:t>
      </w:r>
      <w:r w:rsidR="001E350B" w:rsidRPr="0069459C">
        <w:rPr>
          <w:rStyle w:val="Refdenotaalpie"/>
          <w:rFonts w:ascii="Arial" w:hAnsi="Arial" w:cs="Arial"/>
          <w:szCs w:val="24"/>
        </w:rPr>
        <w:footnoteReference w:id="236"/>
      </w:r>
      <w:r w:rsidR="001E350B" w:rsidRPr="0069459C">
        <w:rPr>
          <w:rFonts w:ascii="Arial" w:hAnsi="Arial" w:cs="Arial"/>
          <w:szCs w:val="24"/>
        </w:rPr>
        <w:t>]</w:t>
      </w:r>
      <w:r w:rsidRPr="0069459C">
        <w:rPr>
          <w:rFonts w:ascii="Arial" w:hAnsi="Arial" w:cs="Arial"/>
          <w:szCs w:val="24"/>
        </w:rPr>
        <w:t>.</w:t>
      </w:r>
      <w:bookmarkStart w:id="12" w:name="_Hlk83021529"/>
    </w:p>
    <w:p w14:paraId="7EB1E1AD" w14:textId="6FFFFF29" w:rsidR="00190DE4" w:rsidRPr="0069459C" w:rsidRDefault="00C764FF" w:rsidP="000039E3">
      <w:pPr>
        <w:pStyle w:val="Prrafodelista"/>
        <w:numPr>
          <w:ilvl w:val="0"/>
          <w:numId w:val="9"/>
        </w:numPr>
        <w:ind w:left="284"/>
        <w:rPr>
          <w:rFonts w:ascii="Arial" w:hAnsi="Arial" w:cs="Arial"/>
          <w:szCs w:val="24"/>
        </w:rPr>
      </w:pPr>
      <w:r w:rsidRPr="0069459C">
        <w:rPr>
          <w:rFonts w:ascii="Arial" w:hAnsi="Arial" w:cs="Arial"/>
          <w:szCs w:val="24"/>
        </w:rPr>
        <w:t>Constituir y mantener un Seguro de Responsabilidad Civil Extracontractual</w:t>
      </w:r>
      <w:r w:rsidR="007E0AAB" w:rsidRPr="0069459C">
        <w:rPr>
          <w:rFonts w:ascii="Arial" w:hAnsi="Arial" w:cs="Arial"/>
          <w:szCs w:val="24"/>
        </w:rPr>
        <w:t xml:space="preserve"> </w:t>
      </w:r>
      <w:r w:rsidR="007E0AAB" w:rsidRPr="0069459C">
        <w:rPr>
          <w:rFonts w:ascii="Arial" w:hAnsi="Arial" w:cs="Arial"/>
          <w:szCs w:val="24"/>
          <w:highlight w:val="yellow"/>
        </w:rPr>
        <w:t>por un valor de XXX</w:t>
      </w:r>
      <w:r w:rsidRPr="0069459C">
        <w:rPr>
          <w:rFonts w:ascii="Arial" w:hAnsi="Arial" w:cs="Arial"/>
          <w:szCs w:val="24"/>
        </w:rPr>
        <w:t>, suscrito con una compañía de seguros legalmente establecida en Colombia, que ampare la responsabilidad civil en que llegue a incurrir</w:t>
      </w:r>
      <w:r w:rsidRPr="0069459C">
        <w:rPr>
          <w:rFonts w:ascii="Arial" w:eastAsiaTheme="minorHAnsi" w:hAnsi="Arial" w:cs="Arial"/>
          <w:sz w:val="22"/>
          <w:szCs w:val="24"/>
          <w:lang w:val="es-MX" w:eastAsia="en-US"/>
        </w:rPr>
        <w:t xml:space="preserve"> </w:t>
      </w:r>
      <w:r w:rsidR="001E350B" w:rsidRPr="0069459C">
        <w:rPr>
          <w:rFonts w:ascii="Arial" w:eastAsiaTheme="minorHAnsi" w:hAnsi="Arial" w:cs="Arial"/>
          <w:sz w:val="22"/>
          <w:szCs w:val="24"/>
          <w:lang w:val="es-MX" w:eastAsia="en-US"/>
        </w:rPr>
        <w:t>[</w:t>
      </w:r>
      <w:r w:rsidR="00AA4B83" w:rsidRPr="0069459C">
        <w:rPr>
          <w:rFonts w:ascii="Arial" w:eastAsiaTheme="minorHAnsi" w:hAnsi="Arial" w:cs="Arial"/>
          <w:sz w:val="22"/>
          <w:szCs w:val="24"/>
          <w:highlight w:val="yellow"/>
          <w:lang w:val="es-MX" w:eastAsia="en-US"/>
        </w:rPr>
        <w:t>S_PROMOTOR</w:t>
      </w:r>
      <w:r w:rsidR="001E350B" w:rsidRPr="0069459C">
        <w:rPr>
          <w:rStyle w:val="Refdenotaalpie"/>
          <w:rFonts w:ascii="Arial" w:hAnsi="Arial" w:cs="Arial"/>
          <w:szCs w:val="24"/>
        </w:rPr>
        <w:footnoteReference w:id="237"/>
      </w:r>
      <w:r w:rsidR="001E350B" w:rsidRPr="0069459C">
        <w:rPr>
          <w:rFonts w:ascii="Arial" w:eastAsiaTheme="minorHAnsi" w:hAnsi="Arial" w:cs="Arial"/>
          <w:sz w:val="22"/>
          <w:szCs w:val="24"/>
          <w:lang w:val="es-MX" w:eastAsia="en-US"/>
        </w:rPr>
        <w:t>]</w:t>
      </w:r>
      <w:r w:rsidRPr="0069459C">
        <w:rPr>
          <w:rFonts w:ascii="Arial" w:eastAsiaTheme="minorHAnsi" w:hAnsi="Arial" w:cs="Arial"/>
          <w:sz w:val="22"/>
          <w:szCs w:val="24"/>
          <w:lang w:val="es-MX" w:eastAsia="en-US"/>
        </w:rPr>
        <w:t xml:space="preserve"> </w:t>
      </w:r>
      <w:r w:rsidRPr="0069459C">
        <w:rPr>
          <w:rFonts w:ascii="Arial" w:hAnsi="Arial" w:cs="Arial"/>
          <w:szCs w:val="24"/>
        </w:rPr>
        <w:t>por los daños</w:t>
      </w:r>
      <w:r w:rsidRPr="0069459C">
        <w:rPr>
          <w:rFonts w:ascii="Arial" w:eastAsiaTheme="minorHAnsi" w:hAnsi="Arial" w:cs="Arial"/>
          <w:sz w:val="22"/>
          <w:szCs w:val="24"/>
          <w:lang w:val="es-MX" w:eastAsia="en-US"/>
        </w:rPr>
        <w:t xml:space="preserve"> </w:t>
      </w:r>
      <w:r w:rsidRPr="0069459C">
        <w:rPr>
          <w:rFonts w:ascii="Arial" w:hAnsi="Arial" w:cs="Arial"/>
          <w:szCs w:val="24"/>
        </w:rPr>
        <w:t xml:space="preserve">causados a terceros derivados del desarrollo de las actividades del presente Contrato, conforme lo señalado en la </w:t>
      </w:r>
      <w:r w:rsidR="00E52E37" w:rsidRPr="0069459C">
        <w:rPr>
          <w:rFonts w:ascii="Arial" w:hAnsi="Arial" w:cs="Arial"/>
          <w:szCs w:val="24"/>
        </w:rPr>
        <w:t>Cláusula Décima Novena</w:t>
      </w:r>
      <w:r w:rsidR="00E52E37" w:rsidRPr="0069459C" w:rsidDel="00E52E37">
        <w:rPr>
          <w:rFonts w:ascii="Arial" w:hAnsi="Arial" w:cs="Arial"/>
          <w:szCs w:val="24"/>
        </w:rPr>
        <w:t xml:space="preserve"> </w:t>
      </w:r>
      <w:r w:rsidRPr="0069459C">
        <w:rPr>
          <w:rFonts w:ascii="Arial" w:hAnsi="Arial" w:cs="Arial"/>
          <w:szCs w:val="24"/>
        </w:rPr>
        <w:t xml:space="preserve">– Garantías </w:t>
      </w:r>
      <w:bookmarkEnd w:id="12"/>
      <w:r w:rsidRPr="0069459C">
        <w:rPr>
          <w:rFonts w:ascii="Arial" w:hAnsi="Arial" w:cs="Arial"/>
          <w:szCs w:val="24"/>
        </w:rPr>
        <w:t>- de este Contrato.</w:t>
      </w:r>
    </w:p>
    <w:p w14:paraId="59795413" w14:textId="1AA2B55E" w:rsidR="00190DE4" w:rsidRPr="0069459C" w:rsidRDefault="00C764FF" w:rsidP="00E507CC">
      <w:pPr>
        <w:pStyle w:val="Prrafodelista"/>
        <w:numPr>
          <w:ilvl w:val="0"/>
          <w:numId w:val="9"/>
        </w:numPr>
        <w:ind w:left="284"/>
        <w:rPr>
          <w:rFonts w:ascii="Arial" w:hAnsi="Arial" w:cs="Arial"/>
          <w:szCs w:val="24"/>
        </w:rPr>
      </w:pPr>
      <w:r w:rsidRPr="0069459C">
        <w:rPr>
          <w:rFonts w:ascii="Arial" w:hAnsi="Arial" w:cs="Arial"/>
          <w:szCs w:val="24"/>
        </w:rPr>
        <w:t xml:space="preserve">Reconocer y pagar a </w:t>
      </w:r>
      <w:r w:rsidR="001E350B" w:rsidRPr="0069459C">
        <w:rPr>
          <w:rFonts w:ascii="Arial" w:hAnsi="Arial" w:cs="Arial"/>
          <w:szCs w:val="24"/>
        </w:rPr>
        <w:t>[</w:t>
      </w:r>
      <w:r w:rsidR="00777C6B" w:rsidRPr="0069459C">
        <w:rPr>
          <w:rFonts w:ascii="Arial" w:hAnsi="Arial" w:cs="Arial"/>
          <w:szCs w:val="24"/>
          <w:highlight w:val="yellow"/>
        </w:rPr>
        <w:t>S_TN</w:t>
      </w:r>
      <w:r w:rsidR="001E350B" w:rsidRPr="0069459C">
        <w:rPr>
          <w:rStyle w:val="Refdenotaalpie"/>
          <w:rFonts w:ascii="Arial" w:hAnsi="Arial" w:cs="Arial"/>
          <w:szCs w:val="24"/>
        </w:rPr>
        <w:footnoteReference w:id="238"/>
      </w:r>
      <w:r w:rsidR="001E350B" w:rsidRPr="0069459C">
        <w:rPr>
          <w:rFonts w:ascii="Arial" w:hAnsi="Arial" w:cs="Arial"/>
          <w:szCs w:val="24"/>
        </w:rPr>
        <w:t>]</w:t>
      </w:r>
      <w:r w:rsidRPr="0069459C">
        <w:rPr>
          <w:rFonts w:ascii="Arial" w:hAnsi="Arial" w:cs="Arial"/>
          <w:szCs w:val="24"/>
        </w:rPr>
        <w:t xml:space="preserve"> los costos de las actividades que, conforme lo señalado en el presente </w:t>
      </w:r>
      <w:r w:rsidR="00C66CA0" w:rsidRPr="0069459C">
        <w:rPr>
          <w:rFonts w:ascii="Arial" w:hAnsi="Arial" w:cs="Arial"/>
          <w:szCs w:val="24"/>
        </w:rPr>
        <w:t xml:space="preserve">contrato </w:t>
      </w:r>
      <w:r w:rsidRPr="0069459C">
        <w:rPr>
          <w:rFonts w:ascii="Arial" w:hAnsi="Arial" w:cs="Arial"/>
          <w:szCs w:val="24"/>
        </w:rPr>
        <w:t xml:space="preserve">y en la regulación aplicable, debe desarrollar </w:t>
      </w:r>
      <w:r w:rsidR="00E507CC" w:rsidRPr="0069459C">
        <w:rPr>
          <w:rFonts w:ascii="Arial" w:hAnsi="Arial" w:cs="Arial"/>
          <w:szCs w:val="24"/>
        </w:rPr>
        <w:t>[</w:t>
      </w:r>
      <w:r w:rsidR="00E507CC" w:rsidRPr="0069459C">
        <w:rPr>
          <w:rFonts w:ascii="Arial" w:hAnsi="Arial" w:cs="Arial"/>
          <w:szCs w:val="24"/>
          <w:highlight w:val="yellow"/>
        </w:rPr>
        <w:t>S_TN</w:t>
      </w:r>
      <w:r w:rsidR="00E507CC" w:rsidRPr="0069459C">
        <w:rPr>
          <w:rStyle w:val="Refdenotaalpie"/>
          <w:rFonts w:ascii="Arial" w:hAnsi="Arial" w:cs="Arial"/>
          <w:szCs w:val="24"/>
        </w:rPr>
        <w:footnoteReference w:id="239"/>
      </w:r>
      <w:r w:rsidR="00E507CC" w:rsidRPr="0069459C">
        <w:rPr>
          <w:rFonts w:ascii="Arial" w:hAnsi="Arial" w:cs="Arial"/>
          <w:szCs w:val="24"/>
        </w:rPr>
        <w:t>]</w:t>
      </w:r>
      <w:r w:rsidRPr="0069459C">
        <w:rPr>
          <w:rFonts w:ascii="Arial" w:hAnsi="Arial" w:cs="Arial"/>
          <w:szCs w:val="24"/>
        </w:rPr>
        <w:t xml:space="preserve">, para efectos de la conexión objeto del presente </w:t>
      </w:r>
      <w:r w:rsidR="00C66CA0" w:rsidRPr="0069459C">
        <w:rPr>
          <w:rFonts w:ascii="Arial" w:hAnsi="Arial" w:cs="Arial"/>
          <w:szCs w:val="24"/>
        </w:rPr>
        <w:t>contrato</w:t>
      </w:r>
      <w:r w:rsidR="00E507CC" w:rsidRPr="0069459C">
        <w:rPr>
          <w:rFonts w:ascii="Arial" w:hAnsi="Arial" w:cs="Arial"/>
          <w:szCs w:val="24"/>
        </w:rPr>
        <w:t xml:space="preserve">, actividades </w:t>
      </w:r>
      <w:r w:rsidR="00E507CC" w:rsidRPr="0069459C">
        <w:rPr>
          <w:rFonts w:ascii="Arial" w:hAnsi="Arial" w:cs="Arial"/>
          <w:szCs w:val="24"/>
        </w:rPr>
        <w:lastRenderedPageBreak/>
        <w:t>descritas en el numeral 7.2 Actividades y Obligaciones a cargo de [</w:t>
      </w:r>
      <w:r w:rsidR="00E507CC" w:rsidRPr="0069459C">
        <w:rPr>
          <w:rFonts w:ascii="Arial" w:hAnsi="Arial" w:cs="Arial"/>
          <w:szCs w:val="24"/>
          <w:highlight w:val="yellow"/>
        </w:rPr>
        <w:t>S_TN</w:t>
      </w:r>
      <w:r w:rsidR="00E507CC" w:rsidRPr="0069459C">
        <w:rPr>
          <w:rStyle w:val="Refdenotaalpie"/>
          <w:rFonts w:ascii="Arial" w:hAnsi="Arial" w:cs="Arial"/>
          <w:szCs w:val="24"/>
        </w:rPr>
        <w:footnoteReference w:id="240"/>
      </w:r>
      <w:r w:rsidR="00E507CC" w:rsidRPr="0069459C">
        <w:rPr>
          <w:rFonts w:ascii="Arial" w:hAnsi="Arial" w:cs="Arial"/>
          <w:szCs w:val="24"/>
        </w:rPr>
        <w:t xml:space="preserve">]. </w:t>
      </w:r>
      <w:r w:rsidRPr="0069459C">
        <w:rPr>
          <w:rFonts w:ascii="Arial" w:hAnsi="Arial" w:cs="Arial"/>
          <w:szCs w:val="24"/>
        </w:rPr>
        <w:t xml:space="preserve">Dichos costos que están incluidos dentro del valor total del presente </w:t>
      </w:r>
      <w:r w:rsidR="00C66CA0" w:rsidRPr="0069459C">
        <w:rPr>
          <w:rFonts w:ascii="Arial" w:hAnsi="Arial" w:cs="Arial"/>
          <w:szCs w:val="24"/>
        </w:rPr>
        <w:t xml:space="preserve">contrato </w:t>
      </w:r>
      <w:r w:rsidRPr="0069459C">
        <w:rPr>
          <w:rFonts w:ascii="Arial" w:hAnsi="Arial" w:cs="Arial"/>
          <w:szCs w:val="24"/>
        </w:rPr>
        <w:t xml:space="preserve">y en general todas las actividades asociadas con los Bienes y Equipos de Conexión. Igualmente, </w:t>
      </w:r>
      <w:r w:rsidR="001E350B" w:rsidRPr="0069459C">
        <w:rPr>
          <w:rFonts w:ascii="Arial" w:hAnsi="Arial" w:cs="Arial"/>
          <w:szCs w:val="24"/>
        </w:rPr>
        <w:t>[</w:t>
      </w:r>
      <w:r w:rsidR="00AA4B83" w:rsidRPr="0069459C">
        <w:rPr>
          <w:rFonts w:ascii="Arial" w:hAnsi="Arial" w:cs="Arial"/>
          <w:szCs w:val="24"/>
          <w:highlight w:val="yellow"/>
        </w:rPr>
        <w:t>S_PROMOTOR</w:t>
      </w:r>
      <w:r w:rsidR="001E350B" w:rsidRPr="0069459C">
        <w:rPr>
          <w:rStyle w:val="Refdenotaalpie"/>
          <w:rFonts w:ascii="Arial" w:hAnsi="Arial" w:cs="Arial"/>
          <w:szCs w:val="24"/>
        </w:rPr>
        <w:footnoteReference w:id="241"/>
      </w:r>
      <w:r w:rsidR="001E350B" w:rsidRPr="0069459C">
        <w:rPr>
          <w:rFonts w:ascii="Arial" w:hAnsi="Arial" w:cs="Arial"/>
          <w:szCs w:val="24"/>
        </w:rPr>
        <w:t>]</w:t>
      </w:r>
      <w:r w:rsidRPr="0069459C">
        <w:rPr>
          <w:rFonts w:ascii="Arial" w:hAnsi="Arial" w:cs="Arial"/>
          <w:szCs w:val="24"/>
        </w:rPr>
        <w:t xml:space="preserve"> deberá reconocer la utilización de infraestructura existente en la Subestación, predios y pórticos, servicios comunes que sean requeridos para la construcción del Proyecto de Conexión, entre otros. </w:t>
      </w:r>
      <w:bookmarkStart w:id="13" w:name="_Hlk83021735"/>
      <w:r w:rsidRPr="0069459C">
        <w:rPr>
          <w:rFonts w:ascii="Arial" w:hAnsi="Arial" w:cs="Arial"/>
          <w:szCs w:val="24"/>
        </w:rPr>
        <w:t xml:space="preserve">Los costos se acordarán entre </w:t>
      </w:r>
      <w:r w:rsidR="00C66CA0" w:rsidRPr="0069459C">
        <w:rPr>
          <w:rFonts w:ascii="Arial" w:hAnsi="Arial" w:cs="Arial"/>
          <w:szCs w:val="24"/>
        </w:rPr>
        <w:t xml:space="preserve">las </w:t>
      </w:r>
      <w:r w:rsidRPr="0069459C">
        <w:rPr>
          <w:rFonts w:ascii="Arial" w:hAnsi="Arial" w:cs="Arial"/>
          <w:szCs w:val="24"/>
        </w:rPr>
        <w:t xml:space="preserve">Partes mediante </w:t>
      </w:r>
      <w:r w:rsidR="005A6697" w:rsidRPr="0069459C">
        <w:rPr>
          <w:rFonts w:ascii="Arial" w:hAnsi="Arial" w:cs="Arial"/>
          <w:szCs w:val="24"/>
        </w:rPr>
        <w:t>un</w:t>
      </w:r>
      <w:r w:rsidR="003B6C1D" w:rsidRPr="0069459C">
        <w:rPr>
          <w:rFonts w:ascii="Arial" w:hAnsi="Arial" w:cs="Arial"/>
          <w:szCs w:val="24"/>
        </w:rPr>
        <w:t>a Cláusula</w:t>
      </w:r>
      <w:r w:rsidR="005A6697" w:rsidRPr="0069459C">
        <w:rPr>
          <w:rFonts w:ascii="Arial" w:hAnsi="Arial" w:cs="Arial"/>
          <w:szCs w:val="24"/>
        </w:rPr>
        <w:t xml:space="preserve"> Adicional al Contrato</w:t>
      </w:r>
      <w:r w:rsidRPr="0069459C">
        <w:rPr>
          <w:rFonts w:ascii="Arial" w:hAnsi="Arial" w:cs="Arial"/>
          <w:szCs w:val="24"/>
        </w:rPr>
        <w:t xml:space="preserve">, en el plazo previsto en la </w:t>
      </w:r>
      <w:bookmarkStart w:id="14" w:name="_Hlk83021760"/>
      <w:bookmarkEnd w:id="13"/>
      <w:r w:rsidR="00E10B56" w:rsidRPr="0069459C">
        <w:rPr>
          <w:rFonts w:ascii="Arial" w:hAnsi="Arial" w:cs="Arial"/>
          <w:szCs w:val="24"/>
        </w:rPr>
        <w:t>Cláusula Décima Cuarta. – Valor, Facturación y Forma de Pago.</w:t>
      </w:r>
    </w:p>
    <w:p w14:paraId="4653DF3A" w14:textId="14D51241" w:rsidR="00190DE4" w:rsidRPr="0069459C" w:rsidRDefault="00EF177A" w:rsidP="00190DE4">
      <w:pPr>
        <w:pStyle w:val="Prrafodelista"/>
        <w:numPr>
          <w:ilvl w:val="0"/>
          <w:numId w:val="9"/>
        </w:numPr>
        <w:ind w:left="284"/>
        <w:rPr>
          <w:rFonts w:ascii="Arial" w:hAnsi="Arial" w:cs="Arial"/>
          <w:szCs w:val="24"/>
        </w:rPr>
      </w:pPr>
      <w:r w:rsidRPr="0069459C">
        <w:rPr>
          <w:rStyle w:val="Refdenotaalpie"/>
          <w:rFonts w:ascii="Arial" w:hAnsi="Arial" w:cs="Arial"/>
          <w:szCs w:val="24"/>
          <w:highlight w:val="yellow"/>
        </w:rPr>
        <w:footnoteReference w:id="242"/>
      </w:r>
      <w:r w:rsidR="00C764FF" w:rsidRPr="0069459C">
        <w:rPr>
          <w:rFonts w:ascii="Arial" w:hAnsi="Arial" w:cs="Arial"/>
          <w:szCs w:val="24"/>
        </w:rPr>
        <w:t xml:space="preserve">Pagar a </w:t>
      </w:r>
      <w:r w:rsidR="001E350B" w:rsidRPr="0069459C">
        <w:rPr>
          <w:rFonts w:ascii="Arial" w:hAnsi="Arial" w:cs="Arial"/>
          <w:szCs w:val="24"/>
        </w:rPr>
        <w:t>[</w:t>
      </w:r>
      <w:r w:rsidR="00777C6B" w:rsidRPr="0069459C">
        <w:rPr>
          <w:rFonts w:ascii="Arial" w:hAnsi="Arial" w:cs="Arial"/>
          <w:szCs w:val="24"/>
          <w:highlight w:val="yellow"/>
        </w:rPr>
        <w:t>S_TN</w:t>
      </w:r>
      <w:r w:rsidR="001E350B" w:rsidRPr="0069459C">
        <w:rPr>
          <w:rStyle w:val="Refdenotaalpie"/>
          <w:rFonts w:ascii="Arial" w:hAnsi="Arial" w:cs="Arial"/>
          <w:szCs w:val="24"/>
        </w:rPr>
        <w:footnoteReference w:id="243"/>
      </w:r>
      <w:r w:rsidR="001E350B" w:rsidRPr="0069459C">
        <w:rPr>
          <w:rFonts w:ascii="Arial" w:hAnsi="Arial" w:cs="Arial"/>
          <w:szCs w:val="24"/>
        </w:rPr>
        <w:t>]</w:t>
      </w:r>
      <w:r w:rsidR="00C764FF" w:rsidRPr="0069459C">
        <w:rPr>
          <w:rFonts w:ascii="Arial" w:hAnsi="Arial" w:cs="Arial"/>
          <w:szCs w:val="24"/>
        </w:rPr>
        <w:t xml:space="preserve"> el uso del Terreno ubicado en la Subestación, de acuerdo con lo establecido en el </w:t>
      </w:r>
      <w:r w:rsidR="00C764FF" w:rsidRPr="0069459C">
        <w:rPr>
          <w:rFonts w:ascii="Arial" w:hAnsi="Arial" w:cs="Arial"/>
          <w:szCs w:val="24"/>
          <w:highlight w:val="yellow"/>
        </w:rPr>
        <w:t xml:space="preserve">Anexo </w:t>
      </w:r>
      <w:r w:rsidR="00D46074" w:rsidRPr="0069459C">
        <w:rPr>
          <w:rFonts w:ascii="Arial" w:hAnsi="Arial" w:cs="Arial"/>
          <w:szCs w:val="24"/>
          <w:highlight w:val="yellow"/>
        </w:rPr>
        <w:t>Terrenos</w:t>
      </w:r>
      <w:r w:rsidR="00C764FF" w:rsidRPr="0069459C">
        <w:rPr>
          <w:rFonts w:ascii="Arial" w:hAnsi="Arial" w:cs="Arial"/>
          <w:szCs w:val="24"/>
          <w:highlight w:val="yellow"/>
        </w:rPr>
        <w:t xml:space="preserve"> – </w:t>
      </w:r>
      <w:r w:rsidR="00537C8E" w:rsidRPr="0069459C">
        <w:rPr>
          <w:rFonts w:ascii="Arial" w:hAnsi="Arial" w:cs="Arial"/>
          <w:szCs w:val="24"/>
        </w:rPr>
        <w:t xml:space="preserve">Obtención del derecho al uso de los terrenos para el </w:t>
      </w:r>
      <w:r w:rsidR="00EA712F" w:rsidRPr="0069459C">
        <w:rPr>
          <w:rFonts w:ascii="Arial" w:hAnsi="Arial" w:cs="Arial"/>
          <w:szCs w:val="24"/>
        </w:rPr>
        <w:t>P</w:t>
      </w:r>
      <w:r w:rsidR="00537C8E" w:rsidRPr="0069459C">
        <w:rPr>
          <w:rFonts w:ascii="Arial" w:hAnsi="Arial" w:cs="Arial"/>
          <w:szCs w:val="24"/>
        </w:rPr>
        <w:t>royecto</w:t>
      </w:r>
      <w:r w:rsidR="00C764FF" w:rsidRPr="0069459C">
        <w:rPr>
          <w:rFonts w:ascii="Arial" w:hAnsi="Arial" w:cs="Arial"/>
          <w:szCs w:val="24"/>
          <w:highlight w:val="yellow"/>
        </w:rPr>
        <w:t>.</w:t>
      </w:r>
      <w:bookmarkEnd w:id="14"/>
    </w:p>
    <w:p w14:paraId="0D2B27C3" w14:textId="129522CD" w:rsidR="00190DE4" w:rsidRPr="0069459C" w:rsidRDefault="001E350B" w:rsidP="00190DE4">
      <w:pPr>
        <w:pStyle w:val="Prrafodelista"/>
        <w:numPr>
          <w:ilvl w:val="0"/>
          <w:numId w:val="9"/>
        </w:numPr>
        <w:ind w:left="284"/>
        <w:rPr>
          <w:rFonts w:ascii="Arial" w:hAnsi="Arial" w:cs="Arial"/>
          <w:szCs w:val="24"/>
        </w:rPr>
      </w:pPr>
      <w:r w:rsidRPr="0069459C">
        <w:rPr>
          <w:rFonts w:ascii="Arial" w:hAnsi="Arial" w:cs="Arial"/>
          <w:szCs w:val="24"/>
        </w:rPr>
        <w:t>[</w:t>
      </w:r>
      <w:r w:rsidR="00AA4B83" w:rsidRPr="0069459C">
        <w:rPr>
          <w:rFonts w:ascii="Arial" w:hAnsi="Arial" w:cs="Arial"/>
          <w:szCs w:val="24"/>
          <w:highlight w:val="yellow"/>
        </w:rPr>
        <w:t>S_PROMOTOR</w:t>
      </w:r>
      <w:r w:rsidRPr="0069459C">
        <w:rPr>
          <w:rStyle w:val="Refdenotaalpie"/>
          <w:rFonts w:ascii="Arial" w:hAnsi="Arial" w:cs="Arial"/>
          <w:szCs w:val="24"/>
        </w:rPr>
        <w:footnoteReference w:id="244"/>
      </w:r>
      <w:r w:rsidRPr="0069459C">
        <w:rPr>
          <w:rFonts w:ascii="Arial" w:hAnsi="Arial" w:cs="Arial"/>
          <w:szCs w:val="24"/>
        </w:rPr>
        <w:t>]</w:t>
      </w:r>
      <w:r w:rsidR="00C764FF" w:rsidRPr="0069459C">
        <w:rPr>
          <w:rFonts w:ascii="Arial" w:hAnsi="Arial" w:cs="Arial"/>
          <w:szCs w:val="24"/>
        </w:rPr>
        <w:t xml:space="preserve"> se compromete a: </w:t>
      </w:r>
      <w:r w:rsidR="00C764FF" w:rsidRPr="0069459C">
        <w:rPr>
          <w:rFonts w:ascii="Arial" w:hAnsi="Arial" w:cs="Arial"/>
          <w:b/>
          <w:bCs/>
          <w:szCs w:val="24"/>
        </w:rPr>
        <w:t>(i)</w:t>
      </w:r>
      <w:r w:rsidR="00C764FF" w:rsidRPr="0069459C">
        <w:rPr>
          <w:rFonts w:ascii="Arial" w:hAnsi="Arial" w:cs="Arial"/>
          <w:szCs w:val="24"/>
        </w:rPr>
        <w:t xml:space="preserve"> hacer buen uso de los Bienes y Equipos de Conexión de su propiedad, de forma tal, que en virtud de su conexión al STN no afecte los activos o equipos ubicados en la Subestación. </w:t>
      </w:r>
      <w:r w:rsidR="00C764FF" w:rsidRPr="0069459C">
        <w:rPr>
          <w:rFonts w:ascii="Arial" w:hAnsi="Arial" w:cs="Arial"/>
          <w:b/>
          <w:bCs/>
          <w:szCs w:val="24"/>
        </w:rPr>
        <w:t>(ii)</w:t>
      </w:r>
      <w:r w:rsidR="00C764FF" w:rsidRPr="0069459C">
        <w:rPr>
          <w:rFonts w:ascii="Arial" w:hAnsi="Arial" w:cs="Arial"/>
          <w:szCs w:val="24"/>
        </w:rPr>
        <w:t xml:space="preserve"> No sobrepasar la capacidad de transporte asignada </w:t>
      </w:r>
      <w:r w:rsidR="006660A1" w:rsidRPr="0069459C">
        <w:rPr>
          <w:rFonts w:ascii="Arial" w:hAnsi="Arial" w:cs="Arial"/>
          <w:szCs w:val="24"/>
        </w:rPr>
        <w:t xml:space="preserve">de acuerdo con </w:t>
      </w:r>
      <w:r w:rsidR="00C764FF" w:rsidRPr="0069459C">
        <w:rPr>
          <w:rFonts w:ascii="Arial" w:hAnsi="Arial" w:cs="Arial"/>
          <w:szCs w:val="24"/>
        </w:rPr>
        <w:t xml:space="preserve">la “Aprobación de la UPME”. </w:t>
      </w:r>
      <w:r w:rsidR="00C764FF" w:rsidRPr="0069459C">
        <w:rPr>
          <w:rFonts w:ascii="Arial" w:hAnsi="Arial" w:cs="Arial"/>
          <w:b/>
          <w:bCs/>
          <w:szCs w:val="24"/>
        </w:rPr>
        <w:t>(iii)</w:t>
      </w:r>
      <w:r w:rsidR="00C764FF" w:rsidRPr="0069459C">
        <w:rPr>
          <w:rFonts w:ascii="Arial" w:hAnsi="Arial" w:cs="Arial"/>
          <w:szCs w:val="24"/>
        </w:rPr>
        <w:t xml:space="preserve"> Realizar el mantenimiento y reposición de los </w:t>
      </w:r>
      <w:bookmarkStart w:id="15" w:name="_Hlk83021816"/>
      <w:r w:rsidR="00C764FF" w:rsidRPr="0069459C">
        <w:rPr>
          <w:rFonts w:ascii="Arial" w:hAnsi="Arial" w:cs="Arial"/>
          <w:szCs w:val="24"/>
        </w:rPr>
        <w:t xml:space="preserve">Bienes y Equipos de Conexión, indicados en el Anexo </w:t>
      </w:r>
      <w:r w:rsidR="00D46074" w:rsidRPr="0069459C">
        <w:rPr>
          <w:rFonts w:ascii="Arial" w:hAnsi="Arial" w:cs="Arial"/>
          <w:szCs w:val="24"/>
        </w:rPr>
        <w:t>Técnico</w:t>
      </w:r>
      <w:r w:rsidR="00C764FF" w:rsidRPr="0069459C">
        <w:rPr>
          <w:rFonts w:ascii="Arial" w:hAnsi="Arial" w:cs="Arial"/>
          <w:szCs w:val="24"/>
        </w:rPr>
        <w:t xml:space="preserve"> </w:t>
      </w:r>
      <w:r w:rsidR="00D46074" w:rsidRPr="0069459C">
        <w:rPr>
          <w:rFonts w:ascii="Arial" w:hAnsi="Arial" w:cs="Arial"/>
          <w:szCs w:val="24"/>
        </w:rPr>
        <w:t xml:space="preserve">en el ítem </w:t>
      </w:r>
      <w:r w:rsidR="00C764FF" w:rsidRPr="0069459C">
        <w:rPr>
          <w:rFonts w:ascii="Arial" w:hAnsi="Arial" w:cs="Arial"/>
          <w:szCs w:val="24"/>
        </w:rPr>
        <w:t>Características Técnicas de los Bienes y Equipos de Conexión</w:t>
      </w:r>
      <w:bookmarkEnd w:id="15"/>
      <w:r w:rsidR="00C764FF" w:rsidRPr="0069459C">
        <w:rPr>
          <w:rFonts w:ascii="Arial" w:hAnsi="Arial" w:cs="Arial"/>
          <w:szCs w:val="24"/>
        </w:rPr>
        <w:t xml:space="preserve">. </w:t>
      </w:r>
      <w:r w:rsidR="00C764FF" w:rsidRPr="0069459C">
        <w:rPr>
          <w:rFonts w:ascii="Arial" w:hAnsi="Arial" w:cs="Arial"/>
          <w:b/>
          <w:bCs/>
          <w:szCs w:val="24"/>
        </w:rPr>
        <w:t>(iv)</w:t>
      </w:r>
      <w:r w:rsidR="00C764FF" w:rsidRPr="0069459C">
        <w:rPr>
          <w:rFonts w:ascii="Arial" w:hAnsi="Arial" w:cs="Arial"/>
          <w:szCs w:val="24"/>
        </w:rPr>
        <w:t xml:space="preserve"> Pagar oportunamente las facturas expedidas por </w:t>
      </w:r>
      <w:r w:rsidR="008F2449" w:rsidRPr="0069459C">
        <w:rPr>
          <w:rFonts w:ascii="Arial" w:hAnsi="Arial" w:cs="Arial"/>
          <w:szCs w:val="24"/>
        </w:rPr>
        <w:t>[</w:t>
      </w:r>
      <w:r w:rsidR="00777C6B" w:rsidRPr="0069459C">
        <w:rPr>
          <w:rFonts w:ascii="Arial" w:hAnsi="Arial" w:cs="Arial"/>
          <w:szCs w:val="24"/>
          <w:highlight w:val="yellow"/>
        </w:rPr>
        <w:t>S_TN</w:t>
      </w:r>
      <w:r w:rsidR="008F2449" w:rsidRPr="0069459C">
        <w:rPr>
          <w:rStyle w:val="Refdenotaalpie"/>
          <w:rFonts w:ascii="Arial" w:hAnsi="Arial" w:cs="Arial"/>
          <w:szCs w:val="24"/>
        </w:rPr>
        <w:footnoteReference w:id="245"/>
      </w:r>
      <w:r w:rsidR="008F2449" w:rsidRPr="0069459C">
        <w:rPr>
          <w:rFonts w:ascii="Arial" w:hAnsi="Arial" w:cs="Arial"/>
          <w:szCs w:val="24"/>
        </w:rPr>
        <w:t>]</w:t>
      </w:r>
      <w:r w:rsidR="00C764FF" w:rsidRPr="0069459C">
        <w:rPr>
          <w:rFonts w:ascii="Arial" w:hAnsi="Arial" w:cs="Arial"/>
          <w:szCs w:val="24"/>
        </w:rPr>
        <w:t xml:space="preserve"> de acuerdo con lo establecido en el presente Contrato. </w:t>
      </w:r>
      <w:r w:rsidR="00C764FF" w:rsidRPr="0069459C">
        <w:rPr>
          <w:rFonts w:ascii="Arial" w:hAnsi="Arial" w:cs="Arial"/>
          <w:b/>
          <w:bCs/>
          <w:szCs w:val="24"/>
        </w:rPr>
        <w:t>(v)</w:t>
      </w:r>
      <w:r w:rsidR="00C764FF" w:rsidRPr="0069459C">
        <w:rPr>
          <w:rFonts w:ascii="Arial" w:hAnsi="Arial" w:cs="Arial"/>
          <w:szCs w:val="24"/>
        </w:rPr>
        <w:t xml:space="preserve"> Mantener bajo reserva y sujeta a confidencialidad, la Información que reciba de </w:t>
      </w:r>
      <w:r w:rsidR="008F2449" w:rsidRPr="0069459C">
        <w:rPr>
          <w:rFonts w:ascii="Arial" w:hAnsi="Arial" w:cs="Arial"/>
          <w:szCs w:val="24"/>
        </w:rPr>
        <w:t>[</w:t>
      </w:r>
      <w:r w:rsidR="00777C6B" w:rsidRPr="0069459C">
        <w:rPr>
          <w:rFonts w:ascii="Arial" w:hAnsi="Arial" w:cs="Arial"/>
          <w:szCs w:val="24"/>
          <w:highlight w:val="yellow"/>
        </w:rPr>
        <w:t>S_TN</w:t>
      </w:r>
      <w:r w:rsidR="008F2449" w:rsidRPr="0069459C">
        <w:rPr>
          <w:rStyle w:val="Refdenotaalpie"/>
          <w:rFonts w:ascii="Arial" w:hAnsi="Arial" w:cs="Arial"/>
          <w:szCs w:val="24"/>
        </w:rPr>
        <w:footnoteReference w:id="246"/>
      </w:r>
      <w:r w:rsidR="008F2449" w:rsidRPr="0069459C">
        <w:rPr>
          <w:rFonts w:ascii="Arial" w:hAnsi="Arial" w:cs="Arial"/>
          <w:szCs w:val="24"/>
        </w:rPr>
        <w:t>]</w:t>
      </w:r>
      <w:r w:rsidR="00C764FF" w:rsidRPr="0069459C">
        <w:rPr>
          <w:rFonts w:ascii="Arial" w:hAnsi="Arial" w:cs="Arial"/>
          <w:szCs w:val="24"/>
        </w:rPr>
        <w:t xml:space="preserve">, según lo previsto en el presente </w:t>
      </w:r>
      <w:r w:rsidR="00FE632B" w:rsidRPr="0069459C">
        <w:rPr>
          <w:rFonts w:ascii="Arial" w:hAnsi="Arial" w:cs="Arial"/>
          <w:szCs w:val="24"/>
        </w:rPr>
        <w:t>contrato</w:t>
      </w:r>
      <w:r w:rsidR="00C764FF" w:rsidRPr="0069459C">
        <w:rPr>
          <w:rFonts w:ascii="Arial" w:hAnsi="Arial" w:cs="Arial"/>
          <w:szCs w:val="24"/>
        </w:rPr>
        <w:t xml:space="preserve">. (vi) Designar un Representante Autorizado del </w:t>
      </w:r>
      <w:r w:rsidR="00FE632B" w:rsidRPr="0069459C">
        <w:rPr>
          <w:rFonts w:ascii="Arial" w:hAnsi="Arial" w:cs="Arial"/>
          <w:szCs w:val="24"/>
        </w:rPr>
        <w:t xml:space="preserve">contrato </w:t>
      </w:r>
      <w:r w:rsidR="00C764FF" w:rsidRPr="0069459C">
        <w:rPr>
          <w:rFonts w:ascii="Arial" w:hAnsi="Arial" w:cs="Arial"/>
          <w:szCs w:val="24"/>
        </w:rPr>
        <w:t xml:space="preserve">para actuar en su nombre, de acuerdo con lo establecido en la </w:t>
      </w:r>
      <w:bookmarkStart w:id="16" w:name="_Hlk83021851"/>
      <w:r w:rsidR="00E10B56" w:rsidRPr="0069459C">
        <w:rPr>
          <w:rFonts w:ascii="Arial" w:hAnsi="Arial" w:cs="Arial"/>
          <w:szCs w:val="24"/>
        </w:rPr>
        <w:t>Cláusula Vigésima Sexta</w:t>
      </w:r>
      <w:r w:rsidR="00FE632B" w:rsidRPr="0069459C">
        <w:rPr>
          <w:rFonts w:ascii="Arial" w:hAnsi="Arial" w:cs="Arial"/>
          <w:szCs w:val="24"/>
        </w:rPr>
        <w:t xml:space="preserve"> – Representantes Autorizados -</w:t>
      </w:r>
      <w:r w:rsidR="00E10B56" w:rsidRPr="0069459C">
        <w:rPr>
          <w:rFonts w:ascii="Arial" w:hAnsi="Arial" w:cs="Arial"/>
          <w:szCs w:val="24"/>
        </w:rPr>
        <w:t xml:space="preserve"> </w:t>
      </w:r>
      <w:r w:rsidR="00C764FF" w:rsidRPr="0069459C">
        <w:rPr>
          <w:rFonts w:ascii="Arial" w:hAnsi="Arial" w:cs="Arial"/>
          <w:szCs w:val="24"/>
        </w:rPr>
        <w:t>del presente Contrato.</w:t>
      </w:r>
      <w:bookmarkEnd w:id="16"/>
    </w:p>
    <w:p w14:paraId="6EAB1729" w14:textId="5AC91868" w:rsidR="00C764FF" w:rsidRPr="0069459C" w:rsidRDefault="00C764FF" w:rsidP="00190DE4">
      <w:pPr>
        <w:pStyle w:val="Prrafodelista"/>
        <w:numPr>
          <w:ilvl w:val="0"/>
          <w:numId w:val="9"/>
        </w:numPr>
        <w:ind w:left="284"/>
        <w:rPr>
          <w:rFonts w:ascii="Arial" w:hAnsi="Arial" w:cs="Arial"/>
          <w:szCs w:val="24"/>
        </w:rPr>
      </w:pPr>
      <w:r w:rsidRPr="0069459C">
        <w:rPr>
          <w:rFonts w:ascii="Arial" w:hAnsi="Arial" w:cs="Arial"/>
          <w:szCs w:val="24"/>
        </w:rPr>
        <w:t xml:space="preserve">En el evento en que </w:t>
      </w:r>
      <w:r w:rsidR="008F2449" w:rsidRPr="0069459C">
        <w:rPr>
          <w:rFonts w:ascii="Arial" w:hAnsi="Arial" w:cs="Arial"/>
          <w:szCs w:val="24"/>
        </w:rPr>
        <w:t>[</w:t>
      </w:r>
      <w:r w:rsidR="00AA4B83" w:rsidRPr="0069459C">
        <w:rPr>
          <w:rFonts w:ascii="Arial" w:hAnsi="Arial" w:cs="Arial"/>
          <w:szCs w:val="24"/>
          <w:highlight w:val="yellow"/>
        </w:rPr>
        <w:t>S_PROMOTOR</w:t>
      </w:r>
      <w:r w:rsidR="008F2449" w:rsidRPr="0069459C">
        <w:rPr>
          <w:rStyle w:val="Refdenotaalpie"/>
          <w:rFonts w:ascii="Arial" w:hAnsi="Arial" w:cs="Arial"/>
          <w:szCs w:val="24"/>
        </w:rPr>
        <w:footnoteReference w:id="247"/>
      </w:r>
      <w:r w:rsidR="008F2449" w:rsidRPr="0069459C">
        <w:rPr>
          <w:rFonts w:ascii="Arial" w:hAnsi="Arial" w:cs="Arial"/>
          <w:szCs w:val="24"/>
        </w:rPr>
        <w:t>]</w:t>
      </w:r>
      <w:r w:rsidRPr="0069459C">
        <w:rPr>
          <w:rFonts w:ascii="Arial" w:hAnsi="Arial" w:cs="Arial"/>
          <w:szCs w:val="24"/>
        </w:rPr>
        <w:t xml:space="preserve"> considere que no alcanzará a cumplir con esa Fecha de </w:t>
      </w:r>
      <w:r w:rsidR="00FE632B" w:rsidRPr="0069459C">
        <w:rPr>
          <w:rFonts w:ascii="Arial" w:hAnsi="Arial" w:cs="Arial"/>
          <w:szCs w:val="24"/>
        </w:rPr>
        <w:t xml:space="preserve">Puesta </w:t>
      </w:r>
      <w:r w:rsidRPr="0069459C">
        <w:rPr>
          <w:rFonts w:ascii="Arial" w:hAnsi="Arial" w:cs="Arial"/>
          <w:szCs w:val="24"/>
        </w:rPr>
        <w:t>en Operación del Proyecto</w:t>
      </w:r>
      <w:r w:rsidR="00FE632B" w:rsidRPr="0069459C">
        <w:rPr>
          <w:rFonts w:ascii="Arial" w:hAnsi="Arial" w:cs="Arial"/>
          <w:szCs w:val="24"/>
        </w:rPr>
        <w:t xml:space="preserve"> de Conexión</w:t>
      </w:r>
      <w:r w:rsidRPr="0069459C">
        <w:rPr>
          <w:rFonts w:ascii="Arial" w:hAnsi="Arial" w:cs="Arial"/>
          <w:szCs w:val="24"/>
        </w:rPr>
        <w:t xml:space="preserve">, deberá proceder de acuerdo al </w:t>
      </w:r>
      <w:r w:rsidR="008F2449" w:rsidRPr="0069459C">
        <w:rPr>
          <w:rFonts w:ascii="Arial" w:hAnsi="Arial" w:cs="Arial"/>
          <w:szCs w:val="24"/>
        </w:rPr>
        <w:t>Artículo</w:t>
      </w:r>
      <w:r w:rsidRPr="0069459C">
        <w:rPr>
          <w:rFonts w:ascii="Arial" w:hAnsi="Arial" w:cs="Arial"/>
          <w:szCs w:val="24"/>
        </w:rPr>
        <w:t xml:space="preserve"> 17 de la </w:t>
      </w:r>
      <w:r w:rsidR="00E507CC" w:rsidRPr="0069459C">
        <w:rPr>
          <w:rFonts w:ascii="Arial" w:hAnsi="Arial" w:cs="Arial"/>
          <w:szCs w:val="24"/>
        </w:rPr>
        <w:t>R</w:t>
      </w:r>
      <w:r w:rsidRPr="0069459C">
        <w:rPr>
          <w:rFonts w:ascii="Arial" w:hAnsi="Arial" w:cs="Arial"/>
          <w:szCs w:val="24"/>
        </w:rPr>
        <w:t xml:space="preserve">esolución </w:t>
      </w:r>
      <w:r w:rsidR="00E507CC" w:rsidRPr="0069459C">
        <w:rPr>
          <w:rFonts w:ascii="Arial" w:hAnsi="Arial" w:cs="Arial"/>
          <w:szCs w:val="24"/>
        </w:rPr>
        <w:t>CREG</w:t>
      </w:r>
      <w:r w:rsidRPr="0069459C">
        <w:rPr>
          <w:rFonts w:ascii="Arial" w:hAnsi="Arial" w:cs="Arial"/>
          <w:szCs w:val="24"/>
        </w:rPr>
        <w:t xml:space="preserve"> 075-2021</w:t>
      </w:r>
      <w:r w:rsidR="00FE632B" w:rsidRPr="0069459C">
        <w:rPr>
          <w:rFonts w:ascii="Arial" w:hAnsi="Arial" w:cs="Arial"/>
          <w:szCs w:val="24"/>
        </w:rPr>
        <w:t>,</w:t>
      </w:r>
      <w:r w:rsidRPr="0069459C">
        <w:rPr>
          <w:rFonts w:ascii="Arial" w:hAnsi="Arial" w:cs="Arial"/>
          <w:szCs w:val="24"/>
        </w:rPr>
        <w:t xml:space="preserve"> o</w:t>
      </w:r>
      <w:r w:rsidR="00FE632B" w:rsidRPr="0069459C">
        <w:rPr>
          <w:rFonts w:ascii="Arial" w:hAnsi="Arial" w:cs="Arial"/>
          <w:szCs w:val="24"/>
        </w:rPr>
        <w:t xml:space="preserve"> de aquella norma</w:t>
      </w:r>
      <w:r w:rsidRPr="0069459C">
        <w:rPr>
          <w:rFonts w:ascii="Arial" w:hAnsi="Arial" w:cs="Arial"/>
          <w:szCs w:val="24"/>
        </w:rPr>
        <w:t xml:space="preserve"> que la modifique. </w:t>
      </w:r>
    </w:p>
    <w:p w14:paraId="7FC3C75A" w14:textId="136CB9FE" w:rsidR="00C764FF" w:rsidRPr="0069459C" w:rsidRDefault="00C764FF" w:rsidP="00190DE4">
      <w:pPr>
        <w:pStyle w:val="Prrafodelista"/>
        <w:numPr>
          <w:ilvl w:val="0"/>
          <w:numId w:val="9"/>
        </w:numPr>
        <w:ind w:left="284"/>
        <w:rPr>
          <w:rFonts w:ascii="Arial" w:hAnsi="Arial" w:cs="Arial"/>
          <w:szCs w:val="24"/>
        </w:rPr>
      </w:pPr>
      <w:r w:rsidRPr="0069459C">
        <w:rPr>
          <w:rFonts w:ascii="Arial" w:hAnsi="Arial" w:cs="Arial"/>
          <w:szCs w:val="24"/>
        </w:rPr>
        <w:t xml:space="preserve">Corregir o reparar a su costo, cualquier deficiencia que corresponda a su marco de obligaciones y deberes derivados del presente </w:t>
      </w:r>
      <w:r w:rsidR="00FE632B" w:rsidRPr="0069459C">
        <w:rPr>
          <w:rFonts w:ascii="Arial" w:hAnsi="Arial" w:cs="Arial"/>
          <w:szCs w:val="24"/>
        </w:rPr>
        <w:t xml:space="preserve">contrato </w:t>
      </w:r>
      <w:r w:rsidRPr="0069459C">
        <w:rPr>
          <w:rFonts w:ascii="Arial" w:hAnsi="Arial" w:cs="Arial"/>
          <w:szCs w:val="24"/>
        </w:rPr>
        <w:t xml:space="preserve">y deberá abstenerse de cualquier proceder que infrinja cualquier precepto legal o reglamentario, especialmente las normas contenidas en el Código de Redes, el RETIE, sus reformas, modificaciones o sustituciones. En consecuencia, las sanciones en firme que se llegaren a imponer por una autoridad gubernamental a </w:t>
      </w:r>
      <w:r w:rsidR="008F2449" w:rsidRPr="0069459C">
        <w:rPr>
          <w:rFonts w:ascii="Arial" w:hAnsi="Arial" w:cs="Arial"/>
          <w:szCs w:val="24"/>
        </w:rPr>
        <w:t>[</w:t>
      </w:r>
      <w:r w:rsidR="00777C6B" w:rsidRPr="0069459C">
        <w:rPr>
          <w:rFonts w:ascii="Arial" w:hAnsi="Arial" w:cs="Arial"/>
          <w:szCs w:val="24"/>
          <w:highlight w:val="yellow"/>
        </w:rPr>
        <w:t>S_TN</w:t>
      </w:r>
      <w:r w:rsidR="008F2449" w:rsidRPr="0069459C">
        <w:rPr>
          <w:rStyle w:val="Refdenotaalpie"/>
          <w:rFonts w:ascii="Arial" w:hAnsi="Arial" w:cs="Arial"/>
          <w:szCs w:val="24"/>
        </w:rPr>
        <w:footnoteReference w:id="248"/>
      </w:r>
      <w:r w:rsidR="008F2449" w:rsidRPr="0069459C">
        <w:rPr>
          <w:rFonts w:ascii="Arial" w:hAnsi="Arial" w:cs="Arial"/>
          <w:szCs w:val="24"/>
        </w:rPr>
        <w:t xml:space="preserve">] </w:t>
      </w:r>
      <w:r w:rsidRPr="0069459C">
        <w:rPr>
          <w:rFonts w:ascii="Arial" w:hAnsi="Arial" w:cs="Arial"/>
          <w:szCs w:val="24"/>
        </w:rPr>
        <w:t xml:space="preserve">por causas imputables a </w:t>
      </w:r>
      <w:r w:rsidR="008F2449" w:rsidRPr="0069459C">
        <w:rPr>
          <w:rFonts w:ascii="Arial" w:hAnsi="Arial" w:cs="Arial"/>
          <w:szCs w:val="24"/>
        </w:rPr>
        <w:t>[</w:t>
      </w:r>
      <w:r w:rsidR="00AA4B83" w:rsidRPr="0069459C">
        <w:rPr>
          <w:rFonts w:ascii="Arial" w:hAnsi="Arial" w:cs="Arial"/>
          <w:szCs w:val="24"/>
          <w:highlight w:val="yellow"/>
        </w:rPr>
        <w:t>S_PROMOTOR</w:t>
      </w:r>
      <w:r w:rsidR="008F2449" w:rsidRPr="0069459C">
        <w:rPr>
          <w:rStyle w:val="Refdenotaalpie"/>
          <w:rFonts w:ascii="Arial" w:hAnsi="Arial" w:cs="Arial"/>
          <w:szCs w:val="24"/>
        </w:rPr>
        <w:footnoteReference w:id="249"/>
      </w:r>
      <w:r w:rsidR="008F2449" w:rsidRPr="0069459C">
        <w:rPr>
          <w:rFonts w:ascii="Arial" w:hAnsi="Arial" w:cs="Arial"/>
          <w:szCs w:val="24"/>
        </w:rPr>
        <w:t>]</w:t>
      </w:r>
      <w:r w:rsidRPr="0069459C">
        <w:rPr>
          <w:rFonts w:ascii="Arial" w:hAnsi="Arial" w:cs="Arial"/>
          <w:szCs w:val="24"/>
        </w:rPr>
        <w:t xml:space="preserve">, a sus empleados, contratistas, subcontratistas y </w:t>
      </w:r>
      <w:r w:rsidRPr="0069459C">
        <w:rPr>
          <w:rFonts w:ascii="Arial" w:hAnsi="Arial" w:cs="Arial"/>
          <w:szCs w:val="24"/>
        </w:rPr>
        <w:lastRenderedPageBreak/>
        <w:t>dependientes en general,</w:t>
      </w:r>
      <w:r w:rsidR="0043554B" w:rsidRPr="0069459C">
        <w:rPr>
          <w:rFonts w:ascii="Arial" w:hAnsi="Arial" w:cs="Arial"/>
          <w:szCs w:val="24"/>
        </w:rPr>
        <w:t xml:space="preserve"> </w:t>
      </w:r>
      <w:r w:rsidRPr="0069459C">
        <w:rPr>
          <w:rFonts w:ascii="Arial" w:hAnsi="Arial" w:cs="Arial"/>
          <w:szCs w:val="24"/>
        </w:rPr>
        <w:t xml:space="preserve">por dolo, culpa o negligencia, debidamente comprobados, serán asumidas por </w:t>
      </w:r>
      <w:r w:rsidR="008F2449" w:rsidRPr="0069459C">
        <w:rPr>
          <w:rFonts w:ascii="Arial" w:hAnsi="Arial" w:cs="Arial"/>
          <w:szCs w:val="24"/>
        </w:rPr>
        <w:t>[</w:t>
      </w:r>
      <w:r w:rsidR="00AA4B83" w:rsidRPr="0069459C">
        <w:rPr>
          <w:rFonts w:ascii="Arial" w:hAnsi="Arial" w:cs="Arial"/>
          <w:szCs w:val="24"/>
          <w:highlight w:val="yellow"/>
        </w:rPr>
        <w:t>S_PROMOTOR</w:t>
      </w:r>
      <w:r w:rsidR="008F2449" w:rsidRPr="0069459C">
        <w:rPr>
          <w:rStyle w:val="Refdenotaalpie"/>
          <w:rFonts w:ascii="Arial" w:hAnsi="Arial" w:cs="Arial"/>
          <w:szCs w:val="24"/>
        </w:rPr>
        <w:footnoteReference w:id="250"/>
      </w:r>
      <w:r w:rsidR="008F2449" w:rsidRPr="0069459C">
        <w:rPr>
          <w:rFonts w:ascii="Arial" w:hAnsi="Arial" w:cs="Arial"/>
          <w:szCs w:val="24"/>
        </w:rPr>
        <w:t>]</w:t>
      </w:r>
      <w:r w:rsidRPr="0069459C">
        <w:rPr>
          <w:rFonts w:ascii="Arial" w:hAnsi="Arial" w:cs="Arial"/>
          <w:szCs w:val="24"/>
        </w:rPr>
        <w:t>.</w:t>
      </w:r>
    </w:p>
    <w:p w14:paraId="4C40B8EE" w14:textId="0617396D" w:rsidR="00190DE4" w:rsidRPr="0069459C" w:rsidRDefault="00C764FF" w:rsidP="00190DE4">
      <w:pPr>
        <w:pStyle w:val="Prrafodelista"/>
        <w:numPr>
          <w:ilvl w:val="0"/>
          <w:numId w:val="9"/>
        </w:numPr>
        <w:ind w:left="284"/>
        <w:rPr>
          <w:rFonts w:ascii="Arial" w:hAnsi="Arial" w:cs="Arial"/>
          <w:szCs w:val="24"/>
        </w:rPr>
      </w:pPr>
      <w:r w:rsidRPr="0069459C">
        <w:rPr>
          <w:rFonts w:ascii="Arial" w:hAnsi="Arial" w:cs="Arial"/>
          <w:szCs w:val="24"/>
        </w:rPr>
        <w:t xml:space="preserve">Si se llegasen a presentar compensaciones por indisponibilidad, según Resolución </w:t>
      </w:r>
      <w:r w:rsidR="00E507CC" w:rsidRPr="0069459C">
        <w:rPr>
          <w:rFonts w:ascii="Arial" w:hAnsi="Arial" w:cs="Arial"/>
          <w:szCs w:val="24"/>
        </w:rPr>
        <w:t>CREG</w:t>
      </w:r>
      <w:r w:rsidRPr="0069459C">
        <w:rPr>
          <w:rFonts w:ascii="Arial" w:hAnsi="Arial" w:cs="Arial"/>
          <w:szCs w:val="24"/>
        </w:rPr>
        <w:t xml:space="preserve"> 011 de 2009 o la que haga sus veces, o por Energía No Suministrada (ENS)</w:t>
      </w:r>
      <w:r w:rsidR="008F2449" w:rsidRPr="0069459C">
        <w:rPr>
          <w:rFonts w:ascii="Arial" w:hAnsi="Arial" w:cs="Arial"/>
          <w:szCs w:val="24"/>
        </w:rPr>
        <w:t xml:space="preserve"> de acuerdo con la Resolución </w:t>
      </w:r>
      <w:r w:rsidR="00E507CC" w:rsidRPr="0069459C">
        <w:rPr>
          <w:rFonts w:ascii="Arial" w:hAnsi="Arial" w:cs="Arial"/>
          <w:szCs w:val="24"/>
        </w:rPr>
        <w:t>CREG</w:t>
      </w:r>
      <w:r w:rsidR="008F2449" w:rsidRPr="0069459C">
        <w:rPr>
          <w:rFonts w:ascii="Arial" w:hAnsi="Arial" w:cs="Arial"/>
          <w:szCs w:val="24"/>
        </w:rPr>
        <w:t xml:space="preserve"> 093 de 2012 o la que haga sus veces</w:t>
      </w:r>
      <w:r w:rsidR="00591157" w:rsidRPr="0069459C">
        <w:rPr>
          <w:rFonts w:ascii="Arial" w:hAnsi="Arial" w:cs="Arial"/>
          <w:szCs w:val="24"/>
        </w:rPr>
        <w:t>,</w:t>
      </w:r>
      <w:r w:rsidRPr="0069459C">
        <w:rPr>
          <w:rFonts w:ascii="Arial" w:hAnsi="Arial" w:cs="Arial"/>
          <w:szCs w:val="24"/>
        </w:rPr>
        <w:t xml:space="preserve"> en los activos de la Subestación, representados por</w:t>
      </w:r>
      <w:r w:rsidR="008F2449" w:rsidRPr="0069459C">
        <w:rPr>
          <w:rFonts w:ascii="Arial" w:hAnsi="Arial" w:cs="Arial"/>
          <w:szCs w:val="24"/>
        </w:rPr>
        <w:t xml:space="preserve"> [</w:t>
      </w:r>
      <w:r w:rsidR="00777C6B" w:rsidRPr="0069459C">
        <w:rPr>
          <w:rFonts w:ascii="Arial" w:hAnsi="Arial" w:cs="Arial"/>
          <w:szCs w:val="24"/>
          <w:highlight w:val="yellow"/>
        </w:rPr>
        <w:t>S_TN</w:t>
      </w:r>
      <w:r w:rsidR="008F2449" w:rsidRPr="0069459C">
        <w:rPr>
          <w:rStyle w:val="Refdenotaalpie"/>
          <w:rFonts w:ascii="Arial" w:hAnsi="Arial" w:cs="Arial"/>
          <w:szCs w:val="24"/>
        </w:rPr>
        <w:footnoteReference w:id="251"/>
      </w:r>
      <w:r w:rsidR="008F2449" w:rsidRPr="0069459C">
        <w:rPr>
          <w:rFonts w:ascii="Arial" w:hAnsi="Arial" w:cs="Arial"/>
          <w:szCs w:val="24"/>
        </w:rPr>
        <w:t>]</w:t>
      </w:r>
      <w:r w:rsidRPr="0069459C">
        <w:rPr>
          <w:rFonts w:ascii="Arial" w:hAnsi="Arial" w:cs="Arial"/>
          <w:szCs w:val="24"/>
        </w:rPr>
        <w:t xml:space="preserve">, por hechos imputables a </w:t>
      </w:r>
      <w:r w:rsidR="008F2449" w:rsidRPr="0069459C">
        <w:rPr>
          <w:rFonts w:ascii="Arial" w:hAnsi="Arial" w:cs="Arial"/>
          <w:szCs w:val="24"/>
        </w:rPr>
        <w:t>[</w:t>
      </w:r>
      <w:r w:rsidR="00AA4B83" w:rsidRPr="0069459C">
        <w:rPr>
          <w:rFonts w:ascii="Arial" w:hAnsi="Arial" w:cs="Arial"/>
          <w:szCs w:val="24"/>
          <w:highlight w:val="yellow"/>
        </w:rPr>
        <w:t>S_PROMOTOR</w:t>
      </w:r>
      <w:r w:rsidR="008F2449" w:rsidRPr="0069459C">
        <w:rPr>
          <w:rStyle w:val="Refdenotaalpie"/>
          <w:rFonts w:ascii="Arial" w:hAnsi="Arial" w:cs="Arial"/>
          <w:szCs w:val="24"/>
        </w:rPr>
        <w:footnoteReference w:id="252"/>
      </w:r>
      <w:r w:rsidR="008F2449" w:rsidRPr="0069459C">
        <w:rPr>
          <w:rFonts w:ascii="Arial" w:hAnsi="Arial" w:cs="Arial"/>
          <w:szCs w:val="24"/>
        </w:rPr>
        <w:t>]</w:t>
      </w:r>
      <w:r w:rsidRPr="0069459C">
        <w:rPr>
          <w:rFonts w:ascii="Arial" w:hAnsi="Arial" w:cs="Arial"/>
          <w:szCs w:val="24"/>
        </w:rPr>
        <w:t>, a sus contratistas, subcontratistas y dependientes en general, por una conducta dolosa, culposa o negligente, debidamente demostrada, durante la ejecución de las obras del Proyecto de Conexión</w:t>
      </w:r>
      <w:r w:rsidR="00A279FE" w:rsidRPr="0069459C">
        <w:rPr>
          <w:rFonts w:ascii="Arial" w:hAnsi="Arial" w:cs="Arial"/>
          <w:szCs w:val="24"/>
        </w:rPr>
        <w:t>,</w:t>
      </w:r>
      <w:r w:rsidRPr="0069459C">
        <w:rPr>
          <w:rFonts w:ascii="Arial" w:hAnsi="Arial" w:cs="Arial"/>
          <w:szCs w:val="24"/>
        </w:rPr>
        <w:t xml:space="preserve"> su puesta en </w:t>
      </w:r>
      <w:r w:rsidR="00EB059C" w:rsidRPr="0069459C">
        <w:rPr>
          <w:rFonts w:ascii="Arial" w:hAnsi="Arial" w:cs="Arial"/>
          <w:szCs w:val="24"/>
        </w:rPr>
        <w:t>Operación</w:t>
      </w:r>
      <w:r w:rsidR="00A279FE" w:rsidRPr="0069459C">
        <w:rPr>
          <w:rFonts w:ascii="Arial" w:hAnsi="Arial" w:cs="Arial"/>
          <w:szCs w:val="24"/>
        </w:rPr>
        <w:t xml:space="preserve"> y durante la operación</w:t>
      </w:r>
      <w:r w:rsidRPr="0069459C">
        <w:rPr>
          <w:rFonts w:ascii="Arial" w:hAnsi="Arial" w:cs="Arial"/>
          <w:szCs w:val="24"/>
        </w:rPr>
        <w:t xml:space="preserve">, éstas deberán ser asumidas por </w:t>
      </w:r>
      <w:r w:rsidR="008F2449" w:rsidRPr="0069459C">
        <w:rPr>
          <w:rFonts w:ascii="Arial" w:hAnsi="Arial" w:cs="Arial"/>
          <w:szCs w:val="24"/>
        </w:rPr>
        <w:t>[</w:t>
      </w:r>
      <w:r w:rsidR="00AA4B83" w:rsidRPr="0069459C">
        <w:rPr>
          <w:rFonts w:ascii="Arial" w:hAnsi="Arial" w:cs="Arial"/>
          <w:szCs w:val="24"/>
          <w:highlight w:val="yellow"/>
        </w:rPr>
        <w:t>S_PROMOTOR</w:t>
      </w:r>
      <w:r w:rsidR="008F2449" w:rsidRPr="0069459C">
        <w:rPr>
          <w:rStyle w:val="Refdenotaalpie"/>
          <w:rFonts w:ascii="Arial" w:hAnsi="Arial" w:cs="Arial"/>
          <w:szCs w:val="24"/>
        </w:rPr>
        <w:footnoteReference w:id="253"/>
      </w:r>
      <w:r w:rsidR="008F2449" w:rsidRPr="0069459C">
        <w:rPr>
          <w:rFonts w:ascii="Arial" w:hAnsi="Arial" w:cs="Arial"/>
          <w:szCs w:val="24"/>
        </w:rPr>
        <w:t>]</w:t>
      </w:r>
      <w:r w:rsidRPr="0069459C">
        <w:rPr>
          <w:rFonts w:ascii="Arial" w:hAnsi="Arial" w:cs="Arial"/>
          <w:szCs w:val="24"/>
        </w:rPr>
        <w:t>. Las compensaciones</w:t>
      </w:r>
      <w:r w:rsidR="00A279FE" w:rsidRPr="0069459C">
        <w:rPr>
          <w:rFonts w:ascii="Arial" w:hAnsi="Arial" w:cs="Arial"/>
          <w:szCs w:val="24"/>
        </w:rPr>
        <w:t xml:space="preserve"> causadas por indisponibilidades</w:t>
      </w:r>
      <w:r w:rsidRPr="0069459C">
        <w:rPr>
          <w:rFonts w:ascii="Arial" w:hAnsi="Arial" w:cs="Arial"/>
          <w:szCs w:val="24"/>
        </w:rPr>
        <w:t xml:space="preserve"> se calcularán como la diferencia entre las compensaciones liquidadas por el Liquidador y Administrador de Cuentas -LAC y las compensaciones que hubieran resultado sin considerar las indisponibilidades causadas por </w:t>
      </w:r>
      <w:r w:rsidR="00A279FE" w:rsidRPr="0069459C">
        <w:rPr>
          <w:rFonts w:ascii="Arial" w:hAnsi="Arial" w:cs="Arial"/>
          <w:szCs w:val="24"/>
        </w:rPr>
        <w:t>el Proyecto</w:t>
      </w:r>
      <w:r w:rsidRPr="0069459C">
        <w:rPr>
          <w:rFonts w:ascii="Arial" w:hAnsi="Arial" w:cs="Arial"/>
          <w:szCs w:val="24"/>
        </w:rPr>
        <w:t xml:space="preserve">. Este procedimiento será válido hasta un (1) año posterior a la última Consignación y/o desconexión forzada causada por </w:t>
      </w:r>
      <w:r w:rsidR="00C56E5D" w:rsidRPr="0069459C">
        <w:rPr>
          <w:rFonts w:ascii="Arial" w:hAnsi="Arial" w:cs="Arial"/>
          <w:szCs w:val="24"/>
        </w:rPr>
        <w:t>[</w:t>
      </w:r>
      <w:r w:rsidR="00AA4B83" w:rsidRPr="0069459C">
        <w:rPr>
          <w:rFonts w:ascii="Arial" w:hAnsi="Arial" w:cs="Arial"/>
          <w:szCs w:val="24"/>
          <w:highlight w:val="yellow"/>
        </w:rPr>
        <w:t>S_PROMOTOR</w:t>
      </w:r>
      <w:r w:rsidR="00C56E5D" w:rsidRPr="0069459C">
        <w:rPr>
          <w:rStyle w:val="Refdenotaalpie"/>
          <w:rFonts w:ascii="Arial" w:hAnsi="Arial" w:cs="Arial"/>
          <w:szCs w:val="24"/>
        </w:rPr>
        <w:footnoteReference w:id="254"/>
      </w:r>
      <w:r w:rsidR="00C56E5D" w:rsidRPr="0069459C">
        <w:rPr>
          <w:rFonts w:ascii="Arial" w:hAnsi="Arial" w:cs="Arial"/>
          <w:szCs w:val="24"/>
        </w:rPr>
        <w:t>]</w:t>
      </w:r>
      <w:r w:rsidRPr="0069459C">
        <w:rPr>
          <w:rFonts w:ascii="Arial" w:hAnsi="Arial" w:cs="Arial"/>
          <w:szCs w:val="24"/>
        </w:rPr>
        <w:t>.</w:t>
      </w:r>
      <w:r w:rsidR="00A279FE" w:rsidRPr="0069459C">
        <w:rPr>
          <w:rFonts w:ascii="Arial" w:hAnsi="Arial" w:cs="Arial"/>
          <w:szCs w:val="24"/>
        </w:rPr>
        <w:t xml:space="preserve"> Las Compensaciones por ENS previstas en la Resolución </w:t>
      </w:r>
      <w:r w:rsidR="00E507CC" w:rsidRPr="0069459C">
        <w:rPr>
          <w:rFonts w:ascii="Arial" w:hAnsi="Arial" w:cs="Arial"/>
          <w:szCs w:val="24"/>
        </w:rPr>
        <w:t>CREG</w:t>
      </w:r>
      <w:r w:rsidR="00A279FE" w:rsidRPr="0069459C">
        <w:rPr>
          <w:rFonts w:ascii="Arial" w:hAnsi="Arial" w:cs="Arial"/>
          <w:szCs w:val="24"/>
        </w:rPr>
        <w:t xml:space="preserve"> 093 de 2012</w:t>
      </w:r>
      <w:r w:rsidR="00691B60" w:rsidRPr="0069459C">
        <w:rPr>
          <w:rFonts w:ascii="Arial" w:hAnsi="Arial" w:cs="Arial"/>
          <w:szCs w:val="24"/>
        </w:rPr>
        <w:t>,</w:t>
      </w:r>
      <w:r w:rsidR="00A279FE" w:rsidRPr="0069459C">
        <w:rPr>
          <w:rFonts w:ascii="Arial" w:hAnsi="Arial" w:cs="Arial"/>
          <w:szCs w:val="24"/>
        </w:rPr>
        <w:t xml:space="preserve"> serán determinados por la</w:t>
      </w:r>
      <w:r w:rsidR="00691B60" w:rsidRPr="0069459C">
        <w:rPr>
          <w:rFonts w:ascii="Arial" w:hAnsi="Arial" w:cs="Arial"/>
          <w:szCs w:val="24"/>
        </w:rPr>
        <w:t xml:space="preserve"> Superintendencia de Servicios Públicos Domiciliarios</w:t>
      </w:r>
      <w:r w:rsidR="00A279FE" w:rsidRPr="0069459C">
        <w:rPr>
          <w:rFonts w:ascii="Arial" w:hAnsi="Arial" w:cs="Arial"/>
          <w:szCs w:val="24"/>
        </w:rPr>
        <w:t xml:space="preserve"> </w:t>
      </w:r>
      <w:r w:rsidR="00691B60" w:rsidRPr="0069459C">
        <w:rPr>
          <w:rFonts w:ascii="Arial" w:hAnsi="Arial" w:cs="Arial"/>
          <w:szCs w:val="24"/>
        </w:rPr>
        <w:t xml:space="preserve">– </w:t>
      </w:r>
      <w:r w:rsidR="00A279FE" w:rsidRPr="0069459C">
        <w:rPr>
          <w:rFonts w:ascii="Arial" w:hAnsi="Arial" w:cs="Arial"/>
          <w:szCs w:val="24"/>
        </w:rPr>
        <w:t>SSPD</w:t>
      </w:r>
      <w:r w:rsidR="00691B60" w:rsidRPr="0069459C">
        <w:rPr>
          <w:rFonts w:ascii="Arial" w:hAnsi="Arial" w:cs="Arial"/>
          <w:szCs w:val="24"/>
        </w:rPr>
        <w:t xml:space="preserve"> -</w:t>
      </w:r>
      <w:r w:rsidR="00A279FE" w:rsidRPr="0069459C">
        <w:rPr>
          <w:rFonts w:ascii="Arial" w:hAnsi="Arial" w:cs="Arial"/>
          <w:szCs w:val="24"/>
        </w:rPr>
        <w:t xml:space="preserve"> y se calcularán, utilizando la forma de cálculo de la compensación por ENS del aparte 3 del numeral 4.8.3 del anexo general de la Resolución </w:t>
      </w:r>
      <w:r w:rsidR="00E507CC" w:rsidRPr="0069459C">
        <w:rPr>
          <w:rFonts w:ascii="Arial" w:hAnsi="Arial" w:cs="Arial"/>
          <w:szCs w:val="24"/>
        </w:rPr>
        <w:t>CREG</w:t>
      </w:r>
      <w:r w:rsidR="00A279FE" w:rsidRPr="0069459C">
        <w:rPr>
          <w:rFonts w:ascii="Arial" w:hAnsi="Arial" w:cs="Arial"/>
          <w:szCs w:val="24"/>
        </w:rPr>
        <w:t xml:space="preserve"> 011 de 2009</w:t>
      </w:r>
      <w:r w:rsidR="00591157" w:rsidRPr="0069459C">
        <w:rPr>
          <w:rFonts w:ascii="Arial" w:hAnsi="Arial" w:cs="Arial"/>
          <w:szCs w:val="24"/>
        </w:rPr>
        <w:t xml:space="preserve"> o aquella(s) que la modifique(n) o sustituya</w:t>
      </w:r>
      <w:r w:rsidR="00691B60" w:rsidRPr="0069459C">
        <w:rPr>
          <w:rFonts w:ascii="Arial" w:hAnsi="Arial" w:cs="Arial"/>
          <w:szCs w:val="24"/>
        </w:rPr>
        <w:t>n</w:t>
      </w:r>
      <w:r w:rsidR="00A279FE" w:rsidRPr="0069459C">
        <w:rPr>
          <w:rFonts w:ascii="Arial" w:hAnsi="Arial" w:cs="Arial"/>
          <w:szCs w:val="24"/>
        </w:rPr>
        <w:t xml:space="preserve">, </w:t>
      </w:r>
      <w:r w:rsidR="00591157" w:rsidRPr="0069459C">
        <w:rPr>
          <w:rFonts w:ascii="Arial" w:hAnsi="Arial" w:cs="Arial"/>
          <w:szCs w:val="24"/>
        </w:rPr>
        <w:t>la</w:t>
      </w:r>
      <w:r w:rsidR="00A279FE" w:rsidRPr="0069459C">
        <w:rPr>
          <w:rFonts w:ascii="Arial" w:hAnsi="Arial" w:cs="Arial"/>
          <w:szCs w:val="24"/>
        </w:rPr>
        <w:t xml:space="preserve"> cual será descontad</w:t>
      </w:r>
      <w:r w:rsidR="00591157" w:rsidRPr="0069459C">
        <w:rPr>
          <w:rFonts w:ascii="Arial" w:hAnsi="Arial" w:cs="Arial"/>
          <w:szCs w:val="24"/>
        </w:rPr>
        <w:t>a</w:t>
      </w:r>
      <w:r w:rsidR="00A279FE" w:rsidRPr="0069459C">
        <w:rPr>
          <w:rFonts w:ascii="Arial" w:hAnsi="Arial" w:cs="Arial"/>
          <w:szCs w:val="24"/>
        </w:rPr>
        <w:t xml:space="preserve"> de la remuneración que reciba el agente a través de cargos por uso por esos activos, hasta que se haya cubierto el valor total de esta compensación.</w:t>
      </w:r>
      <w:r w:rsidR="00C56E5D" w:rsidRPr="0069459C">
        <w:rPr>
          <w:rFonts w:ascii="Arial" w:hAnsi="Arial" w:cs="Arial"/>
          <w:szCs w:val="24"/>
        </w:rPr>
        <w:t xml:space="preserve"> Si esta compensación es asignada a [</w:t>
      </w:r>
      <w:r w:rsidR="00C56E5D" w:rsidRPr="0069459C">
        <w:rPr>
          <w:rFonts w:ascii="Arial" w:hAnsi="Arial" w:cs="Arial"/>
          <w:szCs w:val="24"/>
          <w:highlight w:val="yellow"/>
        </w:rPr>
        <w:t>S_TN</w:t>
      </w:r>
      <w:r w:rsidR="00C56E5D" w:rsidRPr="0069459C">
        <w:rPr>
          <w:rStyle w:val="Refdenotaalpie"/>
          <w:rFonts w:ascii="Arial" w:hAnsi="Arial" w:cs="Arial"/>
          <w:szCs w:val="24"/>
        </w:rPr>
        <w:footnoteReference w:id="255"/>
      </w:r>
      <w:r w:rsidR="00C56E5D" w:rsidRPr="0069459C">
        <w:rPr>
          <w:rFonts w:ascii="Arial" w:hAnsi="Arial" w:cs="Arial"/>
          <w:szCs w:val="24"/>
        </w:rPr>
        <w:t>] por una indisponibilidad atribuible a [</w:t>
      </w:r>
      <w:r w:rsidR="00AA4B83" w:rsidRPr="0069459C">
        <w:rPr>
          <w:rFonts w:ascii="Arial" w:hAnsi="Arial" w:cs="Arial"/>
          <w:szCs w:val="24"/>
          <w:highlight w:val="yellow"/>
        </w:rPr>
        <w:t>S_PROMOTOR</w:t>
      </w:r>
      <w:r w:rsidR="00C56E5D" w:rsidRPr="0069459C">
        <w:rPr>
          <w:rStyle w:val="Refdenotaalpie"/>
          <w:rFonts w:ascii="Arial" w:hAnsi="Arial" w:cs="Arial"/>
          <w:szCs w:val="24"/>
        </w:rPr>
        <w:footnoteReference w:id="256"/>
      </w:r>
      <w:r w:rsidR="00C56E5D" w:rsidRPr="0069459C">
        <w:rPr>
          <w:rFonts w:ascii="Arial" w:hAnsi="Arial" w:cs="Arial"/>
          <w:szCs w:val="24"/>
        </w:rPr>
        <w:t>], [</w:t>
      </w:r>
      <w:r w:rsidR="00C56E5D" w:rsidRPr="0069459C">
        <w:rPr>
          <w:rFonts w:ascii="Arial" w:hAnsi="Arial" w:cs="Arial"/>
          <w:szCs w:val="24"/>
          <w:highlight w:val="yellow"/>
        </w:rPr>
        <w:t>S_TN</w:t>
      </w:r>
      <w:r w:rsidR="00C56E5D" w:rsidRPr="0069459C">
        <w:rPr>
          <w:rStyle w:val="Refdenotaalpie"/>
          <w:rFonts w:ascii="Arial" w:hAnsi="Arial" w:cs="Arial"/>
          <w:szCs w:val="24"/>
        </w:rPr>
        <w:footnoteReference w:id="257"/>
      </w:r>
      <w:r w:rsidR="00C56E5D" w:rsidRPr="0069459C">
        <w:rPr>
          <w:rFonts w:ascii="Arial" w:hAnsi="Arial" w:cs="Arial"/>
          <w:szCs w:val="24"/>
        </w:rPr>
        <w:t>] repetirá contra [</w:t>
      </w:r>
      <w:r w:rsidR="00AA4B83" w:rsidRPr="0069459C">
        <w:rPr>
          <w:rFonts w:ascii="Arial" w:hAnsi="Arial" w:cs="Arial"/>
          <w:szCs w:val="24"/>
          <w:highlight w:val="yellow"/>
        </w:rPr>
        <w:t>S_PROMOTOR</w:t>
      </w:r>
      <w:r w:rsidR="00C56E5D" w:rsidRPr="0069459C">
        <w:rPr>
          <w:rStyle w:val="Refdenotaalpie"/>
          <w:rFonts w:ascii="Arial" w:hAnsi="Arial" w:cs="Arial"/>
          <w:szCs w:val="24"/>
        </w:rPr>
        <w:footnoteReference w:id="258"/>
      </w:r>
      <w:r w:rsidR="00C56E5D" w:rsidRPr="0069459C">
        <w:rPr>
          <w:rFonts w:ascii="Arial" w:hAnsi="Arial" w:cs="Arial"/>
          <w:szCs w:val="24"/>
        </w:rPr>
        <w:t>].</w:t>
      </w:r>
    </w:p>
    <w:p w14:paraId="635DF919" w14:textId="77777777" w:rsidR="00190DE4" w:rsidRPr="0069459C" w:rsidRDefault="00C764FF" w:rsidP="00F870E3">
      <w:pPr>
        <w:pStyle w:val="Prrafodelista"/>
        <w:numPr>
          <w:ilvl w:val="0"/>
          <w:numId w:val="9"/>
        </w:numPr>
        <w:ind w:left="284"/>
        <w:rPr>
          <w:rFonts w:ascii="Arial" w:hAnsi="Arial" w:cs="Arial"/>
          <w:szCs w:val="24"/>
        </w:rPr>
      </w:pPr>
      <w:r w:rsidRPr="0069459C">
        <w:rPr>
          <w:rFonts w:ascii="Arial" w:hAnsi="Arial" w:cs="Arial"/>
          <w:szCs w:val="24"/>
        </w:rPr>
        <w:t xml:space="preserve">Contar con su propio esquema de vigilancia, seguridad y control, por lo cual </w:t>
      </w:r>
      <w:r w:rsidR="008F2449" w:rsidRPr="0069459C">
        <w:rPr>
          <w:rFonts w:ascii="Arial" w:hAnsi="Arial" w:cs="Arial"/>
          <w:szCs w:val="24"/>
        </w:rPr>
        <w:t>[</w:t>
      </w:r>
      <w:r w:rsidR="00777C6B" w:rsidRPr="0069459C">
        <w:rPr>
          <w:rFonts w:ascii="Arial" w:hAnsi="Arial" w:cs="Arial"/>
          <w:szCs w:val="24"/>
          <w:highlight w:val="yellow"/>
        </w:rPr>
        <w:t>S_TN</w:t>
      </w:r>
      <w:r w:rsidR="008F2449" w:rsidRPr="0069459C">
        <w:rPr>
          <w:rStyle w:val="Refdenotaalpie"/>
          <w:rFonts w:ascii="Arial" w:hAnsi="Arial" w:cs="Arial"/>
          <w:szCs w:val="24"/>
        </w:rPr>
        <w:footnoteReference w:id="259"/>
      </w:r>
      <w:r w:rsidR="008F2449" w:rsidRPr="0069459C">
        <w:rPr>
          <w:rFonts w:ascii="Arial" w:hAnsi="Arial" w:cs="Arial"/>
          <w:szCs w:val="24"/>
        </w:rPr>
        <w:t>]</w:t>
      </w:r>
      <w:r w:rsidRPr="0069459C">
        <w:rPr>
          <w:rFonts w:ascii="Arial" w:hAnsi="Arial" w:cs="Arial"/>
          <w:szCs w:val="24"/>
        </w:rPr>
        <w:t xml:space="preserve"> no se responsabiliza por la seguridad de la zona de la obra, equipos, herramientas y personas en la ejecución de las obras del Proyecto de Conexión, las cuales son de responsabilidad exclusiva de </w:t>
      </w:r>
      <w:r w:rsidR="008F2449" w:rsidRPr="0069459C">
        <w:rPr>
          <w:rFonts w:ascii="Arial" w:hAnsi="Arial" w:cs="Arial"/>
          <w:szCs w:val="24"/>
        </w:rPr>
        <w:t>[</w:t>
      </w:r>
      <w:r w:rsidR="00AA4B83" w:rsidRPr="0069459C">
        <w:rPr>
          <w:rFonts w:ascii="Arial" w:hAnsi="Arial" w:cs="Arial"/>
          <w:szCs w:val="24"/>
          <w:highlight w:val="yellow"/>
        </w:rPr>
        <w:t>S_PROMOTOR</w:t>
      </w:r>
      <w:r w:rsidR="008F2449" w:rsidRPr="0069459C">
        <w:rPr>
          <w:rStyle w:val="Refdenotaalpie"/>
          <w:rFonts w:ascii="Arial" w:hAnsi="Arial" w:cs="Arial"/>
          <w:szCs w:val="24"/>
        </w:rPr>
        <w:footnoteReference w:id="260"/>
      </w:r>
      <w:r w:rsidR="008F2449" w:rsidRPr="0069459C">
        <w:rPr>
          <w:rFonts w:ascii="Arial" w:hAnsi="Arial" w:cs="Arial"/>
          <w:szCs w:val="24"/>
        </w:rPr>
        <w:t>]</w:t>
      </w:r>
      <w:r w:rsidRPr="0069459C">
        <w:rPr>
          <w:rFonts w:ascii="Arial" w:hAnsi="Arial" w:cs="Arial"/>
          <w:szCs w:val="24"/>
        </w:rPr>
        <w:t>.</w:t>
      </w:r>
    </w:p>
    <w:p w14:paraId="0E9F4348" w14:textId="2E4FC8D5" w:rsidR="00190DE4" w:rsidRPr="0069459C" w:rsidRDefault="00C764FF" w:rsidP="00F870E3">
      <w:pPr>
        <w:pStyle w:val="Prrafodelista"/>
        <w:numPr>
          <w:ilvl w:val="0"/>
          <w:numId w:val="9"/>
        </w:numPr>
        <w:ind w:left="284"/>
        <w:rPr>
          <w:rFonts w:ascii="Arial" w:hAnsi="Arial" w:cs="Arial"/>
          <w:szCs w:val="24"/>
        </w:rPr>
      </w:pPr>
      <w:r w:rsidRPr="0069459C">
        <w:rPr>
          <w:rFonts w:ascii="Arial" w:hAnsi="Arial" w:cs="Arial"/>
          <w:szCs w:val="24"/>
        </w:rPr>
        <w:t xml:space="preserve">Informar a </w:t>
      </w:r>
      <w:r w:rsidR="008F2449" w:rsidRPr="0069459C">
        <w:rPr>
          <w:rFonts w:ascii="Arial" w:hAnsi="Arial" w:cs="Arial"/>
          <w:szCs w:val="24"/>
        </w:rPr>
        <w:t>[</w:t>
      </w:r>
      <w:r w:rsidR="00777C6B" w:rsidRPr="0069459C">
        <w:rPr>
          <w:rFonts w:ascii="Arial" w:hAnsi="Arial" w:cs="Arial"/>
          <w:szCs w:val="24"/>
          <w:highlight w:val="yellow"/>
        </w:rPr>
        <w:t>S_TN</w:t>
      </w:r>
      <w:r w:rsidR="008F2449" w:rsidRPr="0069459C">
        <w:rPr>
          <w:rStyle w:val="Refdenotaalpie"/>
          <w:rFonts w:ascii="Arial" w:hAnsi="Arial" w:cs="Arial"/>
          <w:szCs w:val="24"/>
        </w:rPr>
        <w:footnoteReference w:id="261"/>
      </w:r>
      <w:r w:rsidR="008F2449" w:rsidRPr="0069459C">
        <w:rPr>
          <w:rFonts w:ascii="Arial" w:hAnsi="Arial" w:cs="Arial"/>
          <w:szCs w:val="24"/>
        </w:rPr>
        <w:t>]</w:t>
      </w:r>
      <w:r w:rsidRPr="0069459C">
        <w:rPr>
          <w:rFonts w:ascii="Arial" w:hAnsi="Arial" w:cs="Arial"/>
          <w:szCs w:val="24"/>
        </w:rPr>
        <w:t xml:space="preserve"> sobre la entrega y cumplimiento de la garantía de reserva de capacidad de transporte, conforme a lo establecido en el artículo 24 de la Resolución </w:t>
      </w:r>
      <w:r w:rsidR="00E507CC" w:rsidRPr="0069459C">
        <w:rPr>
          <w:rFonts w:ascii="Arial" w:hAnsi="Arial" w:cs="Arial"/>
          <w:szCs w:val="24"/>
        </w:rPr>
        <w:t>CREG</w:t>
      </w:r>
      <w:r w:rsidRPr="0069459C">
        <w:rPr>
          <w:rFonts w:ascii="Arial" w:hAnsi="Arial" w:cs="Arial"/>
          <w:szCs w:val="24"/>
        </w:rPr>
        <w:t xml:space="preserve"> 075 de 2021 o la que haga sus veces.</w:t>
      </w:r>
    </w:p>
    <w:p w14:paraId="423B7B65" w14:textId="149104C5" w:rsidR="00190DE4" w:rsidRPr="0069459C" w:rsidRDefault="00C764FF" w:rsidP="00F870E3">
      <w:pPr>
        <w:pStyle w:val="Prrafodelista"/>
        <w:numPr>
          <w:ilvl w:val="0"/>
          <w:numId w:val="9"/>
        </w:numPr>
        <w:ind w:left="284"/>
        <w:rPr>
          <w:rFonts w:ascii="Arial" w:hAnsi="Arial" w:cs="Arial"/>
          <w:szCs w:val="24"/>
        </w:rPr>
      </w:pPr>
      <w:r w:rsidRPr="0069459C">
        <w:rPr>
          <w:rFonts w:ascii="Arial" w:hAnsi="Arial" w:cs="Arial"/>
          <w:szCs w:val="24"/>
        </w:rPr>
        <w:lastRenderedPageBreak/>
        <w:t>Actualizar, un (1) mes antes de la puesta en</w:t>
      </w:r>
      <w:r w:rsidR="00EB059C" w:rsidRPr="0069459C">
        <w:rPr>
          <w:rFonts w:ascii="Arial" w:hAnsi="Arial" w:cs="Arial"/>
          <w:szCs w:val="24"/>
        </w:rPr>
        <w:t xml:space="preserve"> Operación</w:t>
      </w:r>
      <w:r w:rsidRPr="0069459C">
        <w:rPr>
          <w:rFonts w:ascii="Arial" w:hAnsi="Arial" w:cs="Arial"/>
          <w:szCs w:val="24"/>
        </w:rPr>
        <w:t xml:space="preserve"> del Proyecto de Conexión, el Manual de Operación de todos los Bienes y Equipos de Conexión construidos por </w:t>
      </w:r>
      <w:r w:rsidR="008F2449" w:rsidRPr="0069459C">
        <w:rPr>
          <w:rFonts w:ascii="Arial" w:hAnsi="Arial" w:cs="Arial"/>
          <w:szCs w:val="24"/>
        </w:rPr>
        <w:t>[</w:t>
      </w:r>
      <w:r w:rsidR="00AA4B83" w:rsidRPr="0069459C">
        <w:rPr>
          <w:rFonts w:ascii="Arial" w:hAnsi="Arial" w:cs="Arial"/>
          <w:szCs w:val="24"/>
          <w:highlight w:val="yellow"/>
        </w:rPr>
        <w:t>S_PROMOTOR</w:t>
      </w:r>
      <w:r w:rsidR="008F2449" w:rsidRPr="0069459C">
        <w:rPr>
          <w:rStyle w:val="Refdenotaalpie"/>
          <w:rFonts w:ascii="Arial" w:hAnsi="Arial" w:cs="Arial"/>
          <w:szCs w:val="24"/>
        </w:rPr>
        <w:footnoteReference w:id="262"/>
      </w:r>
      <w:r w:rsidR="008F2449" w:rsidRPr="0069459C">
        <w:rPr>
          <w:rFonts w:ascii="Arial" w:hAnsi="Arial" w:cs="Arial"/>
          <w:szCs w:val="24"/>
        </w:rPr>
        <w:t>]</w:t>
      </w:r>
      <w:r w:rsidRPr="0069459C">
        <w:rPr>
          <w:rFonts w:ascii="Arial" w:hAnsi="Arial" w:cs="Arial"/>
          <w:szCs w:val="24"/>
        </w:rPr>
        <w:t xml:space="preserve"> y entregar, adicionalmente, documento donde se muestre la frontera física de los</w:t>
      </w:r>
      <w:r w:rsidR="00691B60" w:rsidRPr="0069459C">
        <w:rPr>
          <w:rFonts w:ascii="Arial" w:hAnsi="Arial" w:cs="Arial"/>
          <w:szCs w:val="24"/>
        </w:rPr>
        <w:t xml:space="preserve"> Bienes y</w:t>
      </w:r>
      <w:r w:rsidRPr="0069459C">
        <w:rPr>
          <w:rFonts w:ascii="Arial" w:hAnsi="Arial" w:cs="Arial"/>
          <w:szCs w:val="24"/>
        </w:rPr>
        <w:t xml:space="preserve"> </w:t>
      </w:r>
      <w:r w:rsidR="00691B60" w:rsidRPr="0069459C">
        <w:rPr>
          <w:rFonts w:ascii="Arial" w:hAnsi="Arial" w:cs="Arial"/>
          <w:szCs w:val="24"/>
        </w:rPr>
        <w:t xml:space="preserve">Equipos </w:t>
      </w:r>
      <w:r w:rsidRPr="0069459C">
        <w:rPr>
          <w:rFonts w:ascii="Arial" w:hAnsi="Arial" w:cs="Arial"/>
          <w:szCs w:val="24"/>
        </w:rPr>
        <w:t xml:space="preserve">de </w:t>
      </w:r>
      <w:r w:rsidR="008F2449" w:rsidRPr="0069459C">
        <w:rPr>
          <w:rFonts w:ascii="Arial" w:hAnsi="Arial" w:cs="Arial"/>
          <w:szCs w:val="24"/>
        </w:rPr>
        <w:t>[</w:t>
      </w:r>
      <w:r w:rsidR="00AA4B83" w:rsidRPr="0069459C">
        <w:rPr>
          <w:rFonts w:ascii="Arial" w:hAnsi="Arial" w:cs="Arial"/>
          <w:szCs w:val="24"/>
          <w:highlight w:val="yellow"/>
        </w:rPr>
        <w:t>S_PROMOTOR</w:t>
      </w:r>
      <w:r w:rsidR="008F2449" w:rsidRPr="0069459C">
        <w:rPr>
          <w:rStyle w:val="Refdenotaalpie"/>
          <w:rFonts w:ascii="Arial" w:hAnsi="Arial" w:cs="Arial"/>
          <w:szCs w:val="24"/>
        </w:rPr>
        <w:footnoteReference w:id="263"/>
      </w:r>
      <w:r w:rsidR="008F2449" w:rsidRPr="0069459C">
        <w:rPr>
          <w:rFonts w:ascii="Arial" w:hAnsi="Arial" w:cs="Arial"/>
          <w:szCs w:val="24"/>
        </w:rPr>
        <w:t>]</w:t>
      </w:r>
      <w:r w:rsidRPr="0069459C">
        <w:rPr>
          <w:rFonts w:ascii="Arial" w:hAnsi="Arial" w:cs="Arial"/>
          <w:szCs w:val="24"/>
        </w:rPr>
        <w:t xml:space="preserve"> </w:t>
      </w:r>
      <w:r w:rsidR="008F2449" w:rsidRPr="0069459C">
        <w:rPr>
          <w:rFonts w:ascii="Arial" w:hAnsi="Arial" w:cs="Arial"/>
          <w:szCs w:val="24"/>
        </w:rPr>
        <w:t xml:space="preserve">y </w:t>
      </w:r>
      <w:r w:rsidR="00EF177A" w:rsidRPr="0069459C">
        <w:rPr>
          <w:rFonts w:ascii="Arial" w:hAnsi="Arial" w:cs="Arial"/>
          <w:szCs w:val="24"/>
        </w:rPr>
        <w:t>[</w:t>
      </w:r>
      <w:r w:rsidR="00777C6B" w:rsidRPr="0069459C">
        <w:rPr>
          <w:rFonts w:ascii="Arial" w:hAnsi="Arial" w:cs="Arial"/>
          <w:szCs w:val="24"/>
          <w:highlight w:val="yellow"/>
        </w:rPr>
        <w:t>S_TN</w:t>
      </w:r>
      <w:r w:rsidR="00EF177A" w:rsidRPr="0069459C">
        <w:rPr>
          <w:rStyle w:val="Refdenotaalpie"/>
          <w:rFonts w:ascii="Arial" w:hAnsi="Arial" w:cs="Arial"/>
          <w:szCs w:val="24"/>
        </w:rPr>
        <w:footnoteReference w:id="264"/>
      </w:r>
      <w:r w:rsidR="00EF177A" w:rsidRPr="0069459C">
        <w:rPr>
          <w:rFonts w:ascii="Arial" w:hAnsi="Arial" w:cs="Arial"/>
          <w:szCs w:val="24"/>
        </w:rPr>
        <w:t>]</w:t>
      </w:r>
      <w:r w:rsidRPr="0069459C">
        <w:rPr>
          <w:rFonts w:ascii="Arial" w:hAnsi="Arial" w:cs="Arial"/>
          <w:szCs w:val="24"/>
        </w:rPr>
        <w:t xml:space="preserve">, con el fin de </w:t>
      </w:r>
      <w:bookmarkStart w:id="17" w:name="_Hlk83022294"/>
      <w:r w:rsidRPr="0069459C">
        <w:rPr>
          <w:rFonts w:ascii="Arial" w:hAnsi="Arial" w:cs="Arial"/>
          <w:szCs w:val="24"/>
        </w:rPr>
        <w:t xml:space="preserve">construir el Anexo </w:t>
      </w:r>
      <w:r w:rsidR="008F2437" w:rsidRPr="0069459C">
        <w:rPr>
          <w:rFonts w:ascii="Arial" w:hAnsi="Arial" w:cs="Arial"/>
          <w:szCs w:val="24"/>
        </w:rPr>
        <w:t>Técnico</w:t>
      </w:r>
      <w:r w:rsidRPr="0069459C">
        <w:rPr>
          <w:rFonts w:ascii="Arial" w:hAnsi="Arial" w:cs="Arial"/>
          <w:szCs w:val="24"/>
        </w:rPr>
        <w:t xml:space="preserve"> –</w:t>
      </w:r>
      <w:r w:rsidR="00691B60" w:rsidRPr="0069459C">
        <w:rPr>
          <w:rFonts w:ascii="Arial" w:hAnsi="Arial" w:cs="Arial"/>
          <w:szCs w:val="24"/>
        </w:rPr>
        <w:t xml:space="preserve"> y el Anexo de</w:t>
      </w:r>
      <w:r w:rsidRPr="0069459C">
        <w:rPr>
          <w:rFonts w:ascii="Arial" w:hAnsi="Arial" w:cs="Arial"/>
          <w:szCs w:val="24"/>
        </w:rPr>
        <w:t xml:space="preserve"> Límites de Propiedad </w:t>
      </w:r>
      <w:r w:rsidR="008F2437" w:rsidRPr="0069459C">
        <w:rPr>
          <w:rFonts w:ascii="Arial" w:hAnsi="Arial" w:cs="Arial"/>
          <w:szCs w:val="24"/>
        </w:rPr>
        <w:t xml:space="preserve">- </w:t>
      </w:r>
      <w:r w:rsidRPr="0069459C">
        <w:rPr>
          <w:rFonts w:ascii="Arial" w:hAnsi="Arial" w:cs="Arial"/>
          <w:szCs w:val="24"/>
        </w:rPr>
        <w:t xml:space="preserve">de este </w:t>
      </w:r>
      <w:r w:rsidR="00691B60" w:rsidRPr="0069459C">
        <w:rPr>
          <w:rFonts w:ascii="Arial" w:hAnsi="Arial" w:cs="Arial"/>
          <w:szCs w:val="24"/>
        </w:rPr>
        <w:t>contrato</w:t>
      </w:r>
      <w:bookmarkEnd w:id="17"/>
      <w:r w:rsidRPr="0069459C">
        <w:rPr>
          <w:rFonts w:ascii="Arial" w:hAnsi="Arial" w:cs="Arial"/>
          <w:szCs w:val="24"/>
        </w:rPr>
        <w:t xml:space="preserve">. Los documentos serán revisados y aprobados por </w:t>
      </w:r>
      <w:r w:rsidR="00EF177A" w:rsidRPr="0069459C">
        <w:rPr>
          <w:rFonts w:ascii="Arial" w:hAnsi="Arial" w:cs="Arial"/>
          <w:szCs w:val="24"/>
        </w:rPr>
        <w:t>[</w:t>
      </w:r>
      <w:r w:rsidR="00777C6B" w:rsidRPr="0069459C">
        <w:rPr>
          <w:rFonts w:ascii="Arial" w:hAnsi="Arial" w:cs="Arial"/>
          <w:szCs w:val="24"/>
          <w:highlight w:val="yellow"/>
        </w:rPr>
        <w:t>S_TN</w:t>
      </w:r>
      <w:r w:rsidR="00EF177A" w:rsidRPr="0069459C">
        <w:rPr>
          <w:rStyle w:val="Refdenotaalpie"/>
          <w:rFonts w:ascii="Arial" w:hAnsi="Arial" w:cs="Arial"/>
          <w:szCs w:val="24"/>
        </w:rPr>
        <w:footnoteReference w:id="265"/>
      </w:r>
      <w:r w:rsidR="00EF177A" w:rsidRPr="0069459C">
        <w:rPr>
          <w:rFonts w:ascii="Arial" w:hAnsi="Arial" w:cs="Arial"/>
          <w:szCs w:val="24"/>
        </w:rPr>
        <w:t>]</w:t>
      </w:r>
      <w:r w:rsidRPr="0069459C">
        <w:rPr>
          <w:rFonts w:ascii="Arial" w:hAnsi="Arial" w:cs="Arial"/>
          <w:szCs w:val="24"/>
        </w:rPr>
        <w:t>.</w:t>
      </w:r>
    </w:p>
    <w:p w14:paraId="30405CB8" w14:textId="676BE8A7" w:rsidR="00190DE4" w:rsidRPr="0069459C" w:rsidRDefault="00EF177A" w:rsidP="00F870E3">
      <w:pPr>
        <w:pStyle w:val="Prrafodelista"/>
        <w:numPr>
          <w:ilvl w:val="0"/>
          <w:numId w:val="9"/>
        </w:numPr>
        <w:ind w:left="284"/>
        <w:rPr>
          <w:rFonts w:ascii="Arial" w:hAnsi="Arial" w:cs="Arial"/>
          <w:szCs w:val="24"/>
        </w:rPr>
      </w:pPr>
      <w:r w:rsidRPr="0069459C">
        <w:rPr>
          <w:rFonts w:ascii="Arial" w:hAnsi="Arial" w:cs="Arial"/>
          <w:szCs w:val="24"/>
        </w:rPr>
        <w:t>[</w:t>
      </w:r>
      <w:r w:rsidR="00AA4B83" w:rsidRPr="0069459C">
        <w:rPr>
          <w:rFonts w:ascii="Arial" w:hAnsi="Arial" w:cs="Arial"/>
          <w:szCs w:val="24"/>
          <w:highlight w:val="yellow"/>
        </w:rPr>
        <w:t>S_PROMOTOR</w:t>
      </w:r>
      <w:r w:rsidRPr="0069459C">
        <w:rPr>
          <w:rStyle w:val="Refdenotaalpie"/>
          <w:rFonts w:ascii="Arial" w:hAnsi="Arial" w:cs="Arial"/>
          <w:szCs w:val="24"/>
        </w:rPr>
        <w:footnoteReference w:id="266"/>
      </w:r>
      <w:r w:rsidRPr="0069459C">
        <w:rPr>
          <w:rFonts w:ascii="Arial" w:hAnsi="Arial" w:cs="Arial"/>
          <w:szCs w:val="24"/>
        </w:rPr>
        <w:t>]</w:t>
      </w:r>
      <w:r w:rsidR="00C764FF" w:rsidRPr="0069459C">
        <w:rPr>
          <w:rFonts w:ascii="Arial" w:hAnsi="Arial" w:cs="Arial"/>
          <w:szCs w:val="24"/>
        </w:rPr>
        <w:t xml:space="preserve"> será responsable </w:t>
      </w:r>
      <w:r w:rsidR="00591157" w:rsidRPr="0069459C">
        <w:rPr>
          <w:rFonts w:ascii="Arial" w:hAnsi="Arial" w:cs="Arial"/>
          <w:szCs w:val="24"/>
        </w:rPr>
        <w:t xml:space="preserve">por el suministro </w:t>
      </w:r>
      <w:r w:rsidR="00F909B9" w:rsidRPr="0069459C">
        <w:rPr>
          <w:rFonts w:ascii="Arial" w:hAnsi="Arial" w:cs="Arial"/>
          <w:szCs w:val="24"/>
        </w:rPr>
        <w:t>y calibración de los equipos de medida (Contadores de Energía Transformadores de Potencial y Transformadores de Corriente)</w:t>
      </w:r>
      <w:r w:rsidR="00E57025" w:rsidRPr="0069459C">
        <w:rPr>
          <w:rFonts w:ascii="Arial" w:hAnsi="Arial" w:cs="Arial"/>
          <w:szCs w:val="24"/>
        </w:rPr>
        <w:t xml:space="preserve">, realizar el trámite ante su comercializador y de la inscripción de la frontera comercial de acuerdo a la Resolución </w:t>
      </w:r>
      <w:r w:rsidR="00E507CC" w:rsidRPr="0069459C">
        <w:rPr>
          <w:rFonts w:ascii="Arial" w:hAnsi="Arial" w:cs="Arial"/>
          <w:szCs w:val="24"/>
        </w:rPr>
        <w:t>CREG</w:t>
      </w:r>
      <w:r w:rsidR="00E57025" w:rsidRPr="0069459C">
        <w:rPr>
          <w:rFonts w:ascii="Arial" w:hAnsi="Arial" w:cs="Arial"/>
          <w:szCs w:val="24"/>
        </w:rPr>
        <w:t xml:space="preserve"> 038-2014 o aquella que la modifique.</w:t>
      </w:r>
    </w:p>
    <w:p w14:paraId="5F421832" w14:textId="77777777" w:rsidR="00190DE4" w:rsidRPr="0069459C" w:rsidRDefault="00EF177A" w:rsidP="00F870E3">
      <w:pPr>
        <w:pStyle w:val="Prrafodelista"/>
        <w:numPr>
          <w:ilvl w:val="0"/>
          <w:numId w:val="9"/>
        </w:numPr>
        <w:ind w:left="284"/>
        <w:rPr>
          <w:rFonts w:ascii="Arial" w:hAnsi="Arial" w:cs="Arial"/>
          <w:szCs w:val="24"/>
        </w:rPr>
      </w:pPr>
      <w:r w:rsidRPr="0069459C">
        <w:rPr>
          <w:rStyle w:val="Refdenotaalpie"/>
          <w:rFonts w:ascii="Arial" w:hAnsi="Arial" w:cs="Arial"/>
          <w:szCs w:val="24"/>
          <w:highlight w:val="yellow"/>
        </w:rPr>
        <w:footnoteReference w:id="267"/>
      </w:r>
      <w:r w:rsidR="00C764FF" w:rsidRPr="0069459C">
        <w:rPr>
          <w:rFonts w:ascii="Arial" w:hAnsi="Arial" w:cs="Arial"/>
          <w:szCs w:val="24"/>
        </w:rPr>
        <w:t xml:space="preserve">En caso de ser necesario, </w:t>
      </w:r>
      <w:r w:rsidRPr="0069459C">
        <w:rPr>
          <w:rFonts w:ascii="Arial" w:hAnsi="Arial" w:cs="Arial"/>
          <w:szCs w:val="24"/>
        </w:rPr>
        <w:t>[</w:t>
      </w:r>
      <w:r w:rsidR="00AA4B83" w:rsidRPr="0069459C">
        <w:rPr>
          <w:rFonts w:ascii="Arial" w:hAnsi="Arial" w:cs="Arial"/>
          <w:szCs w:val="24"/>
          <w:highlight w:val="yellow"/>
        </w:rPr>
        <w:t>S_PROMOTOR</w:t>
      </w:r>
      <w:r w:rsidRPr="0069459C">
        <w:rPr>
          <w:rStyle w:val="Refdenotaalpie"/>
          <w:rFonts w:ascii="Arial" w:hAnsi="Arial" w:cs="Arial"/>
          <w:szCs w:val="24"/>
        </w:rPr>
        <w:footnoteReference w:id="268"/>
      </w:r>
      <w:r w:rsidRPr="0069459C">
        <w:rPr>
          <w:rFonts w:ascii="Arial" w:hAnsi="Arial" w:cs="Arial"/>
          <w:szCs w:val="24"/>
        </w:rPr>
        <w:t>]</w:t>
      </w:r>
      <w:r w:rsidR="0043554B" w:rsidRPr="0069459C">
        <w:rPr>
          <w:rFonts w:ascii="Arial" w:hAnsi="Arial" w:cs="Arial"/>
          <w:szCs w:val="24"/>
        </w:rPr>
        <w:t xml:space="preserve"> </w:t>
      </w:r>
      <w:r w:rsidR="00C764FF" w:rsidRPr="0069459C">
        <w:rPr>
          <w:rFonts w:ascii="Arial" w:hAnsi="Arial" w:cs="Arial"/>
          <w:szCs w:val="24"/>
        </w:rPr>
        <w:t xml:space="preserve">habilitará los canales de comunicación provisionales y definitivos en fibra óptica para la teleprotección de las líneas </w:t>
      </w:r>
      <w:r w:rsidR="00C764FF" w:rsidRPr="0069459C">
        <w:rPr>
          <w:rFonts w:ascii="Arial" w:hAnsi="Arial" w:cs="Arial"/>
          <w:szCs w:val="24"/>
          <w:highlight w:val="yellow"/>
        </w:rPr>
        <w:t>de XXX kV XXXXXX – XXXX</w:t>
      </w:r>
      <w:r w:rsidR="00C764FF" w:rsidRPr="0069459C">
        <w:rPr>
          <w:rFonts w:ascii="Arial" w:hAnsi="Arial" w:cs="Arial"/>
          <w:szCs w:val="24"/>
        </w:rPr>
        <w:t xml:space="preserve">. Con el propósito de evitar la multipropiedad, las Partes acuerdan que en caso de ser necesaria la actualización de las teleprotecciones existentes, será responsabilidad de </w:t>
      </w:r>
      <w:r w:rsidRPr="0069459C">
        <w:rPr>
          <w:rFonts w:ascii="Arial" w:hAnsi="Arial" w:cs="Arial"/>
          <w:szCs w:val="24"/>
        </w:rPr>
        <w:t>[</w:t>
      </w:r>
      <w:r w:rsidR="00AA4B83" w:rsidRPr="0069459C">
        <w:rPr>
          <w:rFonts w:ascii="Arial" w:hAnsi="Arial" w:cs="Arial"/>
          <w:szCs w:val="24"/>
          <w:highlight w:val="yellow"/>
        </w:rPr>
        <w:t>S_PROMOTOR</w:t>
      </w:r>
      <w:r w:rsidRPr="0069459C">
        <w:rPr>
          <w:rStyle w:val="Refdenotaalpie"/>
          <w:rFonts w:ascii="Arial" w:hAnsi="Arial" w:cs="Arial"/>
          <w:szCs w:val="24"/>
        </w:rPr>
        <w:footnoteReference w:id="269"/>
      </w:r>
      <w:r w:rsidRPr="0069459C">
        <w:rPr>
          <w:rFonts w:ascii="Arial" w:hAnsi="Arial" w:cs="Arial"/>
          <w:szCs w:val="24"/>
        </w:rPr>
        <w:t xml:space="preserve">] </w:t>
      </w:r>
      <w:r w:rsidR="00C764FF" w:rsidRPr="0069459C">
        <w:rPr>
          <w:rFonts w:ascii="Arial" w:hAnsi="Arial" w:cs="Arial"/>
          <w:szCs w:val="24"/>
        </w:rPr>
        <w:t xml:space="preserve">la respectiva actualización, previa validación y autorización por parte de </w:t>
      </w:r>
      <w:r w:rsidRPr="0069459C">
        <w:rPr>
          <w:rFonts w:ascii="Arial" w:hAnsi="Arial" w:cs="Arial"/>
          <w:szCs w:val="24"/>
        </w:rPr>
        <w:t>[</w:t>
      </w:r>
      <w:r w:rsidR="00777C6B" w:rsidRPr="0069459C">
        <w:rPr>
          <w:rFonts w:ascii="Arial" w:hAnsi="Arial" w:cs="Arial"/>
          <w:szCs w:val="24"/>
          <w:highlight w:val="yellow"/>
        </w:rPr>
        <w:t>S_TN</w:t>
      </w:r>
      <w:r w:rsidRPr="0069459C">
        <w:rPr>
          <w:rStyle w:val="Refdenotaalpie"/>
          <w:rFonts w:ascii="Arial" w:hAnsi="Arial" w:cs="Arial"/>
          <w:szCs w:val="24"/>
        </w:rPr>
        <w:footnoteReference w:id="270"/>
      </w:r>
      <w:r w:rsidRPr="0069459C">
        <w:rPr>
          <w:rFonts w:ascii="Arial" w:hAnsi="Arial" w:cs="Arial"/>
          <w:szCs w:val="24"/>
        </w:rPr>
        <w:t>]</w:t>
      </w:r>
      <w:r w:rsidR="00C764FF" w:rsidRPr="0069459C">
        <w:rPr>
          <w:rFonts w:ascii="Arial" w:hAnsi="Arial" w:cs="Arial"/>
          <w:szCs w:val="24"/>
        </w:rPr>
        <w:t xml:space="preserve"> quien mantendrá la propiedad de los equipos en sus subestaciones.</w:t>
      </w:r>
    </w:p>
    <w:p w14:paraId="794B9E6D" w14:textId="2CF21CA8" w:rsidR="00C764FF" w:rsidRPr="0069459C" w:rsidRDefault="00EF177A" w:rsidP="00F870E3">
      <w:pPr>
        <w:pStyle w:val="Prrafodelista"/>
        <w:numPr>
          <w:ilvl w:val="0"/>
          <w:numId w:val="9"/>
        </w:numPr>
        <w:ind w:left="284"/>
        <w:rPr>
          <w:rFonts w:ascii="Arial" w:hAnsi="Arial" w:cs="Arial"/>
          <w:szCs w:val="24"/>
        </w:rPr>
      </w:pPr>
      <w:r w:rsidRPr="0069459C">
        <w:rPr>
          <w:rStyle w:val="Refdenotaalpie"/>
          <w:rFonts w:ascii="Arial" w:hAnsi="Arial" w:cs="Arial"/>
          <w:szCs w:val="24"/>
          <w:highlight w:val="yellow"/>
        </w:rPr>
        <w:footnoteReference w:id="271"/>
      </w:r>
      <w:r w:rsidR="00C764FF" w:rsidRPr="0069459C">
        <w:rPr>
          <w:rFonts w:ascii="Arial" w:hAnsi="Arial" w:cs="Arial"/>
          <w:szCs w:val="24"/>
        </w:rPr>
        <w:t xml:space="preserve">En caso de ser necesario, garantizar la correcta integración y/o comunicación de los nuevos relés a instalar por </w:t>
      </w:r>
      <w:r w:rsidRPr="0069459C">
        <w:rPr>
          <w:rFonts w:ascii="Arial" w:hAnsi="Arial" w:cs="Arial"/>
          <w:szCs w:val="24"/>
        </w:rPr>
        <w:t>[</w:t>
      </w:r>
      <w:r w:rsidR="00AA4B83" w:rsidRPr="0069459C">
        <w:rPr>
          <w:rFonts w:ascii="Arial" w:hAnsi="Arial" w:cs="Arial"/>
          <w:szCs w:val="24"/>
          <w:highlight w:val="yellow"/>
        </w:rPr>
        <w:t>S_PROMOTOR</w:t>
      </w:r>
      <w:r w:rsidRPr="0069459C">
        <w:rPr>
          <w:rStyle w:val="Refdenotaalpie"/>
          <w:rFonts w:ascii="Arial" w:hAnsi="Arial" w:cs="Arial"/>
          <w:szCs w:val="24"/>
        </w:rPr>
        <w:footnoteReference w:id="272"/>
      </w:r>
      <w:r w:rsidRPr="0069459C">
        <w:rPr>
          <w:rFonts w:ascii="Arial" w:hAnsi="Arial" w:cs="Arial"/>
          <w:szCs w:val="24"/>
        </w:rPr>
        <w:t>]</w:t>
      </w:r>
      <w:r w:rsidR="00C764FF" w:rsidRPr="0069459C">
        <w:rPr>
          <w:rFonts w:ascii="Arial" w:hAnsi="Arial" w:cs="Arial"/>
          <w:szCs w:val="24"/>
        </w:rPr>
        <w:t xml:space="preserve"> en la Subestación, con los relés existentes para garantizar el correcto funcionamiento de la Bahía construida y/o</w:t>
      </w:r>
      <w:r w:rsidR="0043554B" w:rsidRPr="0069459C">
        <w:rPr>
          <w:rFonts w:ascii="Arial" w:hAnsi="Arial" w:cs="Arial"/>
          <w:szCs w:val="24"/>
        </w:rPr>
        <w:t xml:space="preserve"> </w:t>
      </w:r>
      <w:r w:rsidR="000851FD" w:rsidRPr="0069459C">
        <w:rPr>
          <w:rFonts w:ascii="Arial" w:hAnsi="Arial" w:cs="Arial"/>
          <w:szCs w:val="24"/>
        </w:rPr>
        <w:t xml:space="preserve">la </w:t>
      </w:r>
      <w:r w:rsidR="00C764FF" w:rsidRPr="0069459C">
        <w:rPr>
          <w:rFonts w:ascii="Arial" w:hAnsi="Arial" w:cs="Arial"/>
          <w:szCs w:val="24"/>
        </w:rPr>
        <w:t xml:space="preserve">teleprotección en los extremos de las </w:t>
      </w:r>
      <w:r w:rsidR="00C764FF" w:rsidRPr="0069459C">
        <w:rPr>
          <w:rFonts w:ascii="Arial" w:hAnsi="Arial" w:cs="Arial"/>
          <w:szCs w:val="24"/>
          <w:highlight w:val="yellow"/>
        </w:rPr>
        <w:t>Subestaciones XXXX y XXXXX</w:t>
      </w:r>
      <w:r w:rsidR="00C764FF" w:rsidRPr="0069459C">
        <w:rPr>
          <w:rFonts w:ascii="Arial" w:hAnsi="Arial" w:cs="Arial"/>
          <w:szCs w:val="24"/>
        </w:rPr>
        <w:t xml:space="preserve">; es responsabilidad de </w:t>
      </w:r>
      <w:r w:rsidRPr="0069459C">
        <w:rPr>
          <w:rFonts w:ascii="Arial" w:hAnsi="Arial" w:cs="Arial"/>
          <w:szCs w:val="24"/>
        </w:rPr>
        <w:t>[</w:t>
      </w:r>
      <w:r w:rsidR="00AA4B83" w:rsidRPr="0069459C">
        <w:rPr>
          <w:rFonts w:ascii="Arial" w:hAnsi="Arial" w:cs="Arial"/>
          <w:szCs w:val="24"/>
          <w:highlight w:val="yellow"/>
        </w:rPr>
        <w:t>S_PROMOTOR</w:t>
      </w:r>
      <w:r w:rsidRPr="0069459C">
        <w:rPr>
          <w:rStyle w:val="Refdenotaalpie"/>
          <w:rFonts w:ascii="Arial" w:hAnsi="Arial" w:cs="Arial"/>
          <w:szCs w:val="24"/>
        </w:rPr>
        <w:footnoteReference w:id="273"/>
      </w:r>
      <w:r w:rsidRPr="0069459C">
        <w:rPr>
          <w:rFonts w:ascii="Arial" w:hAnsi="Arial" w:cs="Arial"/>
          <w:szCs w:val="24"/>
        </w:rPr>
        <w:t>]</w:t>
      </w:r>
      <w:r w:rsidR="00C764FF" w:rsidRPr="0069459C">
        <w:rPr>
          <w:rFonts w:ascii="Arial" w:hAnsi="Arial" w:cs="Arial"/>
          <w:szCs w:val="24"/>
        </w:rPr>
        <w:t xml:space="preserve"> realizar las pruebas end to end y verificar la correcta operación de la teleprotección para ambas </w:t>
      </w:r>
      <w:r w:rsidR="000851FD" w:rsidRPr="0069459C">
        <w:rPr>
          <w:rFonts w:ascii="Arial" w:hAnsi="Arial" w:cs="Arial"/>
          <w:szCs w:val="24"/>
        </w:rPr>
        <w:t xml:space="preserve">bahías de </w:t>
      </w:r>
      <w:r w:rsidR="00C764FF" w:rsidRPr="0069459C">
        <w:rPr>
          <w:rFonts w:ascii="Arial" w:hAnsi="Arial" w:cs="Arial"/>
          <w:szCs w:val="24"/>
        </w:rPr>
        <w:t xml:space="preserve">línea, para lo cual los trabajos tendrán que ser coordinados con </w:t>
      </w:r>
      <w:r w:rsidR="000851FD" w:rsidRPr="0069459C">
        <w:rPr>
          <w:rFonts w:ascii="Arial" w:hAnsi="Arial" w:cs="Arial"/>
          <w:szCs w:val="24"/>
        </w:rPr>
        <w:t>[</w:t>
      </w:r>
      <w:r w:rsidR="00777C6B" w:rsidRPr="0069459C">
        <w:rPr>
          <w:rFonts w:ascii="Arial" w:hAnsi="Arial" w:cs="Arial"/>
          <w:szCs w:val="24"/>
          <w:highlight w:val="yellow"/>
        </w:rPr>
        <w:t>S_TN</w:t>
      </w:r>
      <w:r w:rsidR="000851FD" w:rsidRPr="0069459C">
        <w:rPr>
          <w:rStyle w:val="Refdenotaalpie"/>
          <w:rFonts w:ascii="Arial" w:hAnsi="Arial" w:cs="Arial"/>
          <w:szCs w:val="24"/>
        </w:rPr>
        <w:footnoteReference w:id="274"/>
      </w:r>
      <w:r w:rsidR="000851FD" w:rsidRPr="0069459C">
        <w:rPr>
          <w:rFonts w:ascii="Arial" w:hAnsi="Arial" w:cs="Arial"/>
          <w:szCs w:val="24"/>
        </w:rPr>
        <w:t>]</w:t>
      </w:r>
      <w:r w:rsidR="00C764FF" w:rsidRPr="0069459C">
        <w:rPr>
          <w:rFonts w:ascii="Arial" w:hAnsi="Arial" w:cs="Arial"/>
          <w:szCs w:val="24"/>
        </w:rPr>
        <w:t xml:space="preserve"> y en todo los mismos deben ser realizados bajo la supervisión de </w:t>
      </w:r>
      <w:r w:rsidR="000851FD" w:rsidRPr="0069459C">
        <w:rPr>
          <w:rFonts w:ascii="Arial" w:hAnsi="Arial" w:cs="Arial"/>
          <w:szCs w:val="24"/>
        </w:rPr>
        <w:t>[</w:t>
      </w:r>
      <w:r w:rsidR="00777C6B" w:rsidRPr="0069459C">
        <w:rPr>
          <w:rFonts w:ascii="Arial" w:hAnsi="Arial" w:cs="Arial"/>
          <w:szCs w:val="24"/>
          <w:highlight w:val="yellow"/>
        </w:rPr>
        <w:t>S_TN</w:t>
      </w:r>
      <w:r w:rsidR="000851FD" w:rsidRPr="0069459C">
        <w:rPr>
          <w:rStyle w:val="Refdenotaalpie"/>
          <w:rFonts w:ascii="Arial" w:hAnsi="Arial" w:cs="Arial"/>
          <w:szCs w:val="24"/>
        </w:rPr>
        <w:footnoteReference w:id="275"/>
      </w:r>
      <w:r w:rsidR="000851FD" w:rsidRPr="0069459C">
        <w:rPr>
          <w:rFonts w:ascii="Arial" w:hAnsi="Arial" w:cs="Arial"/>
          <w:szCs w:val="24"/>
        </w:rPr>
        <w:t>]</w:t>
      </w:r>
      <w:r w:rsidR="00C764FF" w:rsidRPr="0069459C">
        <w:rPr>
          <w:rFonts w:ascii="Arial" w:hAnsi="Arial" w:cs="Arial"/>
          <w:szCs w:val="24"/>
        </w:rPr>
        <w:t>.</w:t>
      </w:r>
    </w:p>
    <w:p w14:paraId="01FBE4CF" w14:textId="77777777" w:rsidR="005E4881" w:rsidRPr="0069459C" w:rsidRDefault="00C764FF" w:rsidP="00C764FF">
      <w:pPr>
        <w:jc w:val="both"/>
        <w:rPr>
          <w:rFonts w:ascii="Arial" w:hAnsi="Arial" w:cs="Arial"/>
          <w:sz w:val="24"/>
          <w:szCs w:val="24"/>
        </w:rPr>
      </w:pPr>
      <w:r w:rsidRPr="0069459C">
        <w:rPr>
          <w:rFonts w:ascii="Arial" w:hAnsi="Arial" w:cs="Arial"/>
          <w:b/>
          <w:bCs/>
          <w:sz w:val="24"/>
          <w:szCs w:val="24"/>
        </w:rPr>
        <w:t>B) Otras Obligaciones específicas</w:t>
      </w:r>
      <w:r w:rsidRPr="0069459C">
        <w:rPr>
          <w:rFonts w:ascii="Arial" w:hAnsi="Arial" w:cs="Arial"/>
          <w:sz w:val="24"/>
          <w:szCs w:val="24"/>
        </w:rPr>
        <w:t xml:space="preserve"> </w:t>
      </w:r>
      <w:r w:rsidRPr="0069459C">
        <w:rPr>
          <w:rFonts w:ascii="Arial" w:hAnsi="Arial" w:cs="Arial"/>
          <w:b/>
          <w:bCs/>
          <w:sz w:val="24"/>
          <w:szCs w:val="24"/>
        </w:rPr>
        <w:t>de</w:t>
      </w:r>
      <w:r w:rsidRPr="0069459C">
        <w:rPr>
          <w:rFonts w:ascii="Arial" w:hAnsi="Arial" w:cs="Arial"/>
          <w:sz w:val="24"/>
          <w:szCs w:val="24"/>
        </w:rPr>
        <w:t xml:space="preserve"> </w:t>
      </w:r>
      <w:r w:rsidR="000851FD" w:rsidRPr="0069459C">
        <w:rPr>
          <w:rFonts w:ascii="Arial" w:hAnsi="Arial" w:cs="Arial"/>
          <w:b/>
          <w:bCs/>
          <w:sz w:val="24"/>
          <w:szCs w:val="24"/>
        </w:rPr>
        <w:t>[</w:t>
      </w:r>
      <w:r w:rsidR="00AA4B83" w:rsidRPr="0069459C">
        <w:rPr>
          <w:rFonts w:ascii="Arial" w:hAnsi="Arial" w:cs="Arial"/>
          <w:sz w:val="24"/>
          <w:szCs w:val="24"/>
          <w:highlight w:val="yellow"/>
        </w:rPr>
        <w:t>S_PROMOTOR</w:t>
      </w:r>
      <w:r w:rsidR="000851FD" w:rsidRPr="0069459C">
        <w:rPr>
          <w:rStyle w:val="Refdenotaalpie"/>
          <w:rFonts w:ascii="Arial" w:hAnsi="Arial" w:cs="Arial"/>
          <w:b/>
          <w:bCs/>
          <w:sz w:val="24"/>
          <w:szCs w:val="24"/>
        </w:rPr>
        <w:footnoteReference w:id="276"/>
      </w:r>
      <w:r w:rsidR="000851FD" w:rsidRPr="0069459C">
        <w:rPr>
          <w:rFonts w:ascii="Arial" w:hAnsi="Arial" w:cs="Arial"/>
          <w:b/>
          <w:bCs/>
          <w:sz w:val="24"/>
          <w:szCs w:val="24"/>
        </w:rPr>
        <w:t>]</w:t>
      </w:r>
      <w:r w:rsidRPr="0069459C">
        <w:rPr>
          <w:rFonts w:ascii="Arial" w:hAnsi="Arial" w:cs="Arial"/>
          <w:sz w:val="24"/>
          <w:szCs w:val="24"/>
        </w:rPr>
        <w:t>:</w:t>
      </w:r>
    </w:p>
    <w:p w14:paraId="37C143AE" w14:textId="77777777" w:rsidR="00D06511" w:rsidRPr="0069459C" w:rsidRDefault="00C764FF" w:rsidP="00F870E3">
      <w:pPr>
        <w:pStyle w:val="Prrafodelista"/>
        <w:numPr>
          <w:ilvl w:val="0"/>
          <w:numId w:val="12"/>
        </w:numPr>
        <w:ind w:left="284"/>
        <w:rPr>
          <w:rFonts w:ascii="Arial" w:hAnsi="Arial" w:cs="Arial"/>
          <w:szCs w:val="24"/>
        </w:rPr>
      </w:pPr>
      <w:r w:rsidRPr="0069459C">
        <w:rPr>
          <w:rFonts w:ascii="Arial" w:hAnsi="Arial" w:cs="Arial"/>
          <w:szCs w:val="24"/>
        </w:rPr>
        <w:lastRenderedPageBreak/>
        <w:t xml:space="preserve">En caso de ser necesario, </w:t>
      </w:r>
      <w:r w:rsidR="000851FD" w:rsidRPr="0069459C">
        <w:rPr>
          <w:rFonts w:ascii="Arial" w:hAnsi="Arial" w:cs="Arial"/>
          <w:szCs w:val="24"/>
        </w:rPr>
        <w:t>[</w:t>
      </w:r>
      <w:r w:rsidR="00AA4B83" w:rsidRPr="0069459C">
        <w:rPr>
          <w:rFonts w:ascii="Arial" w:hAnsi="Arial" w:cs="Arial"/>
          <w:szCs w:val="24"/>
          <w:highlight w:val="yellow"/>
        </w:rPr>
        <w:t>S_PROMOTOR</w:t>
      </w:r>
      <w:r w:rsidR="000851FD" w:rsidRPr="0069459C">
        <w:rPr>
          <w:rStyle w:val="Refdenotaalpie"/>
          <w:rFonts w:ascii="Arial" w:hAnsi="Arial" w:cs="Arial"/>
          <w:szCs w:val="24"/>
        </w:rPr>
        <w:footnoteReference w:id="277"/>
      </w:r>
      <w:r w:rsidR="000851FD" w:rsidRPr="0069459C">
        <w:rPr>
          <w:rFonts w:ascii="Arial" w:hAnsi="Arial" w:cs="Arial"/>
          <w:szCs w:val="24"/>
        </w:rPr>
        <w:t xml:space="preserve">] </w:t>
      </w:r>
      <w:r w:rsidRPr="0069459C">
        <w:rPr>
          <w:rFonts w:ascii="Arial" w:hAnsi="Arial" w:cs="Arial"/>
          <w:szCs w:val="24"/>
        </w:rPr>
        <w:t xml:space="preserve">deberá reubicar el alumbrado de patio e instalar nuevas luminarias de acuerdo con el diseño presentado por </w:t>
      </w:r>
      <w:r w:rsidR="000851FD" w:rsidRPr="0069459C">
        <w:rPr>
          <w:rFonts w:ascii="Arial" w:hAnsi="Arial" w:cs="Arial"/>
          <w:szCs w:val="24"/>
        </w:rPr>
        <w:t>[</w:t>
      </w:r>
      <w:r w:rsidR="00AA4B83" w:rsidRPr="0069459C">
        <w:rPr>
          <w:rFonts w:ascii="Arial" w:hAnsi="Arial" w:cs="Arial"/>
          <w:szCs w:val="24"/>
          <w:highlight w:val="yellow"/>
        </w:rPr>
        <w:t>S_PROMOTOR</w:t>
      </w:r>
      <w:r w:rsidR="000851FD" w:rsidRPr="0069459C">
        <w:rPr>
          <w:rStyle w:val="Refdenotaalpie"/>
          <w:rFonts w:ascii="Arial" w:hAnsi="Arial" w:cs="Arial"/>
          <w:szCs w:val="24"/>
        </w:rPr>
        <w:footnoteReference w:id="278"/>
      </w:r>
      <w:r w:rsidR="000851FD" w:rsidRPr="0069459C">
        <w:rPr>
          <w:rFonts w:ascii="Arial" w:hAnsi="Arial" w:cs="Arial"/>
          <w:szCs w:val="24"/>
        </w:rPr>
        <w:t xml:space="preserve">] </w:t>
      </w:r>
      <w:r w:rsidRPr="0069459C">
        <w:rPr>
          <w:rFonts w:ascii="Arial" w:hAnsi="Arial" w:cs="Arial"/>
          <w:szCs w:val="24"/>
        </w:rPr>
        <w:t xml:space="preserve">y aprobado por </w:t>
      </w:r>
      <w:r w:rsidR="000851FD" w:rsidRPr="0069459C">
        <w:rPr>
          <w:rFonts w:ascii="Arial" w:hAnsi="Arial" w:cs="Arial"/>
          <w:szCs w:val="24"/>
        </w:rPr>
        <w:t>[</w:t>
      </w:r>
      <w:r w:rsidR="00777C6B" w:rsidRPr="0069459C">
        <w:rPr>
          <w:rFonts w:ascii="Arial" w:hAnsi="Arial" w:cs="Arial"/>
          <w:szCs w:val="24"/>
          <w:highlight w:val="yellow"/>
        </w:rPr>
        <w:t>S_TN</w:t>
      </w:r>
      <w:r w:rsidR="000851FD" w:rsidRPr="0069459C">
        <w:rPr>
          <w:rStyle w:val="Refdenotaalpie"/>
          <w:rFonts w:ascii="Arial" w:hAnsi="Arial" w:cs="Arial"/>
          <w:szCs w:val="24"/>
        </w:rPr>
        <w:footnoteReference w:id="279"/>
      </w:r>
      <w:r w:rsidR="000851FD" w:rsidRPr="0069459C">
        <w:rPr>
          <w:rFonts w:ascii="Arial" w:hAnsi="Arial" w:cs="Arial"/>
          <w:szCs w:val="24"/>
        </w:rPr>
        <w:t>]</w:t>
      </w:r>
      <w:r w:rsidRPr="0069459C">
        <w:rPr>
          <w:rFonts w:ascii="Arial" w:hAnsi="Arial" w:cs="Arial"/>
          <w:szCs w:val="24"/>
        </w:rPr>
        <w:t>.</w:t>
      </w:r>
      <w:r w:rsidR="00D06511" w:rsidRPr="0069459C">
        <w:rPr>
          <w:rFonts w:ascii="Arial" w:hAnsi="Arial" w:cs="Arial"/>
          <w:szCs w:val="24"/>
        </w:rPr>
        <w:t xml:space="preserve"> </w:t>
      </w:r>
    </w:p>
    <w:p w14:paraId="4BDAD6C6" w14:textId="0D2BA99C" w:rsidR="00D06511" w:rsidRPr="0069459C" w:rsidRDefault="00C764FF" w:rsidP="00F870E3">
      <w:pPr>
        <w:pStyle w:val="Prrafodelista"/>
        <w:numPr>
          <w:ilvl w:val="0"/>
          <w:numId w:val="12"/>
        </w:numPr>
        <w:ind w:left="284"/>
        <w:rPr>
          <w:rFonts w:ascii="Arial" w:hAnsi="Arial" w:cs="Arial"/>
          <w:szCs w:val="24"/>
        </w:rPr>
      </w:pPr>
      <w:r w:rsidRPr="0069459C">
        <w:rPr>
          <w:rFonts w:ascii="Arial" w:hAnsi="Arial" w:cs="Arial"/>
          <w:szCs w:val="24"/>
        </w:rPr>
        <w:t>En caso de ser necesario</w:t>
      </w:r>
      <w:r w:rsidR="00691B60" w:rsidRPr="0069459C">
        <w:rPr>
          <w:rFonts w:ascii="Arial" w:hAnsi="Arial" w:cs="Arial"/>
          <w:szCs w:val="24"/>
        </w:rPr>
        <w:t>,</w:t>
      </w:r>
      <w:r w:rsidRPr="0069459C">
        <w:rPr>
          <w:rFonts w:ascii="Arial" w:hAnsi="Arial" w:cs="Arial"/>
          <w:szCs w:val="24"/>
        </w:rPr>
        <w:t xml:space="preserve"> el cruce de alguno de los canales de drenaje existentes en la Subestación, </w:t>
      </w:r>
      <w:r w:rsidR="000851FD" w:rsidRPr="0069459C">
        <w:rPr>
          <w:rFonts w:ascii="Arial" w:hAnsi="Arial" w:cs="Arial"/>
          <w:szCs w:val="24"/>
        </w:rPr>
        <w:t>[</w:t>
      </w:r>
      <w:r w:rsidR="00AA4B83" w:rsidRPr="0069459C">
        <w:rPr>
          <w:rFonts w:ascii="Arial" w:hAnsi="Arial" w:cs="Arial"/>
          <w:szCs w:val="24"/>
          <w:highlight w:val="yellow"/>
        </w:rPr>
        <w:t>S_PROMOTOR</w:t>
      </w:r>
      <w:r w:rsidR="000851FD" w:rsidRPr="0069459C">
        <w:rPr>
          <w:rStyle w:val="Refdenotaalpie"/>
          <w:rFonts w:ascii="Arial" w:hAnsi="Arial" w:cs="Arial"/>
          <w:szCs w:val="24"/>
        </w:rPr>
        <w:footnoteReference w:id="280"/>
      </w:r>
      <w:r w:rsidR="000851FD" w:rsidRPr="0069459C">
        <w:rPr>
          <w:rFonts w:ascii="Arial" w:hAnsi="Arial" w:cs="Arial"/>
          <w:szCs w:val="24"/>
        </w:rPr>
        <w:t>]</w:t>
      </w:r>
      <w:r w:rsidRPr="0069459C">
        <w:rPr>
          <w:rFonts w:ascii="Arial" w:hAnsi="Arial" w:cs="Arial"/>
          <w:szCs w:val="24"/>
        </w:rPr>
        <w:t xml:space="preserve"> deberá prever una solución que no afecte de ninguna forma la infraestructura existente.</w:t>
      </w:r>
    </w:p>
    <w:p w14:paraId="5E4A6612" w14:textId="77FF3800" w:rsidR="00A21B7A" w:rsidRPr="0069459C" w:rsidRDefault="00A21B7A" w:rsidP="00A21B7A">
      <w:pPr>
        <w:pStyle w:val="Prrafodelista"/>
        <w:numPr>
          <w:ilvl w:val="0"/>
          <w:numId w:val="12"/>
        </w:numPr>
        <w:ind w:left="284"/>
        <w:rPr>
          <w:rFonts w:ascii="Arial" w:hAnsi="Arial" w:cs="Arial"/>
          <w:szCs w:val="24"/>
        </w:rPr>
      </w:pPr>
      <w:r w:rsidRPr="0069459C">
        <w:rPr>
          <w:rFonts w:ascii="Arial" w:hAnsi="Arial" w:cs="Arial"/>
          <w:szCs w:val="24"/>
        </w:rPr>
        <w:t>En caso de ser necesario el cruce de circuitos en la Subestación, [</w:t>
      </w:r>
      <w:r w:rsidRPr="0069459C">
        <w:rPr>
          <w:rFonts w:ascii="Arial" w:hAnsi="Arial" w:cs="Arial"/>
          <w:szCs w:val="24"/>
          <w:highlight w:val="yellow"/>
        </w:rPr>
        <w:t>S_PROMOTOR</w:t>
      </w:r>
      <w:r w:rsidRPr="0069459C">
        <w:rPr>
          <w:rStyle w:val="Refdenotaalpie"/>
          <w:rFonts w:ascii="Arial" w:hAnsi="Arial" w:cs="Arial"/>
          <w:szCs w:val="24"/>
        </w:rPr>
        <w:footnoteReference w:id="281"/>
      </w:r>
      <w:r w:rsidRPr="0069459C">
        <w:rPr>
          <w:rFonts w:ascii="Arial" w:hAnsi="Arial" w:cs="Arial"/>
          <w:szCs w:val="24"/>
        </w:rPr>
        <w:t>] deberá prever una solución que no afecte de ninguna forma la infraestructura existente.</w:t>
      </w:r>
    </w:p>
    <w:p w14:paraId="2749B325" w14:textId="48969CCE" w:rsidR="00C764FF" w:rsidRPr="0069459C" w:rsidRDefault="00D06511" w:rsidP="00F870E3">
      <w:pPr>
        <w:pStyle w:val="Prrafodelista"/>
        <w:numPr>
          <w:ilvl w:val="0"/>
          <w:numId w:val="12"/>
        </w:numPr>
        <w:ind w:left="284"/>
        <w:rPr>
          <w:rFonts w:ascii="Arial" w:hAnsi="Arial" w:cs="Arial"/>
          <w:szCs w:val="24"/>
        </w:rPr>
      </w:pPr>
      <w:r w:rsidRPr="0069459C">
        <w:rPr>
          <w:rFonts w:ascii="Arial" w:hAnsi="Arial" w:cs="Arial"/>
          <w:szCs w:val="24"/>
        </w:rPr>
        <w:t>E</w:t>
      </w:r>
      <w:r w:rsidR="00C764FF" w:rsidRPr="0069459C">
        <w:rPr>
          <w:rFonts w:ascii="Arial" w:hAnsi="Arial" w:cs="Arial"/>
          <w:szCs w:val="24"/>
        </w:rPr>
        <w:t xml:space="preserve">n caso de ser necesario, </w:t>
      </w:r>
      <w:r w:rsidR="000851FD" w:rsidRPr="0069459C">
        <w:rPr>
          <w:rFonts w:ascii="Arial" w:hAnsi="Arial" w:cs="Arial"/>
          <w:szCs w:val="24"/>
        </w:rPr>
        <w:t>[</w:t>
      </w:r>
      <w:r w:rsidR="00AA4B83" w:rsidRPr="0069459C">
        <w:rPr>
          <w:rFonts w:ascii="Arial" w:hAnsi="Arial" w:cs="Arial"/>
          <w:szCs w:val="24"/>
          <w:highlight w:val="yellow"/>
        </w:rPr>
        <w:t>S_PROMOTOR</w:t>
      </w:r>
      <w:r w:rsidR="000851FD" w:rsidRPr="0069459C">
        <w:rPr>
          <w:rStyle w:val="Refdenotaalpie"/>
          <w:rFonts w:ascii="Arial" w:hAnsi="Arial" w:cs="Arial"/>
          <w:szCs w:val="24"/>
        </w:rPr>
        <w:footnoteReference w:id="282"/>
      </w:r>
      <w:r w:rsidR="000851FD" w:rsidRPr="0069459C">
        <w:rPr>
          <w:rFonts w:ascii="Arial" w:hAnsi="Arial" w:cs="Arial"/>
          <w:szCs w:val="24"/>
        </w:rPr>
        <w:t>]</w:t>
      </w:r>
      <w:r w:rsidR="0043554B" w:rsidRPr="0069459C">
        <w:rPr>
          <w:rFonts w:ascii="Arial" w:hAnsi="Arial" w:cs="Arial"/>
          <w:szCs w:val="24"/>
        </w:rPr>
        <w:t xml:space="preserve"> </w:t>
      </w:r>
      <w:r w:rsidR="00C764FF" w:rsidRPr="0069459C">
        <w:rPr>
          <w:rFonts w:ascii="Arial" w:hAnsi="Arial" w:cs="Arial"/>
          <w:szCs w:val="24"/>
        </w:rPr>
        <w:t xml:space="preserve">deberá instalar un módulo distribuido de relé diferencial de barras que deberá integrarse para cada relé diferencial de barras representada por </w:t>
      </w:r>
      <w:r w:rsidR="000851FD" w:rsidRPr="0069459C">
        <w:rPr>
          <w:rFonts w:ascii="Arial" w:hAnsi="Arial" w:cs="Arial"/>
          <w:szCs w:val="24"/>
        </w:rPr>
        <w:t>[</w:t>
      </w:r>
      <w:r w:rsidR="00777C6B" w:rsidRPr="0069459C">
        <w:rPr>
          <w:rFonts w:ascii="Arial" w:hAnsi="Arial" w:cs="Arial"/>
          <w:szCs w:val="24"/>
          <w:highlight w:val="yellow"/>
        </w:rPr>
        <w:t>S_TN</w:t>
      </w:r>
      <w:r w:rsidR="000851FD" w:rsidRPr="0069459C">
        <w:rPr>
          <w:rStyle w:val="Refdenotaalpie"/>
          <w:rFonts w:ascii="Arial" w:hAnsi="Arial" w:cs="Arial"/>
          <w:szCs w:val="24"/>
        </w:rPr>
        <w:footnoteReference w:id="283"/>
      </w:r>
      <w:r w:rsidR="000851FD" w:rsidRPr="0069459C">
        <w:rPr>
          <w:rFonts w:ascii="Arial" w:hAnsi="Arial" w:cs="Arial"/>
          <w:szCs w:val="24"/>
        </w:rPr>
        <w:t>]</w:t>
      </w:r>
      <w:r w:rsidR="00C764FF" w:rsidRPr="0069459C">
        <w:rPr>
          <w:rFonts w:ascii="Arial" w:hAnsi="Arial" w:cs="Arial"/>
          <w:szCs w:val="24"/>
        </w:rPr>
        <w:t xml:space="preserve"> y a su red de gestión remota de protecciones. De no ser posible lo anterior, </w:t>
      </w:r>
      <w:r w:rsidR="000851FD" w:rsidRPr="0069459C">
        <w:rPr>
          <w:rFonts w:ascii="Arial" w:hAnsi="Arial" w:cs="Arial"/>
          <w:szCs w:val="24"/>
        </w:rPr>
        <w:t>[</w:t>
      </w:r>
      <w:r w:rsidR="00AA4B83" w:rsidRPr="0069459C">
        <w:rPr>
          <w:rFonts w:ascii="Arial" w:hAnsi="Arial" w:cs="Arial"/>
          <w:szCs w:val="24"/>
          <w:highlight w:val="yellow"/>
        </w:rPr>
        <w:t>S_PROMOTOR</w:t>
      </w:r>
      <w:r w:rsidR="000851FD" w:rsidRPr="0069459C">
        <w:rPr>
          <w:rStyle w:val="Refdenotaalpie"/>
          <w:rFonts w:ascii="Arial" w:hAnsi="Arial" w:cs="Arial"/>
          <w:szCs w:val="24"/>
        </w:rPr>
        <w:footnoteReference w:id="284"/>
      </w:r>
      <w:r w:rsidR="000851FD" w:rsidRPr="0069459C">
        <w:rPr>
          <w:rFonts w:ascii="Arial" w:hAnsi="Arial" w:cs="Arial"/>
          <w:szCs w:val="24"/>
        </w:rPr>
        <w:t>]</w:t>
      </w:r>
      <w:r w:rsidR="00C764FF" w:rsidRPr="0069459C">
        <w:rPr>
          <w:rFonts w:ascii="Arial" w:hAnsi="Arial" w:cs="Arial"/>
          <w:szCs w:val="24"/>
        </w:rPr>
        <w:t xml:space="preserve"> deberá implementar, a su costo, un equipo diferencial completamente nuevo para cada barra los cuales pasarán a ser representados por </w:t>
      </w:r>
      <w:r w:rsidR="000851FD" w:rsidRPr="0069459C">
        <w:rPr>
          <w:rFonts w:ascii="Arial" w:hAnsi="Arial" w:cs="Arial"/>
          <w:szCs w:val="24"/>
        </w:rPr>
        <w:t>[</w:t>
      </w:r>
      <w:r w:rsidR="00777C6B" w:rsidRPr="0069459C">
        <w:rPr>
          <w:rFonts w:ascii="Arial" w:hAnsi="Arial" w:cs="Arial"/>
          <w:szCs w:val="24"/>
          <w:highlight w:val="yellow"/>
        </w:rPr>
        <w:t>S_TN</w:t>
      </w:r>
      <w:r w:rsidR="000851FD" w:rsidRPr="0069459C">
        <w:rPr>
          <w:rStyle w:val="Refdenotaalpie"/>
          <w:rFonts w:ascii="Arial" w:hAnsi="Arial" w:cs="Arial"/>
          <w:szCs w:val="24"/>
        </w:rPr>
        <w:footnoteReference w:id="285"/>
      </w:r>
      <w:r w:rsidR="000851FD" w:rsidRPr="0069459C">
        <w:rPr>
          <w:rFonts w:ascii="Arial" w:hAnsi="Arial" w:cs="Arial"/>
          <w:szCs w:val="24"/>
        </w:rPr>
        <w:t>]</w:t>
      </w:r>
      <w:r w:rsidR="00C764FF" w:rsidRPr="0069459C">
        <w:rPr>
          <w:rFonts w:ascii="Arial" w:hAnsi="Arial" w:cs="Arial"/>
          <w:szCs w:val="24"/>
        </w:rPr>
        <w:t xml:space="preserve"> con el derecho de explotación comercial correspondiente, sin ningún costo para </w:t>
      </w:r>
      <w:r w:rsidR="000851FD" w:rsidRPr="0069459C">
        <w:rPr>
          <w:rFonts w:ascii="Arial" w:hAnsi="Arial" w:cs="Arial"/>
          <w:szCs w:val="24"/>
        </w:rPr>
        <w:t>[</w:t>
      </w:r>
      <w:r w:rsidR="00777C6B" w:rsidRPr="0069459C">
        <w:rPr>
          <w:rFonts w:ascii="Arial" w:hAnsi="Arial" w:cs="Arial"/>
          <w:szCs w:val="24"/>
          <w:highlight w:val="yellow"/>
        </w:rPr>
        <w:t>S_TN</w:t>
      </w:r>
      <w:r w:rsidR="000851FD" w:rsidRPr="0069459C">
        <w:rPr>
          <w:rStyle w:val="Refdenotaalpie"/>
          <w:rFonts w:ascii="Arial" w:hAnsi="Arial" w:cs="Arial"/>
          <w:szCs w:val="24"/>
        </w:rPr>
        <w:footnoteReference w:id="286"/>
      </w:r>
      <w:r w:rsidR="000851FD" w:rsidRPr="0069459C">
        <w:rPr>
          <w:rFonts w:ascii="Arial" w:hAnsi="Arial" w:cs="Arial"/>
          <w:szCs w:val="24"/>
        </w:rPr>
        <w:t>]</w:t>
      </w:r>
      <w:r w:rsidR="00C764FF" w:rsidRPr="0069459C">
        <w:rPr>
          <w:rFonts w:ascii="Arial" w:hAnsi="Arial" w:cs="Arial"/>
          <w:szCs w:val="24"/>
        </w:rPr>
        <w:t>.</w:t>
      </w:r>
    </w:p>
    <w:p w14:paraId="550A6007" w14:textId="1031C63C" w:rsidR="00824545" w:rsidRPr="0069459C" w:rsidRDefault="00824545" w:rsidP="00F870E3">
      <w:pPr>
        <w:pStyle w:val="Prrafodelista"/>
        <w:numPr>
          <w:ilvl w:val="0"/>
          <w:numId w:val="12"/>
        </w:numPr>
        <w:ind w:left="284"/>
        <w:rPr>
          <w:rFonts w:ascii="Arial" w:hAnsi="Arial" w:cs="Arial"/>
          <w:szCs w:val="24"/>
        </w:rPr>
      </w:pPr>
      <w:r w:rsidRPr="0069459C">
        <w:rPr>
          <w:rFonts w:ascii="Arial" w:hAnsi="Arial" w:cs="Arial"/>
          <w:szCs w:val="24"/>
        </w:rPr>
        <w:t>En caso de ser necesario, el promotor deberá construir una caseta de control independiente dentro del terreno asignado en la subestación.</w:t>
      </w:r>
    </w:p>
    <w:p w14:paraId="608EB41A" w14:textId="77777777" w:rsidR="00824545" w:rsidRPr="0069459C" w:rsidRDefault="00824545" w:rsidP="00824545">
      <w:pPr>
        <w:pStyle w:val="Prrafodelista"/>
        <w:numPr>
          <w:ilvl w:val="0"/>
          <w:numId w:val="0"/>
        </w:numPr>
        <w:ind w:left="284"/>
        <w:rPr>
          <w:rFonts w:ascii="Arial" w:hAnsi="Arial" w:cs="Arial"/>
          <w:szCs w:val="24"/>
        </w:rPr>
      </w:pPr>
    </w:p>
    <w:p w14:paraId="7679097C" w14:textId="54B62132" w:rsidR="00C764FF" w:rsidRPr="0069459C" w:rsidRDefault="00C764FF" w:rsidP="00C764FF">
      <w:pPr>
        <w:jc w:val="both"/>
        <w:rPr>
          <w:rFonts w:ascii="Arial" w:hAnsi="Arial" w:cs="Arial"/>
          <w:b/>
          <w:bCs/>
          <w:sz w:val="24"/>
          <w:szCs w:val="24"/>
        </w:rPr>
      </w:pPr>
      <w:r w:rsidRPr="0069459C">
        <w:rPr>
          <w:rFonts w:ascii="Arial" w:hAnsi="Arial" w:cs="Arial"/>
          <w:b/>
          <w:bCs/>
          <w:sz w:val="24"/>
          <w:szCs w:val="24"/>
          <w:highlight w:val="yellow"/>
        </w:rPr>
        <w:t>C)</w:t>
      </w:r>
      <w:r w:rsidRPr="0069459C">
        <w:rPr>
          <w:rFonts w:ascii="Arial" w:hAnsi="Arial" w:cs="Arial"/>
          <w:b/>
          <w:bCs/>
          <w:sz w:val="24"/>
          <w:szCs w:val="24"/>
        </w:rPr>
        <w:t xml:space="preserve"> Durante la Etapa de Operación y Mantenimiento del Proyecto de Conexión </w:t>
      </w:r>
      <w:r w:rsidR="005A6697" w:rsidRPr="0069459C">
        <w:rPr>
          <w:rFonts w:ascii="Arial" w:hAnsi="Arial" w:cs="Arial"/>
          <w:b/>
          <w:bCs/>
          <w:sz w:val="24"/>
          <w:szCs w:val="24"/>
        </w:rPr>
        <w:t xml:space="preserve">por parte de </w:t>
      </w:r>
      <w:r w:rsidR="000851FD" w:rsidRPr="0069459C">
        <w:rPr>
          <w:rFonts w:ascii="Arial" w:hAnsi="Arial" w:cs="Arial"/>
          <w:b/>
          <w:bCs/>
          <w:sz w:val="24"/>
          <w:szCs w:val="24"/>
        </w:rPr>
        <w:t>[</w:t>
      </w:r>
      <w:r w:rsidR="00AA4B83" w:rsidRPr="0069459C">
        <w:rPr>
          <w:rFonts w:ascii="Arial" w:hAnsi="Arial" w:cs="Arial"/>
          <w:sz w:val="24"/>
          <w:szCs w:val="24"/>
          <w:highlight w:val="yellow"/>
        </w:rPr>
        <w:t>S_PROMOTOR</w:t>
      </w:r>
      <w:r w:rsidR="000851FD" w:rsidRPr="0069459C">
        <w:rPr>
          <w:rStyle w:val="Refdenotaalpie"/>
          <w:rFonts w:ascii="Arial" w:hAnsi="Arial" w:cs="Arial"/>
          <w:b/>
          <w:bCs/>
          <w:sz w:val="24"/>
          <w:szCs w:val="24"/>
        </w:rPr>
        <w:footnoteReference w:id="287"/>
      </w:r>
      <w:r w:rsidR="000851FD" w:rsidRPr="0069459C">
        <w:rPr>
          <w:rFonts w:ascii="Arial" w:hAnsi="Arial" w:cs="Arial"/>
          <w:b/>
          <w:bCs/>
          <w:sz w:val="24"/>
          <w:szCs w:val="24"/>
        </w:rPr>
        <w:t>]</w:t>
      </w:r>
      <w:r w:rsidRPr="0069459C">
        <w:rPr>
          <w:rFonts w:ascii="Arial" w:hAnsi="Arial" w:cs="Arial"/>
          <w:b/>
          <w:bCs/>
          <w:sz w:val="24"/>
          <w:szCs w:val="24"/>
        </w:rPr>
        <w:t>:</w:t>
      </w:r>
    </w:p>
    <w:p w14:paraId="7221B75D" w14:textId="77777777" w:rsidR="003448C9" w:rsidRPr="0069459C" w:rsidRDefault="003448C9" w:rsidP="003448C9">
      <w:pPr>
        <w:pStyle w:val="Prrafodelista"/>
        <w:numPr>
          <w:ilvl w:val="0"/>
          <w:numId w:val="13"/>
        </w:numPr>
        <w:ind w:left="284"/>
        <w:rPr>
          <w:rFonts w:ascii="Arial" w:hAnsi="Arial" w:cs="Arial"/>
          <w:szCs w:val="24"/>
        </w:rPr>
      </w:pPr>
      <w:r w:rsidRPr="0069459C">
        <w:rPr>
          <w:rFonts w:ascii="Arial" w:hAnsi="Arial" w:cs="Arial"/>
          <w:szCs w:val="24"/>
        </w:rPr>
        <w:t>Garantizar el personal técnico idóneo con disponibilidad 24 horas para coordinar las actividades requeridas, de acuerdo a su capacidad y a lo definido por la Regulación.</w:t>
      </w:r>
    </w:p>
    <w:p w14:paraId="12845EA1" w14:textId="77777777" w:rsidR="003448C9" w:rsidRPr="0069459C" w:rsidRDefault="003448C9" w:rsidP="003448C9">
      <w:pPr>
        <w:pStyle w:val="Prrafodelista"/>
        <w:numPr>
          <w:ilvl w:val="0"/>
          <w:numId w:val="13"/>
        </w:numPr>
        <w:ind w:left="284"/>
        <w:rPr>
          <w:rFonts w:ascii="Arial" w:hAnsi="Arial" w:cs="Arial"/>
          <w:szCs w:val="24"/>
        </w:rPr>
      </w:pPr>
      <w:r w:rsidRPr="0069459C">
        <w:rPr>
          <w:rFonts w:ascii="Arial" w:hAnsi="Arial" w:cs="Arial"/>
          <w:szCs w:val="24"/>
        </w:rPr>
        <w:t>Obligación del Promotor de reportar eventos de larga duración que afecten la generación o la demanda para efectos que el transportador pueda realizar el pronóstico del reporte de demanda del día siguiente.</w:t>
      </w:r>
    </w:p>
    <w:p w14:paraId="44AD3CF8" w14:textId="528DB6EF" w:rsidR="00D06511" w:rsidRPr="0069459C" w:rsidRDefault="00C764FF" w:rsidP="00F870E3">
      <w:pPr>
        <w:pStyle w:val="Prrafodelista"/>
        <w:numPr>
          <w:ilvl w:val="0"/>
          <w:numId w:val="13"/>
        </w:numPr>
        <w:ind w:left="284"/>
        <w:rPr>
          <w:rFonts w:ascii="Arial" w:hAnsi="Arial" w:cs="Arial"/>
          <w:szCs w:val="24"/>
        </w:rPr>
      </w:pPr>
      <w:r w:rsidRPr="0069459C">
        <w:rPr>
          <w:rFonts w:ascii="Arial" w:hAnsi="Arial" w:cs="Arial"/>
          <w:szCs w:val="24"/>
        </w:rPr>
        <w:t xml:space="preserve">Atender los requerimientos razonables de </w:t>
      </w:r>
      <w:r w:rsidR="000851FD" w:rsidRPr="0069459C">
        <w:rPr>
          <w:rFonts w:ascii="Arial" w:hAnsi="Arial" w:cs="Arial"/>
          <w:szCs w:val="24"/>
        </w:rPr>
        <w:t>[</w:t>
      </w:r>
      <w:r w:rsidR="00777C6B" w:rsidRPr="0069459C">
        <w:rPr>
          <w:rFonts w:ascii="Arial" w:hAnsi="Arial" w:cs="Arial"/>
          <w:szCs w:val="24"/>
          <w:highlight w:val="yellow"/>
        </w:rPr>
        <w:t>S_TN</w:t>
      </w:r>
      <w:r w:rsidR="000851FD" w:rsidRPr="0069459C">
        <w:rPr>
          <w:rStyle w:val="Refdenotaalpie"/>
          <w:rFonts w:ascii="Arial" w:hAnsi="Arial" w:cs="Arial"/>
          <w:szCs w:val="24"/>
        </w:rPr>
        <w:footnoteReference w:id="288"/>
      </w:r>
      <w:r w:rsidR="000851FD" w:rsidRPr="0069459C">
        <w:rPr>
          <w:rFonts w:ascii="Arial" w:hAnsi="Arial" w:cs="Arial"/>
          <w:szCs w:val="24"/>
        </w:rPr>
        <w:t>]</w:t>
      </w:r>
      <w:r w:rsidRPr="0069459C">
        <w:rPr>
          <w:rFonts w:ascii="Arial" w:hAnsi="Arial" w:cs="Arial"/>
          <w:szCs w:val="24"/>
        </w:rPr>
        <w:t xml:space="preserve"> relacionados exclusivamente con el Proyecto de Conexión y relacionados con el objeto y alcance de este Contrato.</w:t>
      </w:r>
    </w:p>
    <w:p w14:paraId="310BCEFC" w14:textId="77777777" w:rsidR="00D06511" w:rsidRPr="0069459C" w:rsidRDefault="00C764FF" w:rsidP="00F870E3">
      <w:pPr>
        <w:pStyle w:val="Prrafodelista"/>
        <w:numPr>
          <w:ilvl w:val="0"/>
          <w:numId w:val="13"/>
        </w:numPr>
        <w:ind w:left="284"/>
        <w:rPr>
          <w:rFonts w:ascii="Arial" w:hAnsi="Arial" w:cs="Arial"/>
          <w:szCs w:val="24"/>
        </w:rPr>
      </w:pPr>
      <w:r w:rsidRPr="0069459C">
        <w:rPr>
          <w:rFonts w:ascii="Arial" w:hAnsi="Arial" w:cs="Arial"/>
          <w:szCs w:val="24"/>
        </w:rPr>
        <w:lastRenderedPageBreak/>
        <w:t xml:space="preserve">Cumplir con las normas y procedimientos exigidos por </w:t>
      </w:r>
      <w:r w:rsidR="000851FD" w:rsidRPr="0069459C">
        <w:rPr>
          <w:rFonts w:ascii="Arial" w:hAnsi="Arial" w:cs="Arial"/>
          <w:szCs w:val="24"/>
        </w:rPr>
        <w:t>[</w:t>
      </w:r>
      <w:r w:rsidR="00777C6B" w:rsidRPr="0069459C">
        <w:rPr>
          <w:rFonts w:ascii="Arial" w:hAnsi="Arial" w:cs="Arial"/>
          <w:szCs w:val="24"/>
          <w:highlight w:val="yellow"/>
        </w:rPr>
        <w:t>S_TN</w:t>
      </w:r>
      <w:r w:rsidR="000851FD" w:rsidRPr="0069459C">
        <w:rPr>
          <w:rStyle w:val="Refdenotaalpie"/>
          <w:rFonts w:ascii="Arial" w:hAnsi="Arial" w:cs="Arial"/>
          <w:szCs w:val="24"/>
        </w:rPr>
        <w:footnoteReference w:id="289"/>
      </w:r>
      <w:r w:rsidR="000851FD" w:rsidRPr="0069459C">
        <w:rPr>
          <w:rFonts w:ascii="Arial" w:hAnsi="Arial" w:cs="Arial"/>
          <w:szCs w:val="24"/>
        </w:rPr>
        <w:t>]</w:t>
      </w:r>
      <w:r w:rsidR="0043554B" w:rsidRPr="0069459C">
        <w:rPr>
          <w:rFonts w:ascii="Arial" w:hAnsi="Arial" w:cs="Arial"/>
          <w:szCs w:val="24"/>
        </w:rPr>
        <w:t xml:space="preserve"> </w:t>
      </w:r>
      <w:r w:rsidRPr="0069459C">
        <w:rPr>
          <w:rFonts w:ascii="Arial" w:hAnsi="Arial" w:cs="Arial"/>
          <w:szCs w:val="24"/>
        </w:rPr>
        <w:t>como parte de su Sistema Integrado de Gestión.</w:t>
      </w:r>
    </w:p>
    <w:p w14:paraId="668A5AD3" w14:textId="34551486" w:rsidR="00D06511" w:rsidRPr="0069459C" w:rsidRDefault="00C764FF" w:rsidP="00F870E3">
      <w:pPr>
        <w:pStyle w:val="Prrafodelista"/>
        <w:numPr>
          <w:ilvl w:val="0"/>
          <w:numId w:val="13"/>
        </w:numPr>
        <w:ind w:left="284"/>
        <w:rPr>
          <w:rFonts w:ascii="Arial" w:hAnsi="Arial" w:cs="Arial"/>
          <w:szCs w:val="24"/>
        </w:rPr>
      </w:pPr>
      <w:r w:rsidRPr="0069459C">
        <w:rPr>
          <w:rFonts w:ascii="Arial" w:hAnsi="Arial" w:cs="Arial"/>
          <w:szCs w:val="24"/>
        </w:rPr>
        <w:t xml:space="preserve">Reportar a </w:t>
      </w:r>
      <w:r w:rsidR="000851FD" w:rsidRPr="0069459C">
        <w:rPr>
          <w:rFonts w:ascii="Arial" w:hAnsi="Arial" w:cs="Arial"/>
          <w:szCs w:val="24"/>
        </w:rPr>
        <w:t>[</w:t>
      </w:r>
      <w:r w:rsidR="00777C6B" w:rsidRPr="0069459C">
        <w:rPr>
          <w:rFonts w:ascii="Arial" w:hAnsi="Arial" w:cs="Arial"/>
          <w:szCs w:val="24"/>
          <w:highlight w:val="yellow"/>
        </w:rPr>
        <w:t>S_TN</w:t>
      </w:r>
      <w:r w:rsidR="000851FD" w:rsidRPr="0069459C">
        <w:rPr>
          <w:rStyle w:val="Refdenotaalpie"/>
          <w:rFonts w:ascii="Arial" w:hAnsi="Arial" w:cs="Arial"/>
          <w:szCs w:val="24"/>
        </w:rPr>
        <w:footnoteReference w:id="290"/>
      </w:r>
      <w:r w:rsidR="000851FD" w:rsidRPr="0069459C">
        <w:rPr>
          <w:rFonts w:ascii="Arial" w:hAnsi="Arial" w:cs="Arial"/>
          <w:szCs w:val="24"/>
        </w:rPr>
        <w:t>]</w:t>
      </w:r>
      <w:r w:rsidRPr="0069459C">
        <w:rPr>
          <w:rFonts w:ascii="Arial" w:hAnsi="Arial" w:cs="Arial"/>
          <w:szCs w:val="24"/>
        </w:rPr>
        <w:t xml:space="preserve"> las anomalías que se presenten en los sistemas de comunicación y protección que se detecten a través de la supervisión y operación de los Bienes y Equipos de Conexión de propiedad de </w:t>
      </w:r>
      <w:r w:rsidR="000851FD" w:rsidRPr="0069459C">
        <w:rPr>
          <w:rFonts w:ascii="Arial" w:hAnsi="Arial" w:cs="Arial"/>
          <w:szCs w:val="24"/>
        </w:rPr>
        <w:t>[</w:t>
      </w:r>
      <w:r w:rsidR="00AA4B83" w:rsidRPr="0069459C">
        <w:rPr>
          <w:rFonts w:ascii="Arial" w:hAnsi="Arial" w:cs="Arial"/>
          <w:szCs w:val="24"/>
          <w:highlight w:val="yellow"/>
        </w:rPr>
        <w:t>S_PROMOTOR</w:t>
      </w:r>
      <w:r w:rsidR="000851FD" w:rsidRPr="0069459C">
        <w:rPr>
          <w:rStyle w:val="Refdenotaalpie"/>
          <w:rFonts w:ascii="Arial" w:hAnsi="Arial" w:cs="Arial"/>
          <w:szCs w:val="24"/>
        </w:rPr>
        <w:footnoteReference w:id="291"/>
      </w:r>
      <w:r w:rsidR="000851FD" w:rsidRPr="0069459C">
        <w:rPr>
          <w:rFonts w:ascii="Arial" w:hAnsi="Arial" w:cs="Arial"/>
          <w:szCs w:val="24"/>
        </w:rPr>
        <w:t>]</w:t>
      </w:r>
      <w:r w:rsidRPr="0069459C">
        <w:rPr>
          <w:rFonts w:ascii="Arial" w:hAnsi="Arial" w:cs="Arial"/>
          <w:szCs w:val="24"/>
        </w:rPr>
        <w:t xml:space="preserve"> objeto de este </w:t>
      </w:r>
      <w:r w:rsidR="00C561E3" w:rsidRPr="0069459C">
        <w:rPr>
          <w:rFonts w:ascii="Arial" w:hAnsi="Arial" w:cs="Arial"/>
          <w:szCs w:val="24"/>
        </w:rPr>
        <w:t xml:space="preserve">contrato </w:t>
      </w:r>
      <w:r w:rsidRPr="0069459C">
        <w:rPr>
          <w:rFonts w:ascii="Arial" w:hAnsi="Arial" w:cs="Arial"/>
          <w:szCs w:val="24"/>
        </w:rPr>
        <w:t xml:space="preserve">y tomar las acciones en forma conjunta con </w:t>
      </w:r>
      <w:r w:rsidR="000851FD" w:rsidRPr="0069459C">
        <w:rPr>
          <w:rFonts w:ascii="Arial" w:hAnsi="Arial" w:cs="Arial"/>
          <w:szCs w:val="24"/>
        </w:rPr>
        <w:t>[</w:t>
      </w:r>
      <w:r w:rsidR="00777C6B" w:rsidRPr="0069459C">
        <w:rPr>
          <w:rFonts w:ascii="Arial" w:hAnsi="Arial" w:cs="Arial"/>
          <w:szCs w:val="24"/>
          <w:highlight w:val="yellow"/>
        </w:rPr>
        <w:t>S_TN</w:t>
      </w:r>
      <w:r w:rsidR="000851FD" w:rsidRPr="0069459C">
        <w:rPr>
          <w:rStyle w:val="Refdenotaalpie"/>
          <w:rFonts w:ascii="Arial" w:hAnsi="Arial" w:cs="Arial"/>
          <w:szCs w:val="24"/>
        </w:rPr>
        <w:footnoteReference w:id="292"/>
      </w:r>
      <w:r w:rsidR="000851FD" w:rsidRPr="0069459C">
        <w:rPr>
          <w:rFonts w:ascii="Arial" w:hAnsi="Arial" w:cs="Arial"/>
          <w:szCs w:val="24"/>
        </w:rPr>
        <w:t>]</w:t>
      </w:r>
      <w:r w:rsidRPr="0069459C">
        <w:rPr>
          <w:rFonts w:ascii="Arial" w:hAnsi="Arial" w:cs="Arial"/>
          <w:szCs w:val="24"/>
        </w:rPr>
        <w:t xml:space="preserve"> para subsanar dicha situación.</w:t>
      </w:r>
    </w:p>
    <w:p w14:paraId="4E2FFD83" w14:textId="77777777" w:rsidR="00D06511" w:rsidRPr="0069459C" w:rsidRDefault="00C764FF" w:rsidP="00C764FF">
      <w:pPr>
        <w:pStyle w:val="Prrafodelista"/>
        <w:numPr>
          <w:ilvl w:val="0"/>
          <w:numId w:val="13"/>
        </w:numPr>
        <w:ind w:left="284"/>
        <w:rPr>
          <w:rFonts w:ascii="Arial" w:hAnsi="Arial" w:cs="Arial"/>
          <w:szCs w:val="24"/>
        </w:rPr>
      </w:pPr>
      <w:r w:rsidRPr="0069459C">
        <w:rPr>
          <w:rFonts w:ascii="Arial" w:hAnsi="Arial" w:cs="Arial"/>
          <w:szCs w:val="24"/>
        </w:rPr>
        <w:t xml:space="preserve">Concertar con </w:t>
      </w:r>
      <w:r w:rsidR="000851FD" w:rsidRPr="0069459C">
        <w:rPr>
          <w:rFonts w:ascii="Arial" w:hAnsi="Arial" w:cs="Arial"/>
          <w:szCs w:val="24"/>
        </w:rPr>
        <w:t>[</w:t>
      </w:r>
      <w:r w:rsidR="00777C6B" w:rsidRPr="0069459C">
        <w:rPr>
          <w:rFonts w:ascii="Arial" w:hAnsi="Arial" w:cs="Arial"/>
          <w:szCs w:val="24"/>
          <w:highlight w:val="yellow"/>
        </w:rPr>
        <w:t>S_TN</w:t>
      </w:r>
      <w:r w:rsidR="000851FD" w:rsidRPr="0069459C">
        <w:rPr>
          <w:rStyle w:val="Refdenotaalpie"/>
          <w:rFonts w:ascii="Arial" w:hAnsi="Arial" w:cs="Arial"/>
          <w:szCs w:val="24"/>
        </w:rPr>
        <w:footnoteReference w:id="293"/>
      </w:r>
      <w:r w:rsidR="000851FD" w:rsidRPr="0069459C">
        <w:rPr>
          <w:rFonts w:ascii="Arial" w:hAnsi="Arial" w:cs="Arial"/>
          <w:szCs w:val="24"/>
        </w:rPr>
        <w:t>]</w:t>
      </w:r>
      <w:r w:rsidRPr="0069459C">
        <w:rPr>
          <w:rFonts w:ascii="Arial" w:hAnsi="Arial" w:cs="Arial"/>
          <w:szCs w:val="24"/>
        </w:rPr>
        <w:t xml:space="preserve"> las fechas de realización de los mantenimientos de los Bienes y Equipos de Conexión de propiedad de </w:t>
      </w:r>
      <w:r w:rsidR="00DF23CF" w:rsidRPr="0069459C">
        <w:rPr>
          <w:rFonts w:ascii="Arial" w:hAnsi="Arial" w:cs="Arial"/>
          <w:szCs w:val="24"/>
        </w:rPr>
        <w:t>[</w:t>
      </w:r>
      <w:r w:rsidR="00AA4B83" w:rsidRPr="0069459C">
        <w:rPr>
          <w:rFonts w:ascii="Arial" w:hAnsi="Arial" w:cs="Arial"/>
          <w:szCs w:val="24"/>
          <w:highlight w:val="yellow"/>
        </w:rPr>
        <w:t>S_PROMOTOR</w:t>
      </w:r>
      <w:r w:rsidR="00DF23CF" w:rsidRPr="0069459C">
        <w:rPr>
          <w:rStyle w:val="Refdenotaalpie"/>
          <w:rFonts w:ascii="Arial" w:hAnsi="Arial" w:cs="Arial"/>
          <w:szCs w:val="24"/>
        </w:rPr>
        <w:footnoteReference w:id="294"/>
      </w:r>
      <w:r w:rsidR="00DF23CF" w:rsidRPr="0069459C">
        <w:rPr>
          <w:rFonts w:ascii="Arial" w:hAnsi="Arial" w:cs="Arial"/>
          <w:szCs w:val="24"/>
        </w:rPr>
        <w:t>]</w:t>
      </w:r>
      <w:r w:rsidRPr="0069459C">
        <w:rPr>
          <w:rFonts w:ascii="Arial" w:hAnsi="Arial" w:cs="Arial"/>
          <w:szCs w:val="24"/>
        </w:rPr>
        <w:t xml:space="preserve">; lo anterior, con el fin de optimizar las desconexiones y ejecutar trabajos simultáneos, en caso de ser posible. Esta actividad se debe realizar en los meses determinados por </w:t>
      </w:r>
      <w:r w:rsidR="00DF23CF" w:rsidRPr="0069459C">
        <w:rPr>
          <w:rFonts w:ascii="Arial" w:hAnsi="Arial" w:cs="Arial"/>
          <w:szCs w:val="24"/>
        </w:rPr>
        <w:t>[</w:t>
      </w:r>
      <w:r w:rsidR="00777C6B" w:rsidRPr="0069459C">
        <w:rPr>
          <w:rFonts w:ascii="Arial" w:hAnsi="Arial" w:cs="Arial"/>
          <w:szCs w:val="24"/>
          <w:highlight w:val="yellow"/>
        </w:rPr>
        <w:t>S_TN</w:t>
      </w:r>
      <w:r w:rsidR="00DF23CF" w:rsidRPr="0069459C">
        <w:rPr>
          <w:rStyle w:val="Refdenotaalpie"/>
          <w:rFonts w:ascii="Arial" w:hAnsi="Arial" w:cs="Arial"/>
          <w:szCs w:val="24"/>
        </w:rPr>
        <w:footnoteReference w:id="295"/>
      </w:r>
      <w:r w:rsidR="00DF23CF" w:rsidRPr="0069459C">
        <w:rPr>
          <w:rFonts w:ascii="Arial" w:hAnsi="Arial" w:cs="Arial"/>
          <w:szCs w:val="24"/>
        </w:rPr>
        <w:t>]</w:t>
      </w:r>
      <w:r w:rsidRPr="0069459C">
        <w:rPr>
          <w:rFonts w:ascii="Arial" w:hAnsi="Arial" w:cs="Arial"/>
          <w:szCs w:val="24"/>
        </w:rPr>
        <w:t xml:space="preserve"> para construir el Plan de Mantenimiento</w:t>
      </w:r>
      <w:r w:rsidR="0043554B" w:rsidRPr="0069459C">
        <w:rPr>
          <w:rFonts w:ascii="Arial" w:hAnsi="Arial" w:cs="Arial"/>
          <w:szCs w:val="24"/>
        </w:rPr>
        <w:t xml:space="preserve"> </w:t>
      </w:r>
      <w:r w:rsidRPr="0069459C">
        <w:rPr>
          <w:rFonts w:ascii="Arial" w:hAnsi="Arial" w:cs="Arial"/>
          <w:szCs w:val="24"/>
        </w:rPr>
        <w:t>correspondientes, que regirá para el periodo siguiente, acorde con la regulación vigente.</w:t>
      </w:r>
    </w:p>
    <w:p w14:paraId="3D9CA9B0" w14:textId="4597292B" w:rsidR="00D06511" w:rsidRPr="0069459C" w:rsidRDefault="00C764FF" w:rsidP="00C764FF">
      <w:pPr>
        <w:pStyle w:val="Prrafodelista"/>
        <w:numPr>
          <w:ilvl w:val="0"/>
          <w:numId w:val="13"/>
        </w:numPr>
        <w:ind w:left="284"/>
        <w:rPr>
          <w:rFonts w:ascii="Arial" w:hAnsi="Arial" w:cs="Arial"/>
          <w:szCs w:val="24"/>
        </w:rPr>
      </w:pPr>
      <w:r w:rsidRPr="0069459C">
        <w:rPr>
          <w:rFonts w:ascii="Arial" w:hAnsi="Arial" w:cs="Arial"/>
          <w:szCs w:val="24"/>
        </w:rPr>
        <w:t>Realizar las actividades de Administración, Operación de los Bienes y Equipos de Conexión de su propiedad y la reposición de los mismos.</w:t>
      </w:r>
    </w:p>
    <w:p w14:paraId="70A8C732" w14:textId="7A20AD61" w:rsidR="00D06511" w:rsidRPr="0069459C" w:rsidRDefault="00DF23CF" w:rsidP="00F870E3">
      <w:pPr>
        <w:pStyle w:val="Prrafodelista"/>
        <w:numPr>
          <w:ilvl w:val="0"/>
          <w:numId w:val="13"/>
        </w:numPr>
        <w:ind w:left="284"/>
        <w:rPr>
          <w:rFonts w:ascii="Arial" w:hAnsi="Arial" w:cs="Arial"/>
          <w:szCs w:val="24"/>
        </w:rPr>
      </w:pPr>
      <w:r w:rsidRPr="0069459C">
        <w:rPr>
          <w:rFonts w:ascii="Arial" w:hAnsi="Arial" w:cs="Arial"/>
          <w:szCs w:val="24"/>
        </w:rPr>
        <w:t>[</w:t>
      </w:r>
      <w:r w:rsidR="00AA4B83" w:rsidRPr="0069459C">
        <w:rPr>
          <w:rFonts w:ascii="Arial" w:hAnsi="Arial" w:cs="Arial"/>
          <w:szCs w:val="24"/>
          <w:highlight w:val="yellow"/>
        </w:rPr>
        <w:t>S_PROMOTOR</w:t>
      </w:r>
      <w:r w:rsidRPr="0069459C">
        <w:rPr>
          <w:rStyle w:val="Refdenotaalpie"/>
          <w:rFonts w:ascii="Arial" w:hAnsi="Arial" w:cs="Arial"/>
          <w:szCs w:val="24"/>
        </w:rPr>
        <w:footnoteReference w:id="296"/>
      </w:r>
      <w:r w:rsidRPr="0069459C">
        <w:rPr>
          <w:rFonts w:ascii="Arial" w:hAnsi="Arial" w:cs="Arial"/>
          <w:szCs w:val="24"/>
        </w:rPr>
        <w:t>]</w:t>
      </w:r>
      <w:r w:rsidR="00C764FF" w:rsidRPr="0069459C">
        <w:rPr>
          <w:rFonts w:ascii="Arial" w:hAnsi="Arial" w:cs="Arial"/>
          <w:szCs w:val="24"/>
        </w:rPr>
        <w:t xml:space="preserve"> asumirá, también en esta etapa</w:t>
      </w:r>
      <w:r w:rsidR="0043554B" w:rsidRPr="0069459C">
        <w:rPr>
          <w:rFonts w:ascii="Arial" w:hAnsi="Arial" w:cs="Arial"/>
          <w:szCs w:val="24"/>
        </w:rPr>
        <w:t xml:space="preserve"> </w:t>
      </w:r>
      <w:r w:rsidR="00C764FF" w:rsidRPr="0069459C">
        <w:rPr>
          <w:rFonts w:ascii="Arial" w:hAnsi="Arial" w:cs="Arial"/>
          <w:szCs w:val="24"/>
        </w:rPr>
        <w:t xml:space="preserve">de Operación, todos los gastos ocasionados por los perjuicios que sean causados a </w:t>
      </w:r>
      <w:r w:rsidRPr="0069459C">
        <w:rPr>
          <w:rFonts w:ascii="Arial" w:hAnsi="Arial" w:cs="Arial"/>
          <w:szCs w:val="24"/>
        </w:rPr>
        <w:t>[</w:t>
      </w:r>
      <w:r w:rsidR="00777C6B" w:rsidRPr="0069459C">
        <w:rPr>
          <w:rFonts w:ascii="Arial" w:hAnsi="Arial" w:cs="Arial"/>
          <w:szCs w:val="24"/>
          <w:highlight w:val="yellow"/>
        </w:rPr>
        <w:t>S_TN</w:t>
      </w:r>
      <w:r w:rsidRPr="0069459C">
        <w:rPr>
          <w:rStyle w:val="Refdenotaalpie"/>
          <w:rFonts w:ascii="Arial" w:hAnsi="Arial" w:cs="Arial"/>
          <w:szCs w:val="24"/>
        </w:rPr>
        <w:footnoteReference w:id="297"/>
      </w:r>
      <w:r w:rsidRPr="0069459C">
        <w:rPr>
          <w:rFonts w:ascii="Arial" w:hAnsi="Arial" w:cs="Arial"/>
          <w:szCs w:val="24"/>
        </w:rPr>
        <w:t>]</w:t>
      </w:r>
      <w:r w:rsidR="00C764FF" w:rsidRPr="0069459C">
        <w:rPr>
          <w:rFonts w:ascii="Arial" w:hAnsi="Arial" w:cs="Arial"/>
          <w:szCs w:val="24"/>
        </w:rPr>
        <w:t xml:space="preserve">, debidamente comprobados, </w:t>
      </w:r>
      <w:r w:rsidR="00123FC7" w:rsidRPr="0069459C">
        <w:rPr>
          <w:rFonts w:ascii="Arial" w:hAnsi="Arial" w:cs="Arial"/>
          <w:szCs w:val="24"/>
        </w:rPr>
        <w:t>por daños ocasionados</w:t>
      </w:r>
      <w:r w:rsidR="00C764FF" w:rsidRPr="0069459C">
        <w:rPr>
          <w:rFonts w:ascii="Arial" w:hAnsi="Arial" w:cs="Arial"/>
          <w:szCs w:val="24"/>
        </w:rPr>
        <w:t xml:space="preserve"> por sus</w:t>
      </w:r>
      <w:r w:rsidR="0043554B" w:rsidRPr="0069459C">
        <w:rPr>
          <w:rFonts w:ascii="Arial" w:hAnsi="Arial" w:cs="Arial"/>
          <w:szCs w:val="24"/>
        </w:rPr>
        <w:t xml:space="preserve"> </w:t>
      </w:r>
      <w:r w:rsidR="00C764FF" w:rsidRPr="0069459C">
        <w:rPr>
          <w:rFonts w:ascii="Arial" w:hAnsi="Arial" w:cs="Arial"/>
          <w:szCs w:val="24"/>
        </w:rPr>
        <w:t xml:space="preserve">trabajadores, contratistas, subcontratistas y dependientes en general, durante el término de vigencia de este </w:t>
      </w:r>
      <w:r w:rsidR="00C561E3" w:rsidRPr="0069459C">
        <w:rPr>
          <w:rFonts w:ascii="Arial" w:hAnsi="Arial" w:cs="Arial"/>
          <w:szCs w:val="24"/>
        </w:rPr>
        <w:t>contrato</w:t>
      </w:r>
      <w:r w:rsidR="00C764FF" w:rsidRPr="0069459C">
        <w:rPr>
          <w:rFonts w:ascii="Arial" w:hAnsi="Arial" w:cs="Arial"/>
          <w:szCs w:val="24"/>
        </w:rPr>
        <w:t>, por acción, omisión, imputable a dolo, culpa, error técnico, negligencia</w:t>
      </w:r>
      <w:r w:rsidR="0043554B" w:rsidRPr="0069459C">
        <w:rPr>
          <w:rFonts w:ascii="Arial" w:hAnsi="Arial" w:cs="Arial"/>
          <w:szCs w:val="24"/>
        </w:rPr>
        <w:t xml:space="preserve"> </w:t>
      </w:r>
      <w:r w:rsidR="00C764FF" w:rsidRPr="0069459C">
        <w:rPr>
          <w:rFonts w:ascii="Arial" w:hAnsi="Arial" w:cs="Arial"/>
          <w:szCs w:val="24"/>
        </w:rPr>
        <w:t>o descuido.</w:t>
      </w:r>
      <w:bookmarkStart w:id="18" w:name="_Hlk83022822"/>
    </w:p>
    <w:p w14:paraId="2995AC4A" w14:textId="74815538" w:rsidR="00A279FE" w:rsidRPr="0069459C" w:rsidRDefault="00C764FF" w:rsidP="00F870E3">
      <w:pPr>
        <w:pStyle w:val="Prrafodelista"/>
        <w:numPr>
          <w:ilvl w:val="0"/>
          <w:numId w:val="13"/>
        </w:numPr>
        <w:ind w:left="284"/>
        <w:rPr>
          <w:rFonts w:ascii="Arial" w:hAnsi="Arial" w:cs="Arial"/>
          <w:szCs w:val="24"/>
        </w:rPr>
      </w:pPr>
      <w:r w:rsidRPr="0069459C">
        <w:rPr>
          <w:rFonts w:ascii="Arial" w:hAnsi="Arial" w:cs="Arial"/>
          <w:szCs w:val="24"/>
        </w:rPr>
        <w:t xml:space="preserve">Reportar a </w:t>
      </w:r>
      <w:r w:rsidR="00DF23CF" w:rsidRPr="0069459C">
        <w:rPr>
          <w:rFonts w:ascii="Arial" w:hAnsi="Arial" w:cs="Arial"/>
          <w:szCs w:val="24"/>
        </w:rPr>
        <w:t>[</w:t>
      </w:r>
      <w:r w:rsidR="00777C6B" w:rsidRPr="0069459C">
        <w:rPr>
          <w:rFonts w:ascii="Arial" w:hAnsi="Arial" w:cs="Arial"/>
          <w:szCs w:val="24"/>
          <w:highlight w:val="yellow"/>
        </w:rPr>
        <w:t>S_TN</w:t>
      </w:r>
      <w:r w:rsidR="00DF23CF" w:rsidRPr="0069459C">
        <w:rPr>
          <w:rStyle w:val="Refdenotaalpie"/>
          <w:rFonts w:ascii="Arial" w:hAnsi="Arial" w:cs="Arial"/>
          <w:szCs w:val="24"/>
        </w:rPr>
        <w:footnoteReference w:id="298"/>
      </w:r>
      <w:r w:rsidR="00DF23CF" w:rsidRPr="0069459C">
        <w:rPr>
          <w:rFonts w:ascii="Arial" w:hAnsi="Arial" w:cs="Arial"/>
          <w:szCs w:val="24"/>
        </w:rPr>
        <w:t>]</w:t>
      </w:r>
      <w:r w:rsidRPr="0069459C">
        <w:rPr>
          <w:rFonts w:ascii="Arial" w:hAnsi="Arial" w:cs="Arial"/>
          <w:szCs w:val="24"/>
        </w:rPr>
        <w:t xml:space="preserve"> las anomalías que se presenten en los sistemas de control, telecomunicaciones, servicios auxiliares y protecciones que afecten los activos representados por </w:t>
      </w:r>
      <w:r w:rsidR="00DF23CF" w:rsidRPr="0069459C">
        <w:rPr>
          <w:rFonts w:ascii="Arial" w:hAnsi="Arial" w:cs="Arial"/>
          <w:szCs w:val="24"/>
        </w:rPr>
        <w:t>[</w:t>
      </w:r>
      <w:r w:rsidR="00777C6B" w:rsidRPr="0069459C">
        <w:rPr>
          <w:rFonts w:ascii="Arial" w:hAnsi="Arial" w:cs="Arial"/>
          <w:szCs w:val="24"/>
          <w:highlight w:val="yellow"/>
        </w:rPr>
        <w:t>S_TN</w:t>
      </w:r>
      <w:r w:rsidR="00DF23CF" w:rsidRPr="0069459C">
        <w:rPr>
          <w:rStyle w:val="Refdenotaalpie"/>
          <w:rFonts w:ascii="Arial" w:hAnsi="Arial" w:cs="Arial"/>
          <w:szCs w:val="24"/>
        </w:rPr>
        <w:footnoteReference w:id="299"/>
      </w:r>
      <w:r w:rsidR="00DF23CF" w:rsidRPr="0069459C">
        <w:rPr>
          <w:rFonts w:ascii="Arial" w:hAnsi="Arial" w:cs="Arial"/>
          <w:szCs w:val="24"/>
        </w:rPr>
        <w:t>]</w:t>
      </w:r>
      <w:r w:rsidRPr="0069459C">
        <w:rPr>
          <w:rFonts w:ascii="Arial" w:hAnsi="Arial" w:cs="Arial"/>
          <w:szCs w:val="24"/>
        </w:rPr>
        <w:t>. El reporte de las anomalías deberá realizarse al CSM</w:t>
      </w:r>
      <w:r w:rsidR="00DF23CF" w:rsidRPr="0069459C">
        <w:rPr>
          <w:rFonts w:ascii="Arial" w:hAnsi="Arial" w:cs="Arial"/>
          <w:szCs w:val="24"/>
        </w:rPr>
        <w:t xml:space="preserve"> o CCT</w:t>
      </w:r>
      <w:r w:rsidRPr="0069459C">
        <w:rPr>
          <w:rFonts w:ascii="Arial" w:hAnsi="Arial" w:cs="Arial"/>
          <w:szCs w:val="24"/>
        </w:rPr>
        <w:t xml:space="preserve"> de </w:t>
      </w:r>
      <w:r w:rsidR="00DF23CF" w:rsidRPr="0069459C">
        <w:rPr>
          <w:rFonts w:ascii="Arial" w:hAnsi="Arial" w:cs="Arial"/>
          <w:szCs w:val="24"/>
        </w:rPr>
        <w:t>[</w:t>
      </w:r>
      <w:r w:rsidR="00777C6B" w:rsidRPr="0069459C">
        <w:rPr>
          <w:rFonts w:ascii="Arial" w:hAnsi="Arial" w:cs="Arial"/>
          <w:szCs w:val="24"/>
          <w:highlight w:val="yellow"/>
        </w:rPr>
        <w:t>S_TN</w:t>
      </w:r>
      <w:r w:rsidR="00DF23CF" w:rsidRPr="0069459C">
        <w:rPr>
          <w:rStyle w:val="Refdenotaalpie"/>
          <w:rFonts w:ascii="Arial" w:hAnsi="Arial" w:cs="Arial"/>
          <w:szCs w:val="24"/>
        </w:rPr>
        <w:footnoteReference w:id="300"/>
      </w:r>
      <w:r w:rsidR="00DF23CF" w:rsidRPr="0069459C">
        <w:rPr>
          <w:rFonts w:ascii="Arial" w:hAnsi="Arial" w:cs="Arial"/>
          <w:szCs w:val="24"/>
        </w:rPr>
        <w:t>]</w:t>
      </w:r>
      <w:r w:rsidRPr="0069459C">
        <w:rPr>
          <w:rFonts w:ascii="Arial" w:hAnsi="Arial" w:cs="Arial"/>
          <w:szCs w:val="24"/>
        </w:rPr>
        <w:t>, teléfono: (</w:t>
      </w:r>
      <w:r w:rsidR="00DF23CF" w:rsidRPr="0069459C">
        <w:rPr>
          <w:rFonts w:ascii="Arial" w:hAnsi="Arial" w:cs="Arial"/>
          <w:szCs w:val="24"/>
        </w:rPr>
        <w:t>60[</w:t>
      </w:r>
      <w:r w:rsidR="00DF23CF" w:rsidRPr="0069459C">
        <w:rPr>
          <w:rFonts w:ascii="Arial" w:hAnsi="Arial" w:cs="Arial"/>
          <w:szCs w:val="24"/>
          <w:highlight w:val="yellow"/>
        </w:rPr>
        <w:t>I5</w:t>
      </w:r>
      <w:r w:rsidR="00DF23CF" w:rsidRPr="0069459C">
        <w:rPr>
          <w:rStyle w:val="Refdenotaalpie"/>
          <w:rFonts w:ascii="Arial" w:hAnsi="Arial" w:cs="Arial"/>
          <w:szCs w:val="24"/>
        </w:rPr>
        <w:footnoteReference w:id="301"/>
      </w:r>
      <w:r w:rsidR="00DF23CF" w:rsidRPr="0069459C">
        <w:rPr>
          <w:rFonts w:ascii="Arial" w:hAnsi="Arial" w:cs="Arial"/>
          <w:szCs w:val="24"/>
        </w:rPr>
        <w:t>]</w:t>
      </w:r>
      <w:r w:rsidRPr="0069459C">
        <w:rPr>
          <w:rFonts w:ascii="Arial" w:hAnsi="Arial" w:cs="Arial"/>
          <w:szCs w:val="24"/>
        </w:rPr>
        <w:t xml:space="preserve">) </w:t>
      </w:r>
      <w:r w:rsidR="00DF23CF" w:rsidRPr="0069459C">
        <w:rPr>
          <w:rFonts w:ascii="Arial" w:hAnsi="Arial" w:cs="Arial"/>
          <w:szCs w:val="24"/>
        </w:rPr>
        <w:t>[</w:t>
      </w:r>
      <w:r w:rsidR="00DF23CF" w:rsidRPr="0069459C">
        <w:rPr>
          <w:rFonts w:ascii="Arial" w:hAnsi="Arial" w:cs="Arial"/>
          <w:szCs w:val="24"/>
          <w:highlight w:val="yellow"/>
        </w:rPr>
        <w:t>T6</w:t>
      </w:r>
      <w:r w:rsidR="00DF23CF" w:rsidRPr="0069459C">
        <w:rPr>
          <w:rStyle w:val="Refdenotaalpie"/>
          <w:rFonts w:ascii="Arial" w:hAnsi="Arial" w:cs="Arial"/>
          <w:szCs w:val="24"/>
        </w:rPr>
        <w:footnoteReference w:id="302"/>
      </w:r>
      <w:r w:rsidR="00DF23CF" w:rsidRPr="0069459C">
        <w:rPr>
          <w:rFonts w:ascii="Arial" w:hAnsi="Arial" w:cs="Arial"/>
          <w:szCs w:val="24"/>
        </w:rPr>
        <w:t>]</w:t>
      </w:r>
      <w:r w:rsidRPr="0069459C">
        <w:rPr>
          <w:rFonts w:ascii="Arial" w:hAnsi="Arial" w:cs="Arial"/>
          <w:szCs w:val="24"/>
        </w:rPr>
        <w:t xml:space="preserve"> en la ciudad de </w:t>
      </w:r>
      <w:r w:rsidR="00DF23CF" w:rsidRPr="0069459C">
        <w:rPr>
          <w:rFonts w:ascii="Arial" w:hAnsi="Arial" w:cs="Arial"/>
          <w:szCs w:val="24"/>
        </w:rPr>
        <w:t>[</w:t>
      </w:r>
      <w:r w:rsidR="00DF23CF" w:rsidRPr="0069459C">
        <w:rPr>
          <w:rFonts w:ascii="Arial" w:hAnsi="Arial" w:cs="Arial"/>
          <w:szCs w:val="24"/>
          <w:highlight w:val="yellow"/>
        </w:rPr>
        <w:t>C6</w:t>
      </w:r>
      <w:r w:rsidR="00DF23CF" w:rsidRPr="0069459C">
        <w:rPr>
          <w:rStyle w:val="Refdenotaalpie"/>
          <w:rFonts w:ascii="Arial" w:hAnsi="Arial" w:cs="Arial"/>
          <w:szCs w:val="24"/>
        </w:rPr>
        <w:footnoteReference w:id="303"/>
      </w:r>
      <w:r w:rsidR="00DF23CF" w:rsidRPr="0069459C">
        <w:rPr>
          <w:rFonts w:ascii="Arial" w:hAnsi="Arial" w:cs="Arial"/>
          <w:szCs w:val="24"/>
        </w:rPr>
        <w:t>]</w:t>
      </w:r>
      <w:r w:rsidRPr="0069459C">
        <w:rPr>
          <w:rFonts w:ascii="Arial" w:hAnsi="Arial" w:cs="Arial"/>
          <w:szCs w:val="24"/>
        </w:rPr>
        <w:t xml:space="preserve"> o al </w:t>
      </w:r>
      <w:r w:rsidR="00DF23CF" w:rsidRPr="0069459C">
        <w:rPr>
          <w:rFonts w:ascii="Arial" w:hAnsi="Arial" w:cs="Arial"/>
          <w:szCs w:val="24"/>
        </w:rPr>
        <w:t>Celular [</w:t>
      </w:r>
      <w:r w:rsidR="00DF23CF" w:rsidRPr="0069459C">
        <w:rPr>
          <w:rFonts w:ascii="Arial" w:hAnsi="Arial" w:cs="Arial"/>
          <w:szCs w:val="24"/>
          <w:highlight w:val="yellow"/>
        </w:rPr>
        <w:t>C6</w:t>
      </w:r>
      <w:r w:rsidR="00DF23CF" w:rsidRPr="0069459C">
        <w:rPr>
          <w:rStyle w:val="Refdenotaalpie"/>
          <w:rFonts w:ascii="Arial" w:hAnsi="Arial" w:cs="Arial"/>
          <w:szCs w:val="24"/>
        </w:rPr>
        <w:footnoteReference w:id="304"/>
      </w:r>
      <w:r w:rsidR="00DF23CF" w:rsidRPr="0069459C">
        <w:rPr>
          <w:rFonts w:ascii="Arial" w:hAnsi="Arial" w:cs="Arial"/>
          <w:szCs w:val="24"/>
        </w:rPr>
        <w:t>]</w:t>
      </w:r>
      <w:r w:rsidRPr="0069459C">
        <w:rPr>
          <w:rFonts w:ascii="Arial" w:hAnsi="Arial" w:cs="Arial"/>
          <w:szCs w:val="24"/>
        </w:rPr>
        <w:t xml:space="preserve"> o al correo electrónico</w:t>
      </w:r>
      <w:r w:rsidR="00DF23CF" w:rsidRPr="0069459C">
        <w:rPr>
          <w:rFonts w:ascii="Arial" w:hAnsi="Arial" w:cs="Arial"/>
          <w:szCs w:val="24"/>
        </w:rPr>
        <w:t xml:space="preserve"> [</w:t>
      </w:r>
      <w:r w:rsidR="00DF23CF" w:rsidRPr="0069459C">
        <w:rPr>
          <w:rFonts w:ascii="Arial" w:hAnsi="Arial" w:cs="Arial"/>
          <w:szCs w:val="24"/>
          <w:highlight w:val="yellow"/>
        </w:rPr>
        <w:t>C6</w:t>
      </w:r>
      <w:r w:rsidR="00DF23CF" w:rsidRPr="0069459C">
        <w:rPr>
          <w:rStyle w:val="Refdenotaalpie"/>
          <w:rFonts w:ascii="Arial" w:hAnsi="Arial" w:cs="Arial"/>
          <w:szCs w:val="24"/>
        </w:rPr>
        <w:footnoteReference w:id="305"/>
      </w:r>
      <w:r w:rsidR="00DF23CF" w:rsidRPr="0069459C">
        <w:rPr>
          <w:rFonts w:ascii="Arial" w:hAnsi="Arial" w:cs="Arial"/>
          <w:szCs w:val="24"/>
        </w:rPr>
        <w:t>]</w:t>
      </w:r>
      <w:r w:rsidRPr="0069459C">
        <w:rPr>
          <w:rFonts w:ascii="Arial" w:hAnsi="Arial" w:cs="Arial"/>
          <w:szCs w:val="24"/>
        </w:rPr>
        <w:t>, dentro de los (</w:t>
      </w:r>
      <w:r w:rsidRPr="0069459C">
        <w:rPr>
          <w:rFonts w:ascii="Arial" w:hAnsi="Arial" w:cs="Arial"/>
          <w:szCs w:val="24"/>
          <w:highlight w:val="yellow"/>
        </w:rPr>
        <w:t>XX</w:t>
      </w:r>
      <w:r w:rsidRPr="0069459C">
        <w:rPr>
          <w:rFonts w:ascii="Arial" w:hAnsi="Arial" w:cs="Arial"/>
          <w:szCs w:val="24"/>
        </w:rPr>
        <w:t>)</w:t>
      </w:r>
      <w:r w:rsidR="00DF23CF" w:rsidRPr="0069459C">
        <w:rPr>
          <w:rFonts w:ascii="Arial" w:hAnsi="Arial" w:cs="Arial"/>
          <w:szCs w:val="24"/>
        </w:rPr>
        <w:t xml:space="preserve"> </w:t>
      </w:r>
      <w:r w:rsidRPr="0069459C">
        <w:rPr>
          <w:rFonts w:ascii="Arial" w:hAnsi="Arial" w:cs="Arial"/>
          <w:szCs w:val="24"/>
        </w:rPr>
        <w:t>días calendario</w:t>
      </w:r>
      <w:r w:rsidR="00C561E3" w:rsidRPr="0069459C">
        <w:rPr>
          <w:rFonts w:ascii="Arial" w:hAnsi="Arial" w:cs="Arial"/>
          <w:szCs w:val="24"/>
        </w:rPr>
        <w:t>s</w:t>
      </w:r>
      <w:r w:rsidRPr="0069459C">
        <w:rPr>
          <w:rFonts w:ascii="Arial" w:hAnsi="Arial" w:cs="Arial"/>
          <w:szCs w:val="24"/>
        </w:rPr>
        <w:t xml:space="preserve"> siguiente</w:t>
      </w:r>
      <w:r w:rsidR="00C561E3" w:rsidRPr="0069459C">
        <w:rPr>
          <w:rFonts w:ascii="Arial" w:hAnsi="Arial" w:cs="Arial"/>
          <w:szCs w:val="24"/>
        </w:rPr>
        <w:t>s</w:t>
      </w:r>
      <w:r w:rsidRPr="0069459C">
        <w:rPr>
          <w:rFonts w:ascii="Arial" w:hAnsi="Arial" w:cs="Arial"/>
          <w:szCs w:val="24"/>
        </w:rPr>
        <w:t xml:space="preserve"> a la ocurrencia de la anomalía.</w:t>
      </w:r>
    </w:p>
    <w:p w14:paraId="1D862878" w14:textId="77777777" w:rsidR="00F42FE0" w:rsidRPr="0069459C" w:rsidRDefault="00F42FE0" w:rsidP="00F42FE0">
      <w:pPr>
        <w:jc w:val="both"/>
        <w:rPr>
          <w:rFonts w:ascii="Arial" w:hAnsi="Arial" w:cs="Arial"/>
          <w:szCs w:val="24"/>
        </w:rPr>
      </w:pPr>
      <w:r w:rsidRPr="0069459C">
        <w:rPr>
          <w:rFonts w:ascii="Arial" w:hAnsi="Arial" w:cs="Arial"/>
          <w:szCs w:val="24"/>
        </w:rPr>
        <w:lastRenderedPageBreak/>
        <w:t>No obstante lo anterior, en todas las etapas del Proyecto [</w:t>
      </w:r>
      <w:r w:rsidRPr="0069459C">
        <w:rPr>
          <w:rFonts w:ascii="Arial" w:hAnsi="Arial" w:cs="Arial"/>
          <w:szCs w:val="24"/>
          <w:highlight w:val="yellow"/>
        </w:rPr>
        <w:t>S_PROMOTOR</w:t>
      </w:r>
      <w:r w:rsidRPr="0069459C">
        <w:rPr>
          <w:rStyle w:val="Refdenotaalpie"/>
          <w:rFonts w:ascii="Arial" w:hAnsi="Arial" w:cs="Arial"/>
          <w:szCs w:val="24"/>
        </w:rPr>
        <w:footnoteReference w:id="306"/>
      </w:r>
      <w:r w:rsidRPr="0069459C">
        <w:rPr>
          <w:rFonts w:ascii="Arial" w:hAnsi="Arial" w:cs="Arial"/>
          <w:szCs w:val="24"/>
        </w:rPr>
        <w:t>],  aplica las siguientes disposiciones y/o compromisos:</w:t>
      </w:r>
    </w:p>
    <w:p w14:paraId="3ECB4A40" w14:textId="3D5B5477" w:rsidR="00F42FE0" w:rsidRPr="0069459C" w:rsidRDefault="00F42FE0" w:rsidP="00F42FE0">
      <w:pPr>
        <w:pStyle w:val="Prrafodelista"/>
        <w:numPr>
          <w:ilvl w:val="0"/>
          <w:numId w:val="31"/>
        </w:numPr>
        <w:rPr>
          <w:rFonts w:ascii="Arial" w:hAnsi="Arial" w:cs="Arial"/>
          <w:szCs w:val="24"/>
        </w:rPr>
      </w:pPr>
      <w:r w:rsidRPr="0069459C">
        <w:rPr>
          <w:rFonts w:ascii="Arial" w:hAnsi="Arial" w:cs="Arial"/>
          <w:szCs w:val="24"/>
        </w:rPr>
        <w:t>COMPROMISOS DE SOSTENIBILIDAD Y DE MEDIO AMBIENTE. Durante la ejecución del presente Contrato, [</w:t>
      </w:r>
      <w:r w:rsidRPr="0069459C">
        <w:rPr>
          <w:rFonts w:ascii="Arial" w:hAnsi="Arial" w:cs="Arial"/>
          <w:szCs w:val="24"/>
          <w:highlight w:val="yellow"/>
        </w:rPr>
        <w:t>S_PROMOTOR</w:t>
      </w:r>
      <w:r w:rsidRPr="0069459C">
        <w:rPr>
          <w:rStyle w:val="Refdenotaalpie"/>
          <w:rFonts w:ascii="Arial" w:hAnsi="Arial" w:cs="Arial"/>
          <w:szCs w:val="24"/>
        </w:rPr>
        <w:footnoteReference w:id="307"/>
      </w:r>
      <w:r w:rsidRPr="0069459C">
        <w:rPr>
          <w:rFonts w:ascii="Arial" w:hAnsi="Arial" w:cs="Arial"/>
          <w:szCs w:val="24"/>
        </w:rPr>
        <w:t>] manifiesta su compromiso con la adopción y aplicación de buenas prácticas en materia de sostenibilidad, ambiental, social y económica; de esta manera [</w:t>
      </w:r>
      <w:r w:rsidRPr="0069459C">
        <w:rPr>
          <w:rFonts w:ascii="Arial" w:hAnsi="Arial" w:cs="Arial"/>
          <w:szCs w:val="24"/>
          <w:highlight w:val="yellow"/>
        </w:rPr>
        <w:t>S_PROMOTOR</w:t>
      </w:r>
      <w:r w:rsidRPr="0069459C">
        <w:rPr>
          <w:rStyle w:val="Refdenotaalpie"/>
          <w:rFonts w:ascii="Arial" w:hAnsi="Arial" w:cs="Arial"/>
          <w:szCs w:val="24"/>
        </w:rPr>
        <w:footnoteReference w:id="308"/>
      </w:r>
      <w:r w:rsidRPr="0069459C">
        <w:rPr>
          <w:rFonts w:ascii="Arial" w:hAnsi="Arial" w:cs="Arial"/>
          <w:szCs w:val="24"/>
        </w:rPr>
        <w:t>] se obliga a cumplir con lo siguiente: i) Apoyar el enfoque preventivo frente a los retos medioambientales; ii) Promover la responsabilidad ambiental; iii) Alentar el desarrollo y la difusión de tecnologías respetuosas del medio ambiente; iv) Implementar buenas prácticas ambientales y sociales en sus procesos para controlar, reducir y mitigar los impactos socioambientales; v) Identificar y evaluar riesgos socioambientales con el fin de mitigar los impactos para  [</w:t>
      </w:r>
      <w:r w:rsidRPr="0069459C">
        <w:rPr>
          <w:rFonts w:ascii="Arial" w:hAnsi="Arial" w:cs="Arial"/>
          <w:szCs w:val="24"/>
          <w:highlight w:val="yellow"/>
        </w:rPr>
        <w:t>S_TN</w:t>
      </w:r>
      <w:r w:rsidRPr="0069459C">
        <w:rPr>
          <w:rStyle w:val="Refdenotaalpie"/>
          <w:rFonts w:ascii="Arial" w:hAnsi="Arial" w:cs="Arial"/>
          <w:szCs w:val="24"/>
        </w:rPr>
        <w:footnoteReference w:id="309"/>
      </w:r>
      <w:r w:rsidRPr="0069459C">
        <w:rPr>
          <w:rFonts w:ascii="Arial" w:hAnsi="Arial" w:cs="Arial"/>
          <w:szCs w:val="24"/>
        </w:rPr>
        <w:t>] y el medio ambiente. vi) Acatar los principios y compromisos en materia ambiental, de conformidad con la Política Ambiental de [</w:t>
      </w:r>
      <w:r w:rsidRPr="0069459C">
        <w:rPr>
          <w:rFonts w:ascii="Arial" w:hAnsi="Arial" w:cs="Arial"/>
          <w:szCs w:val="24"/>
          <w:highlight w:val="yellow"/>
        </w:rPr>
        <w:t>S_TN</w:t>
      </w:r>
      <w:r w:rsidRPr="0069459C">
        <w:rPr>
          <w:rStyle w:val="Refdenotaalpie"/>
          <w:rFonts w:ascii="Arial" w:hAnsi="Arial" w:cs="Arial"/>
          <w:szCs w:val="24"/>
        </w:rPr>
        <w:footnoteReference w:id="310"/>
      </w:r>
      <w:r w:rsidRPr="0069459C">
        <w:rPr>
          <w:rFonts w:ascii="Arial" w:hAnsi="Arial" w:cs="Arial"/>
          <w:szCs w:val="24"/>
        </w:rPr>
        <w:t>]; vii) Velar por el cumplimiento de la normatividad ambiental aplicable al presente Contrato, además de los instrumentos de manejo y control ambiental de [</w:t>
      </w:r>
      <w:r w:rsidRPr="0069459C">
        <w:rPr>
          <w:rFonts w:ascii="Arial" w:hAnsi="Arial" w:cs="Arial"/>
          <w:szCs w:val="24"/>
          <w:highlight w:val="yellow"/>
        </w:rPr>
        <w:t>S_TN</w:t>
      </w:r>
      <w:r w:rsidRPr="0069459C">
        <w:rPr>
          <w:rStyle w:val="Refdenotaalpie"/>
          <w:rFonts w:ascii="Arial" w:hAnsi="Arial" w:cs="Arial"/>
          <w:szCs w:val="24"/>
        </w:rPr>
        <w:footnoteReference w:id="311"/>
      </w:r>
      <w:r w:rsidRPr="0069459C">
        <w:rPr>
          <w:rFonts w:ascii="Arial" w:hAnsi="Arial" w:cs="Arial"/>
          <w:szCs w:val="24"/>
        </w:rPr>
        <w:t>] asociados a la Subestación donde se asignó el Punto de Conexión objeto del Contrato; viii) Si aplica, acatar las recomendaciones que la autoridad ambiental imparta respecto del desarrollo del presente Contrato; ix) Si aplica, responder por todas las sanciones ambientales que emita la autoridad ambiental idónea; x) En casos de requerir permisos y/o licencias ambientales para el Proyecto estos estarán a cargo de [</w:t>
      </w:r>
      <w:r w:rsidRPr="0069459C">
        <w:rPr>
          <w:rFonts w:ascii="Arial" w:hAnsi="Arial" w:cs="Arial"/>
          <w:szCs w:val="24"/>
          <w:highlight w:val="yellow"/>
        </w:rPr>
        <w:t>S_PROMOTOR</w:t>
      </w:r>
      <w:r w:rsidRPr="0069459C">
        <w:rPr>
          <w:rStyle w:val="Refdenotaalpie"/>
          <w:rFonts w:ascii="Arial" w:hAnsi="Arial" w:cs="Arial"/>
          <w:szCs w:val="24"/>
        </w:rPr>
        <w:footnoteReference w:id="312"/>
      </w:r>
      <w:r w:rsidRPr="0069459C">
        <w:rPr>
          <w:rFonts w:ascii="Arial" w:hAnsi="Arial" w:cs="Arial"/>
          <w:szCs w:val="24"/>
        </w:rPr>
        <w:t>].</w:t>
      </w:r>
    </w:p>
    <w:p w14:paraId="17EC5E1B" w14:textId="77777777" w:rsidR="00F42FE0" w:rsidRPr="0069459C" w:rsidRDefault="00F42FE0" w:rsidP="00F42FE0">
      <w:pPr>
        <w:pStyle w:val="Prrafodelista"/>
        <w:numPr>
          <w:ilvl w:val="0"/>
          <w:numId w:val="31"/>
        </w:numPr>
        <w:rPr>
          <w:rFonts w:ascii="Arial" w:hAnsi="Arial" w:cs="Arial"/>
          <w:szCs w:val="24"/>
        </w:rPr>
      </w:pPr>
      <w:r w:rsidRPr="0069459C">
        <w:rPr>
          <w:rFonts w:ascii="Arial" w:hAnsi="Arial" w:cs="Arial"/>
          <w:szCs w:val="24"/>
        </w:rPr>
        <w:t>RESPETO Y PROTECCIÓN DE LOS DERECHOS HUMANOS: [</w:t>
      </w:r>
      <w:r w:rsidRPr="0069459C">
        <w:rPr>
          <w:rFonts w:ascii="Arial" w:hAnsi="Arial" w:cs="Arial"/>
          <w:szCs w:val="24"/>
          <w:highlight w:val="yellow"/>
        </w:rPr>
        <w:t>S_PROMOTOR</w:t>
      </w:r>
      <w:r w:rsidRPr="0069459C">
        <w:rPr>
          <w:rStyle w:val="Refdenotaalpie"/>
          <w:rFonts w:ascii="Arial" w:hAnsi="Arial" w:cs="Arial"/>
          <w:szCs w:val="24"/>
        </w:rPr>
        <w:footnoteReference w:id="313"/>
      </w:r>
      <w:r w:rsidRPr="0069459C">
        <w:rPr>
          <w:rFonts w:ascii="Arial" w:hAnsi="Arial" w:cs="Arial"/>
          <w:szCs w:val="24"/>
        </w:rPr>
        <w:t>] y/o sus subcontratistas manifiestan su compromiso, en las acciones que tenga a su cargo, cumpliendo con el respeto, la promoción y la protección de los Derechos Humanos, de las personas directa o indirectamente relacionadas con sus actividades objeto del presente contrato, orientadas bajo los principios y derechos reconocidos internacionalmente en instrumentos como la Carta Internacional de Derechos Humanos, las Declaraciones de la Organización Internacional del Trabajo y los Principios Voluntarios de Seguridad y Derechos Humanos.</w:t>
      </w:r>
    </w:p>
    <w:p w14:paraId="61E2F804" w14:textId="42A71D3E" w:rsidR="00F42FE0" w:rsidRPr="0069459C" w:rsidRDefault="00F42FE0" w:rsidP="00F42FE0">
      <w:pPr>
        <w:pStyle w:val="Prrafodelista"/>
        <w:numPr>
          <w:ilvl w:val="0"/>
          <w:numId w:val="31"/>
        </w:numPr>
        <w:rPr>
          <w:rFonts w:ascii="Arial" w:hAnsi="Arial" w:cs="Arial"/>
          <w:szCs w:val="24"/>
        </w:rPr>
      </w:pPr>
      <w:r w:rsidRPr="0069459C">
        <w:rPr>
          <w:rFonts w:ascii="Arial" w:hAnsi="Arial" w:cs="Arial"/>
          <w:szCs w:val="24"/>
        </w:rPr>
        <w:t>[</w:t>
      </w:r>
      <w:r w:rsidRPr="0069459C">
        <w:rPr>
          <w:rFonts w:ascii="Arial" w:hAnsi="Arial" w:cs="Arial"/>
          <w:szCs w:val="24"/>
          <w:highlight w:val="yellow"/>
        </w:rPr>
        <w:t>S_PROMOTOR</w:t>
      </w:r>
      <w:r w:rsidRPr="0069459C">
        <w:rPr>
          <w:rStyle w:val="Refdenotaalpie"/>
          <w:rFonts w:ascii="Arial" w:hAnsi="Arial" w:cs="Arial"/>
          <w:szCs w:val="24"/>
        </w:rPr>
        <w:footnoteReference w:id="314"/>
      </w:r>
      <w:r w:rsidRPr="0069459C">
        <w:rPr>
          <w:rFonts w:ascii="Arial" w:hAnsi="Arial" w:cs="Arial"/>
          <w:szCs w:val="24"/>
        </w:rPr>
        <w:t xml:space="preserve">] y/o sus subcontratistas, se comprometen a cumplir con las siguientes disposiciones con respecto a las actividades relacionadas con este contrato: i) Cumplir con la normativa en materia laboral, higiene, salud y seguridad en el trabajo; ii) Impedir cualquier situación de acoso físico, mental, emocional o laboral, o algún otro tipo de abuso que pueda suponer la </w:t>
      </w:r>
      <w:r w:rsidRPr="0069459C">
        <w:rPr>
          <w:rFonts w:ascii="Arial" w:hAnsi="Arial" w:cs="Arial"/>
          <w:szCs w:val="24"/>
        </w:rPr>
        <w:lastRenderedPageBreak/>
        <w:t>vulneración de los Derechos Humanos; iii) Garantizar un salario, jornadas de trabajo y vacaciones correspondientes por ley; iv) Respetar el derecho a la libre asociación y negociación colectiva, así́ como cualquier otro derecho que ampare a los trabajadores; v) Abolir cualquier forma de trabajo infantil; vi) Eliminar el trabajo forzoso y obligatorio; vii) Eliminar la discriminación y garantizar condiciones de inclusión y equidad, en todo proceso de reclutamiento, remuneración o promoción de las personas trabajadoras; viii) Abstenerse de contratar a cualquier persona o empresa, que haya sido declarada culpable por violación a los Derechos Humanos; ix) Identificar sus posibles impactos sobre los Derechos Humanos de sus empleados, subcontratistas y comunidades; x) Notificar las quejas y/o denuncias por violación de Derechos Humanos a las autoridades competentes y a [</w:t>
      </w:r>
      <w:r w:rsidRPr="0069459C">
        <w:rPr>
          <w:rFonts w:ascii="Arial" w:hAnsi="Arial" w:cs="Arial"/>
          <w:szCs w:val="24"/>
          <w:highlight w:val="yellow"/>
        </w:rPr>
        <w:t>S_TN</w:t>
      </w:r>
      <w:r w:rsidRPr="0069459C">
        <w:rPr>
          <w:rStyle w:val="Refdenotaalpie"/>
          <w:rFonts w:ascii="Arial" w:hAnsi="Arial" w:cs="Arial"/>
          <w:szCs w:val="24"/>
        </w:rPr>
        <w:footnoteReference w:id="315"/>
      </w:r>
      <w:r w:rsidRPr="0069459C">
        <w:rPr>
          <w:rFonts w:ascii="Arial" w:hAnsi="Arial" w:cs="Arial"/>
          <w:szCs w:val="24"/>
        </w:rPr>
        <w:t>] con ocasión del desarrollo de las actividades que hacen parte del presente Contrato.</w:t>
      </w:r>
    </w:p>
    <w:p w14:paraId="5B5192DC" w14:textId="1873BB80" w:rsidR="00F42FE0" w:rsidRPr="0069459C" w:rsidRDefault="00F42FE0" w:rsidP="00E22382">
      <w:pPr>
        <w:ind w:left="360"/>
        <w:jc w:val="both"/>
        <w:rPr>
          <w:rFonts w:ascii="Arial" w:hAnsi="Arial" w:cs="Arial"/>
          <w:sz w:val="24"/>
          <w:szCs w:val="24"/>
        </w:rPr>
      </w:pPr>
      <w:r w:rsidRPr="0069459C">
        <w:rPr>
          <w:rFonts w:ascii="Arial" w:hAnsi="Arial" w:cs="Arial"/>
          <w:sz w:val="24"/>
          <w:szCs w:val="24"/>
        </w:rPr>
        <w:t>Las anteriores obligaciones podrán ser observadas y requeridas en cualquier momento por parte de [</w:t>
      </w:r>
      <w:r w:rsidRPr="0069459C">
        <w:rPr>
          <w:rFonts w:ascii="Arial" w:hAnsi="Arial" w:cs="Arial"/>
          <w:sz w:val="24"/>
          <w:szCs w:val="24"/>
          <w:highlight w:val="yellow"/>
        </w:rPr>
        <w:t>S_TN</w:t>
      </w:r>
      <w:r w:rsidRPr="0069459C">
        <w:rPr>
          <w:rStyle w:val="Refdenotaalpie"/>
          <w:rFonts w:ascii="Arial" w:hAnsi="Arial" w:cs="Arial"/>
          <w:sz w:val="24"/>
          <w:szCs w:val="24"/>
        </w:rPr>
        <w:footnoteReference w:id="316"/>
      </w:r>
      <w:r w:rsidRPr="0069459C">
        <w:rPr>
          <w:rFonts w:ascii="Arial" w:hAnsi="Arial" w:cs="Arial"/>
          <w:sz w:val="24"/>
          <w:szCs w:val="24"/>
        </w:rPr>
        <w:t>].</w:t>
      </w:r>
    </w:p>
    <w:p w14:paraId="20AF2B06" w14:textId="77777777" w:rsidR="00F42FE0" w:rsidRPr="0069459C" w:rsidRDefault="00F42FE0" w:rsidP="00E22382">
      <w:pPr>
        <w:ind w:left="-76"/>
        <w:rPr>
          <w:rFonts w:ascii="Arial" w:hAnsi="Arial" w:cs="Arial"/>
          <w:szCs w:val="24"/>
        </w:rPr>
      </w:pPr>
    </w:p>
    <w:bookmarkEnd w:id="18"/>
    <w:p w14:paraId="4442E2DE" w14:textId="77777777" w:rsidR="005A6697" w:rsidRPr="0069459C" w:rsidRDefault="005A6697" w:rsidP="00C764FF">
      <w:pPr>
        <w:jc w:val="both"/>
        <w:rPr>
          <w:rFonts w:ascii="Arial" w:hAnsi="Arial" w:cs="Arial"/>
          <w:b/>
          <w:bCs/>
          <w:sz w:val="24"/>
          <w:szCs w:val="24"/>
        </w:rPr>
      </w:pPr>
    </w:p>
    <w:p w14:paraId="527947DF" w14:textId="3AED7F8C" w:rsidR="00DF23CF" w:rsidRPr="0069459C" w:rsidRDefault="00BE3C51" w:rsidP="00C764FF">
      <w:pPr>
        <w:jc w:val="both"/>
        <w:rPr>
          <w:rFonts w:ascii="Arial" w:hAnsi="Arial" w:cs="Arial"/>
          <w:b/>
          <w:bCs/>
          <w:sz w:val="24"/>
          <w:szCs w:val="24"/>
        </w:rPr>
      </w:pPr>
      <w:r w:rsidRPr="0069459C">
        <w:rPr>
          <w:rFonts w:ascii="Arial" w:hAnsi="Arial" w:cs="Arial"/>
          <w:b/>
          <w:bCs/>
          <w:sz w:val="24"/>
          <w:szCs w:val="24"/>
        </w:rPr>
        <w:t xml:space="preserve">7.2 Actividades y Obligaciones a cargo de </w:t>
      </w:r>
      <w:r w:rsidR="0038225F" w:rsidRPr="0069459C">
        <w:rPr>
          <w:rFonts w:ascii="Arial" w:hAnsi="Arial" w:cs="Arial"/>
          <w:b/>
          <w:bCs/>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b/>
          <w:bCs/>
          <w:sz w:val="24"/>
          <w:szCs w:val="24"/>
        </w:rPr>
        <w:footnoteReference w:id="317"/>
      </w:r>
      <w:r w:rsidR="0038225F" w:rsidRPr="0069459C">
        <w:rPr>
          <w:rFonts w:ascii="Arial" w:hAnsi="Arial" w:cs="Arial"/>
          <w:b/>
          <w:bCs/>
          <w:sz w:val="24"/>
          <w:szCs w:val="24"/>
        </w:rPr>
        <w:t>]</w:t>
      </w:r>
      <w:r w:rsidRPr="0069459C">
        <w:rPr>
          <w:rFonts w:ascii="Arial" w:hAnsi="Arial" w:cs="Arial"/>
          <w:b/>
          <w:bCs/>
          <w:sz w:val="24"/>
          <w:szCs w:val="24"/>
        </w:rPr>
        <w:t xml:space="preserve">: </w:t>
      </w:r>
    </w:p>
    <w:p w14:paraId="215C1F8C" w14:textId="0A15A9D9" w:rsidR="004042A6" w:rsidRPr="0069459C" w:rsidRDefault="00BE3C51" w:rsidP="00C764FF">
      <w:pPr>
        <w:jc w:val="both"/>
        <w:rPr>
          <w:rFonts w:ascii="Arial" w:hAnsi="Arial" w:cs="Arial"/>
          <w:sz w:val="24"/>
          <w:szCs w:val="24"/>
        </w:rPr>
      </w:pPr>
      <w:r w:rsidRPr="0069459C">
        <w:rPr>
          <w:rFonts w:ascii="Arial" w:hAnsi="Arial" w:cs="Arial"/>
          <w:b/>
          <w:bCs/>
          <w:sz w:val="24"/>
          <w:szCs w:val="24"/>
        </w:rPr>
        <w:t>A) Durante la Etapa de diseño y construcción</w:t>
      </w:r>
      <w:r w:rsidR="005E41F8" w:rsidRPr="0069459C">
        <w:rPr>
          <w:rFonts w:ascii="Arial" w:hAnsi="Arial" w:cs="Arial"/>
          <w:sz w:val="24"/>
          <w:szCs w:val="24"/>
        </w:rPr>
        <w:t>:</w:t>
      </w:r>
      <w:r w:rsidRPr="0069459C">
        <w:rPr>
          <w:rFonts w:ascii="Arial" w:hAnsi="Arial" w:cs="Arial"/>
          <w:sz w:val="24"/>
          <w:szCs w:val="24"/>
        </w:rPr>
        <w:t xml:space="preserve"> </w:t>
      </w:r>
      <w:r w:rsidR="0038225F" w:rsidRPr="0069459C">
        <w:rPr>
          <w:rFonts w:ascii="Arial" w:hAnsi="Arial" w:cs="Arial"/>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sz w:val="24"/>
          <w:szCs w:val="24"/>
        </w:rPr>
        <w:footnoteReference w:id="318"/>
      </w:r>
      <w:r w:rsidR="0038225F" w:rsidRPr="0069459C">
        <w:rPr>
          <w:rFonts w:ascii="Arial" w:hAnsi="Arial" w:cs="Arial"/>
          <w:sz w:val="24"/>
          <w:szCs w:val="24"/>
        </w:rPr>
        <w:t>]</w:t>
      </w:r>
      <w:r w:rsidRPr="0069459C">
        <w:rPr>
          <w:rFonts w:ascii="Arial" w:hAnsi="Arial" w:cs="Arial"/>
          <w:sz w:val="24"/>
          <w:szCs w:val="24"/>
        </w:rPr>
        <w:t xml:space="preserve">, se compromete, con sus propios recursos a ejecutar las siguientes actividades: </w:t>
      </w:r>
    </w:p>
    <w:p w14:paraId="35665011" w14:textId="0E4978A1" w:rsidR="00D06511"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Atender los requerimientos razonables de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19"/>
      </w:r>
      <w:r w:rsidR="00830E2E" w:rsidRPr="0069459C">
        <w:rPr>
          <w:rFonts w:ascii="Arial" w:hAnsi="Arial" w:cs="Arial"/>
          <w:szCs w:val="24"/>
        </w:rPr>
        <w:t>]</w:t>
      </w:r>
      <w:r w:rsidRPr="0069459C">
        <w:rPr>
          <w:rFonts w:ascii="Arial" w:hAnsi="Arial" w:cs="Arial"/>
          <w:szCs w:val="24"/>
        </w:rPr>
        <w:t xml:space="preserve">, relacionados exclusivamente con el Proyecto de Conexión, dentro del objeto y alcance del presente </w:t>
      </w:r>
      <w:r w:rsidR="00C561E3" w:rsidRPr="0069459C">
        <w:rPr>
          <w:rFonts w:ascii="Arial" w:hAnsi="Arial" w:cs="Arial"/>
          <w:szCs w:val="24"/>
        </w:rPr>
        <w:t>contrato</w:t>
      </w:r>
      <w:r w:rsidRPr="0069459C">
        <w:rPr>
          <w:rFonts w:ascii="Arial" w:hAnsi="Arial" w:cs="Arial"/>
          <w:szCs w:val="24"/>
        </w:rPr>
        <w:t xml:space="preserve">. </w:t>
      </w:r>
    </w:p>
    <w:p w14:paraId="359A19BE" w14:textId="79899B78" w:rsidR="00D06511" w:rsidRPr="0069459C" w:rsidRDefault="00BE3C51" w:rsidP="00D46555">
      <w:pPr>
        <w:pStyle w:val="Prrafodelista"/>
        <w:numPr>
          <w:ilvl w:val="0"/>
          <w:numId w:val="14"/>
        </w:numPr>
        <w:tabs>
          <w:tab w:val="left" w:pos="5387"/>
        </w:tabs>
        <w:ind w:left="284"/>
        <w:rPr>
          <w:rFonts w:ascii="Arial" w:hAnsi="Arial" w:cs="Arial"/>
          <w:szCs w:val="24"/>
        </w:rPr>
      </w:pPr>
      <w:r w:rsidRPr="0069459C">
        <w:rPr>
          <w:rFonts w:ascii="Arial" w:hAnsi="Arial" w:cs="Arial"/>
          <w:szCs w:val="24"/>
        </w:rPr>
        <w:t xml:space="preserve">Autorizar el ingreso a la Subestación a: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20"/>
      </w:r>
      <w:r w:rsidR="00830E2E" w:rsidRPr="0069459C">
        <w:rPr>
          <w:rFonts w:ascii="Arial" w:hAnsi="Arial" w:cs="Arial"/>
          <w:szCs w:val="24"/>
        </w:rPr>
        <w:t>]</w:t>
      </w:r>
      <w:r w:rsidRPr="0069459C">
        <w:rPr>
          <w:rFonts w:ascii="Arial" w:hAnsi="Arial" w:cs="Arial"/>
          <w:szCs w:val="24"/>
        </w:rPr>
        <w:t xml:space="preserve">, a su personal, maquinaria y equipos, así como a sus contratistas y subcontratistas, encargados de las obras del Proyecto de Conexión; así como la conexión a los Bienes y Equipos de Conexión, según el alcance de este </w:t>
      </w:r>
      <w:r w:rsidR="00626022" w:rsidRPr="0069459C">
        <w:rPr>
          <w:rFonts w:ascii="Arial" w:hAnsi="Arial" w:cs="Arial"/>
          <w:szCs w:val="24"/>
        </w:rPr>
        <w:t xml:space="preserve">contrato </w:t>
      </w:r>
      <w:r w:rsidRPr="0069459C">
        <w:rPr>
          <w:rFonts w:ascii="Arial" w:hAnsi="Arial" w:cs="Arial"/>
          <w:szCs w:val="24"/>
        </w:rPr>
        <w:t xml:space="preserve">y lo especificado para cada Punto de Conexión; lo que incluye, autorización para la realización del diseño, construcción, adecuación de interfaces y montaje de equipos requeridos para la puesta en </w:t>
      </w:r>
      <w:r w:rsidR="00EB059C" w:rsidRPr="0069459C">
        <w:rPr>
          <w:rFonts w:ascii="Arial" w:hAnsi="Arial" w:cs="Arial"/>
          <w:szCs w:val="24"/>
        </w:rPr>
        <w:t>Operación</w:t>
      </w:r>
      <w:r w:rsidRPr="0069459C">
        <w:rPr>
          <w:rFonts w:ascii="Arial" w:hAnsi="Arial" w:cs="Arial"/>
          <w:szCs w:val="24"/>
        </w:rPr>
        <w:t xml:space="preserve"> del Proyecto de Conexión, previa verificación del cumplimiento, por parte de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21"/>
      </w:r>
      <w:r w:rsidR="00830E2E" w:rsidRPr="0069459C">
        <w:rPr>
          <w:rFonts w:ascii="Arial" w:hAnsi="Arial" w:cs="Arial"/>
          <w:szCs w:val="24"/>
        </w:rPr>
        <w:t>]</w:t>
      </w:r>
      <w:r w:rsidRPr="0069459C">
        <w:rPr>
          <w:rFonts w:ascii="Arial" w:hAnsi="Arial" w:cs="Arial"/>
          <w:szCs w:val="24"/>
        </w:rPr>
        <w:t>, de los compromisos contractuales y regulatorios</w:t>
      </w:r>
      <w:r w:rsidR="00F8421B" w:rsidRPr="0069459C">
        <w:rPr>
          <w:rFonts w:ascii="Arial" w:hAnsi="Arial" w:cs="Arial"/>
          <w:szCs w:val="24"/>
        </w:rPr>
        <w:t>.</w:t>
      </w:r>
    </w:p>
    <w:p w14:paraId="06B7D2A0" w14:textId="3EE71903" w:rsidR="00D06511"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lastRenderedPageBreak/>
        <w:t xml:space="preserve">Autorizar a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22"/>
      </w:r>
      <w:r w:rsidR="00830E2E" w:rsidRPr="0069459C">
        <w:rPr>
          <w:rFonts w:ascii="Arial" w:hAnsi="Arial" w:cs="Arial"/>
          <w:szCs w:val="24"/>
        </w:rPr>
        <w:t>]</w:t>
      </w:r>
      <w:r w:rsidRPr="0069459C">
        <w:rPr>
          <w:rFonts w:ascii="Arial" w:hAnsi="Arial" w:cs="Arial"/>
          <w:szCs w:val="24"/>
        </w:rPr>
        <w:t xml:space="preserve"> la utilización de las áreas de la Subestación, en el patio, necesarias para la ejecución del Proyecto de Conexión, como: acceso del cableado a las casetas y al edificio de control, adecuación de interfaces y montaje de equipos requeridos en la construcción de la(s) Bahía(a) propiedad de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23"/>
      </w:r>
      <w:r w:rsidR="00830E2E" w:rsidRPr="0069459C">
        <w:rPr>
          <w:rFonts w:ascii="Arial" w:hAnsi="Arial" w:cs="Arial"/>
          <w:szCs w:val="24"/>
        </w:rPr>
        <w:t>]</w:t>
      </w:r>
      <w:r w:rsidRPr="0069459C">
        <w:rPr>
          <w:rFonts w:ascii="Arial" w:hAnsi="Arial" w:cs="Arial"/>
          <w:szCs w:val="24"/>
        </w:rPr>
        <w:t>,</w:t>
      </w:r>
      <w:r w:rsidR="003448C9" w:rsidRPr="0069459C">
        <w:rPr>
          <w:rFonts w:ascii="Arial" w:hAnsi="Arial" w:cs="Arial"/>
          <w:szCs w:val="24"/>
        </w:rPr>
        <w:t xml:space="preserve"> las casetas de relés </w:t>
      </w:r>
      <w:r w:rsidRPr="0069459C">
        <w:rPr>
          <w:rFonts w:ascii="Arial" w:hAnsi="Arial" w:cs="Arial"/>
          <w:szCs w:val="24"/>
        </w:rPr>
        <w:t xml:space="preserve"> previa aprobación de los procesos a utilizar y trabajos a ejecutar por parte de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24"/>
      </w:r>
      <w:r w:rsidR="0038225F" w:rsidRPr="0069459C">
        <w:rPr>
          <w:rFonts w:ascii="Arial" w:hAnsi="Arial" w:cs="Arial"/>
          <w:szCs w:val="24"/>
        </w:rPr>
        <w:t>]</w:t>
      </w:r>
      <w:r w:rsidRPr="0069459C">
        <w:rPr>
          <w:rFonts w:ascii="Arial" w:hAnsi="Arial" w:cs="Arial"/>
          <w:szCs w:val="24"/>
        </w:rPr>
        <w:t xml:space="preserve">. </w:t>
      </w:r>
    </w:p>
    <w:p w14:paraId="1DD9FDDB" w14:textId="42B7666D" w:rsidR="00D06511"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Permitir a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25"/>
      </w:r>
      <w:r w:rsidR="00830E2E" w:rsidRPr="0069459C">
        <w:rPr>
          <w:rFonts w:ascii="Arial" w:hAnsi="Arial" w:cs="Arial"/>
          <w:szCs w:val="24"/>
        </w:rPr>
        <w:t>]</w:t>
      </w:r>
      <w:r w:rsidRPr="0069459C">
        <w:rPr>
          <w:rFonts w:ascii="Arial" w:hAnsi="Arial" w:cs="Arial"/>
          <w:szCs w:val="24"/>
        </w:rPr>
        <w:t xml:space="preserve">, de ser necesario, el uso de las vías requeridas para acceder a la zona donde se desarrolla el Proyecto de Conexión y se instala(n) la(s) Bahía(s) durante la construcción, montaje y puesta en </w:t>
      </w:r>
      <w:r w:rsidR="00EB059C" w:rsidRPr="0069459C">
        <w:rPr>
          <w:rFonts w:ascii="Arial" w:hAnsi="Arial" w:cs="Arial"/>
          <w:szCs w:val="24"/>
        </w:rPr>
        <w:t>Operación</w:t>
      </w:r>
      <w:r w:rsidRPr="0069459C">
        <w:rPr>
          <w:rFonts w:ascii="Arial" w:hAnsi="Arial" w:cs="Arial"/>
          <w:szCs w:val="24"/>
        </w:rPr>
        <w:t xml:space="preserve"> del Proyecto de Conexión, así como durante la Operación de los Bienes y Equipos de Conexión. </w:t>
      </w:r>
    </w:p>
    <w:p w14:paraId="65412C1E" w14:textId="10E13160" w:rsidR="004042A6"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Conceder</w:t>
      </w:r>
      <w:r w:rsidR="00F8421B" w:rsidRPr="0069459C">
        <w:rPr>
          <w:rStyle w:val="Refdenotaalpie"/>
          <w:rFonts w:ascii="Arial" w:hAnsi="Arial" w:cs="Arial"/>
          <w:szCs w:val="24"/>
          <w:highlight w:val="yellow"/>
        </w:rPr>
        <w:footnoteReference w:id="326"/>
      </w:r>
      <w:r w:rsidRPr="0069459C">
        <w:rPr>
          <w:rFonts w:ascii="Arial" w:hAnsi="Arial" w:cs="Arial"/>
          <w:szCs w:val="24"/>
        </w:rPr>
        <w:t xml:space="preserve"> y hacer entrega en arriendo</w:t>
      </w:r>
      <w:r w:rsidR="003448C9" w:rsidRPr="0069459C">
        <w:rPr>
          <w:rFonts w:ascii="Arial" w:hAnsi="Arial" w:cs="Arial"/>
          <w:szCs w:val="24"/>
        </w:rPr>
        <w:t xml:space="preserve"> comodato, usufructo entre otras </w:t>
      </w:r>
      <w:r w:rsidR="003448C9" w:rsidRPr="0069459C">
        <w:rPr>
          <w:rStyle w:val="Refdenotaalpie"/>
          <w:rFonts w:ascii="Arial" w:hAnsi="Arial" w:cs="Arial"/>
          <w:szCs w:val="24"/>
          <w:highlight w:val="yellow"/>
        </w:rPr>
        <w:footnoteReference w:id="327"/>
      </w:r>
      <w:r w:rsidR="003448C9" w:rsidRPr="0069459C">
        <w:rPr>
          <w:rFonts w:ascii="Arial" w:hAnsi="Arial" w:cs="Arial"/>
          <w:szCs w:val="24"/>
        </w:rPr>
        <w:t xml:space="preserve"> </w:t>
      </w:r>
      <w:r w:rsidRPr="0069459C">
        <w:rPr>
          <w:rFonts w:ascii="Arial" w:hAnsi="Arial" w:cs="Arial"/>
          <w:szCs w:val="24"/>
        </w:rPr>
        <w:t xml:space="preserve">a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28"/>
      </w:r>
      <w:r w:rsidR="00830E2E" w:rsidRPr="0069459C">
        <w:rPr>
          <w:rFonts w:ascii="Arial" w:hAnsi="Arial" w:cs="Arial"/>
          <w:szCs w:val="24"/>
        </w:rPr>
        <w:t>]</w:t>
      </w:r>
      <w:r w:rsidRPr="0069459C">
        <w:rPr>
          <w:rFonts w:ascii="Arial" w:hAnsi="Arial" w:cs="Arial"/>
          <w:szCs w:val="24"/>
        </w:rPr>
        <w:t xml:space="preserve">, si es el caso, del Terreno que se encuentra localizado en la Subestación, en las condiciones establecidas en el </w:t>
      </w:r>
      <w:bookmarkStart w:id="19" w:name="_Hlk83023159"/>
      <w:r w:rsidRPr="0069459C">
        <w:rPr>
          <w:rFonts w:ascii="Arial" w:hAnsi="Arial" w:cs="Arial"/>
          <w:szCs w:val="24"/>
        </w:rPr>
        <w:t xml:space="preserve">Anexo </w:t>
      </w:r>
      <w:r w:rsidR="00D46074" w:rsidRPr="0069459C">
        <w:rPr>
          <w:rFonts w:ascii="Arial" w:hAnsi="Arial" w:cs="Arial"/>
          <w:szCs w:val="24"/>
        </w:rPr>
        <w:t>Terrenos</w:t>
      </w:r>
      <w:r w:rsidRPr="0069459C">
        <w:rPr>
          <w:rFonts w:ascii="Arial" w:hAnsi="Arial" w:cs="Arial"/>
          <w:szCs w:val="24"/>
        </w:rPr>
        <w:t xml:space="preserve"> - </w:t>
      </w:r>
      <w:r w:rsidR="00537C8E" w:rsidRPr="0069459C">
        <w:rPr>
          <w:rFonts w:ascii="Arial" w:hAnsi="Arial" w:cs="Arial"/>
          <w:szCs w:val="24"/>
        </w:rPr>
        <w:t xml:space="preserve">Obtención del derecho al uso de los terrenos para el </w:t>
      </w:r>
      <w:r w:rsidR="00EA712F" w:rsidRPr="0069459C">
        <w:rPr>
          <w:rFonts w:ascii="Arial" w:hAnsi="Arial" w:cs="Arial"/>
          <w:szCs w:val="24"/>
        </w:rPr>
        <w:t>P</w:t>
      </w:r>
      <w:r w:rsidR="00537C8E" w:rsidRPr="0069459C">
        <w:rPr>
          <w:rFonts w:ascii="Arial" w:hAnsi="Arial" w:cs="Arial"/>
          <w:szCs w:val="24"/>
        </w:rPr>
        <w:t>royecto</w:t>
      </w:r>
      <w:r w:rsidR="00626022" w:rsidRPr="0069459C">
        <w:rPr>
          <w:rFonts w:ascii="Arial" w:hAnsi="Arial" w:cs="Arial"/>
          <w:szCs w:val="24"/>
        </w:rPr>
        <w:t xml:space="preserve"> de Conexión</w:t>
      </w:r>
      <w:r w:rsidR="00537C8E" w:rsidRPr="0069459C">
        <w:rPr>
          <w:rFonts w:ascii="Arial" w:hAnsi="Arial" w:cs="Arial"/>
          <w:szCs w:val="24"/>
        </w:rPr>
        <w:t>.</w:t>
      </w:r>
      <w:r w:rsidRPr="0069459C">
        <w:rPr>
          <w:rFonts w:ascii="Arial" w:hAnsi="Arial" w:cs="Arial"/>
          <w:szCs w:val="24"/>
        </w:rPr>
        <w:t xml:space="preserve"> </w:t>
      </w:r>
    </w:p>
    <w:bookmarkEnd w:id="19"/>
    <w:p w14:paraId="35249BD9" w14:textId="0A143AC8" w:rsidR="00D65BCB" w:rsidRPr="0069459C" w:rsidRDefault="00BE3C51" w:rsidP="00D65BCB">
      <w:pPr>
        <w:pStyle w:val="Prrafodelista"/>
        <w:numPr>
          <w:ilvl w:val="0"/>
          <w:numId w:val="14"/>
        </w:numPr>
        <w:ind w:left="284"/>
        <w:rPr>
          <w:rFonts w:ascii="Arial" w:hAnsi="Arial" w:cs="Arial"/>
          <w:szCs w:val="24"/>
        </w:rPr>
      </w:pPr>
      <w:r w:rsidRPr="0069459C">
        <w:rPr>
          <w:rFonts w:ascii="Arial" w:hAnsi="Arial" w:cs="Arial"/>
          <w:szCs w:val="24"/>
        </w:rPr>
        <w:t xml:space="preserve">Garantizar la capacidad de transporte asignada acuerdo con la “Aprobación de la UPME”, siempre que las características técnicas del sistema lo permitan. Lo anterior de acuerdo con la regulación vigente aplicable. </w:t>
      </w:r>
      <w:bookmarkStart w:id="20" w:name="_Hlk83023235"/>
    </w:p>
    <w:p w14:paraId="06BDF742" w14:textId="68C49676"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Entregar a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29"/>
      </w:r>
      <w:r w:rsidR="00830E2E" w:rsidRPr="0069459C">
        <w:rPr>
          <w:rFonts w:ascii="Arial" w:hAnsi="Arial" w:cs="Arial"/>
          <w:szCs w:val="24"/>
        </w:rPr>
        <w:t>]</w:t>
      </w:r>
      <w:r w:rsidRPr="0069459C">
        <w:rPr>
          <w:rFonts w:ascii="Arial" w:hAnsi="Arial" w:cs="Arial"/>
          <w:szCs w:val="24"/>
        </w:rPr>
        <w:t xml:space="preserve"> la </w:t>
      </w:r>
      <w:r w:rsidR="00502D1A" w:rsidRPr="0069459C">
        <w:rPr>
          <w:rFonts w:ascii="Arial" w:hAnsi="Arial" w:cs="Arial"/>
          <w:szCs w:val="24"/>
        </w:rPr>
        <w:t xml:space="preserve">información </w:t>
      </w:r>
      <w:r w:rsidRPr="0069459C">
        <w:rPr>
          <w:rFonts w:ascii="Arial" w:hAnsi="Arial" w:cs="Arial"/>
          <w:szCs w:val="24"/>
        </w:rPr>
        <w:t xml:space="preserve">necesaria, disponible, para la realización de los diseños y la ingeniería de detalle del Proyecto de Conexión, objeto de la interface y del módulo de conexión; así como los procedimientos, formatos y demás documentos que deba cumplir o diligenciar un tercero, para la realización de trabajos en las instalaciones y/o que involucren activos representados por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30"/>
      </w:r>
      <w:r w:rsidR="0038225F" w:rsidRPr="0069459C">
        <w:rPr>
          <w:rFonts w:ascii="Arial" w:hAnsi="Arial" w:cs="Arial"/>
          <w:szCs w:val="24"/>
        </w:rPr>
        <w:t>]</w:t>
      </w:r>
      <w:r w:rsidRPr="0069459C">
        <w:rPr>
          <w:rFonts w:ascii="Arial" w:hAnsi="Arial" w:cs="Arial"/>
          <w:szCs w:val="24"/>
        </w:rPr>
        <w:t xml:space="preserve">, tales como: Formato de Solicitud de Órdenes de Trabajo, Listado de Planos e Información que debe ser allegada para su revisión y aprobación, a más tardar a los quince (15) días calendarios siguientes a la solicitud de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31"/>
      </w:r>
      <w:r w:rsidR="00830E2E" w:rsidRPr="0069459C">
        <w:rPr>
          <w:rFonts w:ascii="Arial" w:hAnsi="Arial" w:cs="Arial"/>
          <w:szCs w:val="24"/>
        </w:rPr>
        <w:t>]</w:t>
      </w:r>
      <w:r w:rsidRPr="0069459C">
        <w:rPr>
          <w:rFonts w:ascii="Arial" w:hAnsi="Arial" w:cs="Arial"/>
          <w:szCs w:val="24"/>
        </w:rPr>
        <w:t xml:space="preserve">. </w:t>
      </w:r>
      <w:bookmarkEnd w:id="20"/>
    </w:p>
    <w:p w14:paraId="17E592BE" w14:textId="5B46D9C9" w:rsidR="00F8421B" w:rsidRPr="0069459C" w:rsidRDefault="00D65BCB" w:rsidP="00F870E3">
      <w:pPr>
        <w:pStyle w:val="Prrafodelista"/>
        <w:numPr>
          <w:ilvl w:val="0"/>
          <w:numId w:val="14"/>
        </w:numPr>
        <w:ind w:left="284"/>
        <w:rPr>
          <w:rFonts w:ascii="Arial" w:hAnsi="Arial" w:cs="Arial"/>
          <w:szCs w:val="24"/>
        </w:rPr>
      </w:pPr>
      <w:r w:rsidRPr="0069459C">
        <w:rPr>
          <w:rFonts w:ascii="Arial" w:hAnsi="Arial" w:cs="Arial"/>
          <w:szCs w:val="24"/>
        </w:rPr>
        <w:t>E</w:t>
      </w:r>
      <w:r w:rsidR="00BE3C51" w:rsidRPr="0069459C">
        <w:rPr>
          <w:rFonts w:ascii="Arial" w:hAnsi="Arial" w:cs="Arial"/>
          <w:szCs w:val="24"/>
        </w:rPr>
        <w:t xml:space="preserve">ntregar a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32"/>
      </w:r>
      <w:r w:rsidR="00830E2E" w:rsidRPr="0069459C">
        <w:rPr>
          <w:rFonts w:ascii="Arial" w:hAnsi="Arial" w:cs="Arial"/>
          <w:szCs w:val="24"/>
        </w:rPr>
        <w:t>]</w:t>
      </w:r>
      <w:r w:rsidR="00BE3C51" w:rsidRPr="0069459C">
        <w:rPr>
          <w:rFonts w:ascii="Arial" w:hAnsi="Arial" w:cs="Arial"/>
          <w:szCs w:val="24"/>
        </w:rPr>
        <w:t xml:space="preserve"> la información disponible, necesaria para la realización del estudio de coordinación de protecciones y el listado de señales cableadas que debe ser entregado por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33"/>
      </w:r>
      <w:r w:rsidR="00830E2E" w:rsidRPr="0069459C">
        <w:rPr>
          <w:rFonts w:ascii="Arial" w:hAnsi="Arial" w:cs="Arial"/>
          <w:szCs w:val="24"/>
        </w:rPr>
        <w:t>]</w:t>
      </w:r>
      <w:r w:rsidR="00BE3C51" w:rsidRPr="0069459C">
        <w:rPr>
          <w:rFonts w:ascii="Arial" w:hAnsi="Arial" w:cs="Arial"/>
          <w:szCs w:val="24"/>
        </w:rPr>
        <w:t xml:space="preserve"> desde cada una de la(s) Bahía(s)</w:t>
      </w:r>
      <w:r w:rsidR="003448C9" w:rsidRPr="0069459C">
        <w:rPr>
          <w:rFonts w:ascii="Arial" w:hAnsi="Arial" w:cs="Arial"/>
          <w:szCs w:val="24"/>
        </w:rPr>
        <w:t>,</w:t>
      </w:r>
      <w:r w:rsidR="00BE3C51" w:rsidRPr="0069459C">
        <w:rPr>
          <w:rFonts w:ascii="Arial" w:hAnsi="Arial" w:cs="Arial"/>
          <w:szCs w:val="24"/>
        </w:rPr>
        <w:t xml:space="preserve"> al sistema de control, protección y supervisión representado por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34"/>
      </w:r>
      <w:r w:rsidR="0038225F" w:rsidRPr="0069459C">
        <w:rPr>
          <w:rFonts w:ascii="Arial" w:hAnsi="Arial" w:cs="Arial"/>
          <w:szCs w:val="24"/>
        </w:rPr>
        <w:t>]</w:t>
      </w:r>
      <w:r w:rsidR="00BE3C51" w:rsidRPr="0069459C">
        <w:rPr>
          <w:rFonts w:ascii="Arial" w:hAnsi="Arial" w:cs="Arial"/>
          <w:szCs w:val="24"/>
        </w:rPr>
        <w:t xml:space="preserve"> en la Subestación; así mismo, entregar las señales que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335"/>
      </w:r>
      <w:r w:rsidR="00830E2E" w:rsidRPr="0069459C">
        <w:rPr>
          <w:rFonts w:ascii="Arial" w:hAnsi="Arial" w:cs="Arial"/>
          <w:szCs w:val="24"/>
        </w:rPr>
        <w:t>]</w:t>
      </w:r>
      <w:r w:rsidR="00BE3C51" w:rsidRPr="0069459C">
        <w:rPr>
          <w:rFonts w:ascii="Arial" w:hAnsi="Arial" w:cs="Arial"/>
          <w:szCs w:val="24"/>
        </w:rPr>
        <w:t xml:space="preserve"> </w:t>
      </w:r>
      <w:r w:rsidR="00BE3C51" w:rsidRPr="0069459C">
        <w:rPr>
          <w:rFonts w:ascii="Arial" w:hAnsi="Arial" w:cs="Arial"/>
          <w:szCs w:val="24"/>
        </w:rPr>
        <w:lastRenderedPageBreak/>
        <w:t>requiera para el control de la(s) Bahía(s) del Proyecto de Conexión</w:t>
      </w:r>
      <w:r w:rsidR="003448C9" w:rsidRPr="0069459C">
        <w:rPr>
          <w:rFonts w:ascii="Arial" w:hAnsi="Arial" w:cs="Arial"/>
          <w:szCs w:val="24"/>
        </w:rPr>
        <w:t xml:space="preserve"> a más tardar a los quince (15) días calendarios siguientes a la solicitud de [S_PROMOTOR ].</w:t>
      </w:r>
      <w:r w:rsidR="00BE3C51" w:rsidRPr="0069459C">
        <w:rPr>
          <w:rFonts w:ascii="Arial" w:hAnsi="Arial" w:cs="Arial"/>
          <w:szCs w:val="24"/>
        </w:rPr>
        <w:t xml:space="preserve"> </w:t>
      </w:r>
    </w:p>
    <w:p w14:paraId="2EE9EB0C" w14:textId="4FBD44FF" w:rsidR="004042A6" w:rsidRPr="0069459C" w:rsidRDefault="00BE3C51" w:rsidP="004C5C26">
      <w:pPr>
        <w:ind w:left="284"/>
        <w:jc w:val="both"/>
        <w:rPr>
          <w:rFonts w:ascii="Arial" w:hAnsi="Arial" w:cs="Arial"/>
          <w:sz w:val="24"/>
          <w:szCs w:val="24"/>
        </w:rPr>
      </w:pPr>
      <w:r w:rsidRPr="0069459C">
        <w:rPr>
          <w:rFonts w:ascii="Arial" w:hAnsi="Arial" w:cs="Arial"/>
          <w:b/>
          <w:bCs/>
          <w:sz w:val="24"/>
          <w:szCs w:val="24"/>
        </w:rPr>
        <w:t>PARÁGRAFO</w:t>
      </w:r>
      <w:r w:rsidR="00684921" w:rsidRPr="0069459C">
        <w:rPr>
          <w:rFonts w:ascii="Arial" w:hAnsi="Arial" w:cs="Arial"/>
          <w:b/>
          <w:bCs/>
          <w:sz w:val="24"/>
          <w:szCs w:val="24"/>
        </w:rPr>
        <w:t xml:space="preserve"> - VERIFICACIÓN DE INFORMACIÓN SUMINISTRADA</w:t>
      </w:r>
      <w:r w:rsidRPr="0069459C">
        <w:rPr>
          <w:rFonts w:ascii="Arial" w:hAnsi="Arial" w:cs="Arial"/>
          <w:b/>
          <w:bCs/>
          <w:sz w:val="24"/>
          <w:szCs w:val="24"/>
        </w:rPr>
        <w:t xml:space="preserve">: </w:t>
      </w:r>
      <w:r w:rsidRPr="0069459C">
        <w:rPr>
          <w:rFonts w:ascii="Arial" w:hAnsi="Arial" w:cs="Arial"/>
          <w:sz w:val="24"/>
          <w:szCs w:val="24"/>
        </w:rPr>
        <w:t xml:space="preserve">En cualquier caso,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336"/>
      </w:r>
      <w:r w:rsidR="003D47AF" w:rsidRPr="0069459C">
        <w:rPr>
          <w:rFonts w:ascii="Arial" w:hAnsi="Arial" w:cs="Arial"/>
          <w:sz w:val="24"/>
          <w:szCs w:val="24"/>
        </w:rPr>
        <w:t>]</w:t>
      </w:r>
      <w:r w:rsidRPr="0069459C">
        <w:rPr>
          <w:rFonts w:ascii="Arial" w:hAnsi="Arial" w:cs="Arial"/>
          <w:sz w:val="24"/>
          <w:szCs w:val="24"/>
        </w:rPr>
        <w:t xml:space="preserve"> deberá verificar la información suministrada por </w:t>
      </w:r>
      <w:r w:rsidR="0038225F" w:rsidRPr="0069459C">
        <w:rPr>
          <w:rFonts w:ascii="Arial" w:hAnsi="Arial" w:cs="Arial"/>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sz w:val="24"/>
          <w:szCs w:val="24"/>
        </w:rPr>
        <w:footnoteReference w:id="337"/>
      </w:r>
      <w:r w:rsidR="0038225F" w:rsidRPr="0069459C">
        <w:rPr>
          <w:rFonts w:ascii="Arial" w:hAnsi="Arial" w:cs="Arial"/>
          <w:sz w:val="24"/>
          <w:szCs w:val="24"/>
        </w:rPr>
        <w:t>]</w:t>
      </w:r>
      <w:r w:rsidRPr="0069459C">
        <w:rPr>
          <w:rFonts w:ascii="Arial" w:hAnsi="Arial" w:cs="Arial"/>
          <w:sz w:val="24"/>
          <w:szCs w:val="24"/>
        </w:rPr>
        <w:t xml:space="preserve"> con sus propios medios y recursos. </w:t>
      </w:r>
    </w:p>
    <w:p w14:paraId="2ABB9D50" w14:textId="77777777" w:rsidR="00D65BCB" w:rsidRPr="0069459C" w:rsidRDefault="00BE3C51" w:rsidP="00F870E3">
      <w:pPr>
        <w:pStyle w:val="Prrafodelista"/>
        <w:numPr>
          <w:ilvl w:val="0"/>
          <w:numId w:val="14"/>
        </w:numPr>
        <w:ind w:left="284"/>
        <w:rPr>
          <w:rFonts w:ascii="Arial" w:hAnsi="Arial" w:cs="Arial"/>
          <w:szCs w:val="24"/>
        </w:rPr>
      </w:pPr>
      <w:bookmarkStart w:id="21" w:name="_Hlk83023297"/>
      <w:r w:rsidRPr="0069459C">
        <w:rPr>
          <w:rFonts w:ascii="Arial" w:hAnsi="Arial" w:cs="Arial"/>
          <w:szCs w:val="24"/>
        </w:rPr>
        <w:t xml:space="preserve">Entregar a </w:t>
      </w:r>
      <w:r w:rsidR="00D65BCB" w:rsidRPr="0069459C">
        <w:rPr>
          <w:rFonts w:ascii="Arial" w:hAnsi="Arial" w:cs="Arial"/>
          <w:szCs w:val="24"/>
        </w:rPr>
        <w:t>[</w:t>
      </w:r>
      <w:r w:rsidR="00D65BCB" w:rsidRPr="0069459C">
        <w:rPr>
          <w:rFonts w:ascii="Arial" w:hAnsi="Arial" w:cs="Arial"/>
          <w:szCs w:val="24"/>
          <w:highlight w:val="yellow"/>
        </w:rPr>
        <w:t>S_PROMOTOR</w:t>
      </w:r>
      <w:r w:rsidR="00D65BCB" w:rsidRPr="0069459C">
        <w:rPr>
          <w:rStyle w:val="Refdenotaalpie"/>
          <w:rFonts w:ascii="Arial" w:hAnsi="Arial" w:cs="Arial"/>
          <w:szCs w:val="24"/>
        </w:rPr>
        <w:footnoteReference w:id="338"/>
      </w:r>
      <w:r w:rsidR="00D65BCB" w:rsidRPr="0069459C">
        <w:rPr>
          <w:rFonts w:ascii="Arial" w:hAnsi="Arial" w:cs="Arial"/>
          <w:szCs w:val="24"/>
        </w:rPr>
        <w:t>]</w:t>
      </w:r>
      <w:r w:rsidRPr="0069459C">
        <w:rPr>
          <w:rFonts w:ascii="Arial" w:hAnsi="Arial" w:cs="Arial"/>
          <w:szCs w:val="24"/>
        </w:rPr>
        <w:t xml:space="preserve"> los procedimientos de condena y etiquetado de los equipos de maniobra, los requisitos para la ejecución de las actividades, el cronograma de pruebas y puesta en marcha, el plan de emergencias de la instalación, el sistema de gestión de planos, y los lineamientos operativos de </w:t>
      </w:r>
      <w:r w:rsidR="00D65BCB" w:rsidRPr="0069459C">
        <w:rPr>
          <w:rFonts w:ascii="Arial" w:hAnsi="Arial" w:cs="Arial"/>
          <w:szCs w:val="24"/>
        </w:rPr>
        <w:t>[</w:t>
      </w:r>
      <w:r w:rsidR="00D65BCB" w:rsidRPr="0069459C">
        <w:rPr>
          <w:rFonts w:ascii="Arial" w:hAnsi="Arial" w:cs="Arial"/>
          <w:szCs w:val="24"/>
          <w:highlight w:val="yellow"/>
        </w:rPr>
        <w:t>S_TN</w:t>
      </w:r>
      <w:r w:rsidR="00D65BCB" w:rsidRPr="0069459C">
        <w:rPr>
          <w:rStyle w:val="Refdenotaalpie"/>
          <w:rFonts w:ascii="Arial" w:hAnsi="Arial" w:cs="Arial"/>
          <w:szCs w:val="24"/>
        </w:rPr>
        <w:footnoteReference w:id="339"/>
      </w:r>
      <w:r w:rsidR="00D65BCB" w:rsidRPr="0069459C">
        <w:rPr>
          <w:rFonts w:ascii="Arial" w:hAnsi="Arial" w:cs="Arial"/>
          <w:szCs w:val="24"/>
        </w:rPr>
        <w:t>]</w:t>
      </w:r>
      <w:r w:rsidRPr="0069459C">
        <w:rPr>
          <w:rFonts w:ascii="Arial" w:hAnsi="Arial" w:cs="Arial"/>
          <w:szCs w:val="24"/>
        </w:rPr>
        <w:t xml:space="preserve">. </w:t>
      </w:r>
      <w:bookmarkEnd w:id="21"/>
    </w:p>
    <w:p w14:paraId="614FBB90" w14:textId="51484D8A"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Proveer en el lugar que se acuerde entre </w:t>
      </w:r>
      <w:r w:rsidR="00790646" w:rsidRPr="0069459C">
        <w:rPr>
          <w:rFonts w:ascii="Arial" w:hAnsi="Arial" w:cs="Arial"/>
          <w:szCs w:val="24"/>
        </w:rPr>
        <w:t xml:space="preserve">las </w:t>
      </w:r>
      <w:r w:rsidRPr="0069459C">
        <w:rPr>
          <w:rFonts w:ascii="Arial" w:hAnsi="Arial" w:cs="Arial"/>
          <w:szCs w:val="24"/>
        </w:rPr>
        <w:t>Partes, una bornera de interconexión de circuitos de control y protección con el cableado correspondiente, de manera que la</w:t>
      </w:r>
      <w:r w:rsidR="00E507CC" w:rsidRPr="0069459C">
        <w:rPr>
          <w:rFonts w:ascii="Arial" w:hAnsi="Arial" w:cs="Arial"/>
          <w:szCs w:val="24"/>
        </w:rPr>
        <w:t>(</w:t>
      </w:r>
      <w:r w:rsidRPr="0069459C">
        <w:rPr>
          <w:rFonts w:ascii="Arial" w:hAnsi="Arial" w:cs="Arial"/>
          <w:szCs w:val="24"/>
        </w:rPr>
        <w:t>s</w:t>
      </w:r>
      <w:r w:rsidR="00E507CC" w:rsidRPr="0069459C">
        <w:rPr>
          <w:rFonts w:ascii="Arial" w:hAnsi="Arial" w:cs="Arial"/>
          <w:szCs w:val="24"/>
        </w:rPr>
        <w:t>)</w:t>
      </w:r>
      <w:r w:rsidRPr="0069459C">
        <w:rPr>
          <w:rFonts w:ascii="Arial" w:hAnsi="Arial" w:cs="Arial"/>
          <w:szCs w:val="24"/>
        </w:rPr>
        <w:t xml:space="preserve"> Bahía</w:t>
      </w:r>
      <w:r w:rsidR="00E507CC" w:rsidRPr="0069459C">
        <w:rPr>
          <w:rFonts w:ascii="Arial" w:hAnsi="Arial" w:cs="Arial"/>
          <w:szCs w:val="24"/>
        </w:rPr>
        <w:t>(s)</w:t>
      </w:r>
      <w:r w:rsidRPr="0069459C">
        <w:rPr>
          <w:rFonts w:ascii="Arial" w:hAnsi="Arial" w:cs="Arial"/>
          <w:szCs w:val="24"/>
        </w:rPr>
        <w:t xml:space="preserve"> de propiedad de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40"/>
      </w:r>
      <w:r w:rsidR="003D47AF" w:rsidRPr="0069459C">
        <w:rPr>
          <w:rFonts w:ascii="Arial" w:hAnsi="Arial" w:cs="Arial"/>
          <w:szCs w:val="24"/>
        </w:rPr>
        <w:t>]</w:t>
      </w:r>
      <w:r w:rsidRPr="0069459C">
        <w:rPr>
          <w:rFonts w:ascii="Arial" w:hAnsi="Arial" w:cs="Arial"/>
          <w:szCs w:val="24"/>
        </w:rPr>
        <w:t xml:space="preserve"> pueda ser integrada a los circuitos de control y/o protección representados por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41"/>
      </w:r>
      <w:r w:rsidR="0038225F" w:rsidRPr="0069459C">
        <w:rPr>
          <w:rFonts w:ascii="Arial" w:hAnsi="Arial" w:cs="Arial"/>
          <w:szCs w:val="24"/>
        </w:rPr>
        <w:t>]</w:t>
      </w:r>
      <w:r w:rsidRPr="0069459C">
        <w:rPr>
          <w:rFonts w:ascii="Arial" w:hAnsi="Arial" w:cs="Arial"/>
          <w:szCs w:val="24"/>
        </w:rPr>
        <w:t xml:space="preserve">. </w:t>
      </w:r>
    </w:p>
    <w:p w14:paraId="332A8922" w14:textId="77777777"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Coordinar las Consignaciones relacionadas con la interfaz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42"/>
      </w:r>
      <w:r w:rsidR="0038225F" w:rsidRPr="0069459C">
        <w:rPr>
          <w:rFonts w:ascii="Arial" w:hAnsi="Arial" w:cs="Arial"/>
          <w:szCs w:val="24"/>
        </w:rPr>
        <w:t>]</w:t>
      </w:r>
      <w:r w:rsidRPr="0069459C">
        <w:rPr>
          <w:rFonts w:ascii="Arial" w:hAnsi="Arial" w:cs="Arial"/>
          <w:szCs w:val="24"/>
        </w:rPr>
        <w:t xml:space="preserve"> –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43"/>
      </w:r>
      <w:r w:rsidR="003D47AF" w:rsidRPr="0069459C">
        <w:rPr>
          <w:rFonts w:ascii="Arial" w:hAnsi="Arial" w:cs="Arial"/>
          <w:szCs w:val="24"/>
        </w:rPr>
        <w:t>]</w:t>
      </w:r>
      <w:r w:rsidRPr="0069459C">
        <w:rPr>
          <w:rFonts w:ascii="Arial" w:hAnsi="Arial" w:cs="Arial"/>
          <w:szCs w:val="24"/>
        </w:rPr>
        <w:t xml:space="preserve">. </w:t>
      </w:r>
    </w:p>
    <w:p w14:paraId="7715CCDB" w14:textId="3EE74F1F"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Revisar y aprobar la documentación prevista en el Código de Conexión, numeral 5, Paso 3, en relación con el diseño, fabricación, pruebas, montaje, instalación, operación y mantenimiento de los Bienes y Equipos de Conexión instalados en la Subestación, y demás información relacionada con </w:t>
      </w:r>
      <w:r w:rsidR="003C064C" w:rsidRPr="0069459C">
        <w:rPr>
          <w:rFonts w:ascii="Arial" w:hAnsi="Arial" w:cs="Arial"/>
          <w:szCs w:val="24"/>
        </w:rPr>
        <w:t>el Proyecto a</w:t>
      </w:r>
      <w:r w:rsidRPr="0069459C">
        <w:rPr>
          <w:rFonts w:ascii="Arial" w:hAnsi="Arial" w:cs="Arial"/>
          <w:szCs w:val="24"/>
        </w:rPr>
        <w:t xml:space="preserve"> más tardar a los </w:t>
      </w:r>
      <w:r w:rsidR="003448C9" w:rsidRPr="0069459C">
        <w:rPr>
          <w:rFonts w:ascii="Arial" w:hAnsi="Arial" w:cs="Arial"/>
          <w:szCs w:val="24"/>
        </w:rPr>
        <w:t xml:space="preserve">sesenta </w:t>
      </w:r>
      <w:r w:rsidRPr="0069459C">
        <w:rPr>
          <w:rFonts w:ascii="Arial" w:hAnsi="Arial" w:cs="Arial"/>
          <w:szCs w:val="24"/>
        </w:rPr>
        <w:t>(</w:t>
      </w:r>
      <w:r w:rsidR="003448C9" w:rsidRPr="0069459C">
        <w:rPr>
          <w:rFonts w:ascii="Arial" w:hAnsi="Arial" w:cs="Arial"/>
          <w:szCs w:val="24"/>
        </w:rPr>
        <w:t>6</w:t>
      </w:r>
      <w:r w:rsidRPr="0069459C">
        <w:rPr>
          <w:rFonts w:ascii="Arial" w:hAnsi="Arial" w:cs="Arial"/>
          <w:szCs w:val="24"/>
        </w:rPr>
        <w:t xml:space="preserve">0) días calendarios siguientes a su entrega por parte de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44"/>
      </w:r>
      <w:r w:rsidR="003D47AF" w:rsidRPr="0069459C">
        <w:rPr>
          <w:rFonts w:ascii="Arial" w:hAnsi="Arial" w:cs="Arial"/>
          <w:szCs w:val="24"/>
        </w:rPr>
        <w:t>]</w:t>
      </w:r>
      <w:r w:rsidRPr="0069459C">
        <w:rPr>
          <w:rFonts w:ascii="Arial" w:hAnsi="Arial" w:cs="Arial"/>
          <w:szCs w:val="24"/>
        </w:rPr>
        <w:t xml:space="preserve">. </w:t>
      </w:r>
    </w:p>
    <w:p w14:paraId="21961486" w14:textId="6EE2C28F" w:rsidR="00D65BCB" w:rsidRPr="0069459C" w:rsidRDefault="00D65BCB" w:rsidP="00F870E3">
      <w:pPr>
        <w:pStyle w:val="Prrafodelista"/>
        <w:numPr>
          <w:ilvl w:val="0"/>
          <w:numId w:val="14"/>
        </w:numPr>
        <w:ind w:left="284"/>
        <w:rPr>
          <w:rFonts w:ascii="Arial" w:hAnsi="Arial" w:cs="Arial"/>
          <w:szCs w:val="24"/>
        </w:rPr>
      </w:pPr>
      <w:r w:rsidRPr="0069459C">
        <w:rPr>
          <w:rFonts w:ascii="Arial" w:hAnsi="Arial" w:cs="Arial"/>
          <w:szCs w:val="24"/>
        </w:rPr>
        <w:t>R</w:t>
      </w:r>
      <w:r w:rsidR="00BE3C51" w:rsidRPr="0069459C">
        <w:rPr>
          <w:rFonts w:ascii="Arial" w:hAnsi="Arial" w:cs="Arial"/>
          <w:szCs w:val="24"/>
        </w:rPr>
        <w:t xml:space="preserve">evisar y aprobar la conexión a la infraestructura representada por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45"/>
      </w:r>
      <w:r w:rsidR="0038225F" w:rsidRPr="0069459C">
        <w:rPr>
          <w:rFonts w:ascii="Arial" w:hAnsi="Arial" w:cs="Arial"/>
          <w:szCs w:val="24"/>
        </w:rPr>
        <w:t>]</w:t>
      </w:r>
      <w:r w:rsidR="00BE3C51" w:rsidRPr="0069459C">
        <w:rPr>
          <w:rFonts w:ascii="Arial" w:hAnsi="Arial" w:cs="Arial"/>
          <w:szCs w:val="24"/>
        </w:rPr>
        <w:t xml:space="preserve">, de acuerdo con lo previsto en el Código de Conexión, a más tardar a los veinte (20) días hábiles siguientes a la entrega de la información por parte de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46"/>
      </w:r>
      <w:r w:rsidR="003D47AF" w:rsidRPr="0069459C">
        <w:rPr>
          <w:rFonts w:ascii="Arial" w:hAnsi="Arial" w:cs="Arial"/>
          <w:szCs w:val="24"/>
        </w:rPr>
        <w:t>]</w:t>
      </w:r>
      <w:r w:rsidR="00BE3C51" w:rsidRPr="0069459C">
        <w:rPr>
          <w:rFonts w:ascii="Arial" w:hAnsi="Arial" w:cs="Arial"/>
          <w:szCs w:val="24"/>
        </w:rPr>
        <w:t xml:space="preserve">. </w:t>
      </w:r>
    </w:p>
    <w:p w14:paraId="2C43925C" w14:textId="4AD33B18"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Revisar y aprobar los planos existentes actualizados de interfaces por la entrada de la(s) Bahía(s) de propiedad de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47"/>
      </w:r>
      <w:r w:rsidR="003D47AF" w:rsidRPr="0069459C">
        <w:rPr>
          <w:rFonts w:ascii="Arial" w:hAnsi="Arial" w:cs="Arial"/>
          <w:szCs w:val="24"/>
        </w:rPr>
        <w:t>]</w:t>
      </w:r>
      <w:r w:rsidRPr="0069459C">
        <w:rPr>
          <w:rFonts w:ascii="Arial" w:hAnsi="Arial" w:cs="Arial"/>
          <w:szCs w:val="24"/>
        </w:rPr>
        <w:t xml:space="preserve"> y de otros en el alcance del Proyecto de Conexión, al interior de la Subestación</w:t>
      </w:r>
      <w:r w:rsidR="003448C9" w:rsidRPr="0069459C">
        <w:rPr>
          <w:rFonts w:ascii="Arial" w:hAnsi="Arial" w:cs="Arial"/>
          <w:szCs w:val="24"/>
        </w:rPr>
        <w:t xml:space="preserve"> a más tardar a los quince </w:t>
      </w:r>
      <w:r w:rsidR="003448C9" w:rsidRPr="0069459C">
        <w:rPr>
          <w:rFonts w:ascii="Arial" w:hAnsi="Arial" w:cs="Arial"/>
          <w:szCs w:val="24"/>
          <w:highlight w:val="yellow"/>
        </w:rPr>
        <w:t>(15) días calendarios</w:t>
      </w:r>
      <w:r w:rsidR="003448C9" w:rsidRPr="0069459C">
        <w:rPr>
          <w:rFonts w:ascii="Arial" w:hAnsi="Arial" w:cs="Arial"/>
          <w:szCs w:val="24"/>
        </w:rPr>
        <w:t xml:space="preserve"> siguientes a la solicitud de [</w:t>
      </w:r>
      <w:r w:rsidR="003448C9" w:rsidRPr="0069459C">
        <w:rPr>
          <w:rFonts w:ascii="Arial" w:hAnsi="Arial" w:cs="Arial"/>
          <w:szCs w:val="24"/>
          <w:highlight w:val="yellow"/>
        </w:rPr>
        <w:t>S_PROMOTOR</w:t>
      </w:r>
      <w:r w:rsidR="003448C9" w:rsidRPr="0069459C">
        <w:rPr>
          <w:rStyle w:val="Refdenotaalpie"/>
          <w:rFonts w:ascii="Arial" w:hAnsi="Arial" w:cs="Arial"/>
          <w:szCs w:val="24"/>
        </w:rPr>
        <w:footnoteReference w:id="348"/>
      </w:r>
      <w:r w:rsidR="003448C9" w:rsidRPr="0069459C">
        <w:rPr>
          <w:rFonts w:ascii="Arial" w:hAnsi="Arial" w:cs="Arial"/>
          <w:szCs w:val="24"/>
        </w:rPr>
        <w:t>].</w:t>
      </w:r>
      <w:r w:rsidRPr="0069459C">
        <w:rPr>
          <w:rFonts w:ascii="Arial" w:hAnsi="Arial" w:cs="Arial"/>
          <w:szCs w:val="24"/>
        </w:rPr>
        <w:t xml:space="preserve"> </w:t>
      </w:r>
    </w:p>
    <w:p w14:paraId="502566E8" w14:textId="12165B1A"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lastRenderedPageBreak/>
        <w:t>Revisar los planos finales “Como Construido” de obras civiles, electromecánicos, eléctricos, diagramas de circuito que se generen al interior de la Subestación debido a la ampliación</w:t>
      </w:r>
      <w:r w:rsidR="002D3340" w:rsidRPr="0069459C">
        <w:rPr>
          <w:rFonts w:ascii="Arial" w:hAnsi="Arial" w:cs="Arial"/>
          <w:szCs w:val="24"/>
        </w:rPr>
        <w:t>,</w:t>
      </w:r>
      <w:r w:rsidRPr="0069459C">
        <w:rPr>
          <w:rFonts w:ascii="Arial" w:hAnsi="Arial" w:cs="Arial"/>
          <w:szCs w:val="24"/>
        </w:rPr>
        <w:t xml:space="preserve"> las actualizaciones por modificaciones de planos existentes y los correspondientes a las interfaces por la conexión de</w:t>
      </w:r>
      <w:r w:rsidR="003C064C" w:rsidRPr="0069459C">
        <w:rPr>
          <w:rFonts w:ascii="Arial" w:hAnsi="Arial" w:cs="Arial"/>
          <w:szCs w:val="24"/>
        </w:rPr>
        <w:t>l Proyecto</w:t>
      </w:r>
      <w:r w:rsidR="00790646" w:rsidRPr="0069459C">
        <w:rPr>
          <w:rFonts w:ascii="Arial" w:hAnsi="Arial" w:cs="Arial"/>
          <w:szCs w:val="24"/>
        </w:rPr>
        <w:t xml:space="preserve"> de Conexión</w:t>
      </w:r>
      <w:r w:rsidR="002D3340" w:rsidRPr="0069459C">
        <w:rPr>
          <w:rFonts w:ascii="Arial" w:hAnsi="Arial" w:cs="Arial"/>
          <w:szCs w:val="24"/>
        </w:rPr>
        <w:t xml:space="preserve"> a realizar por [</w:t>
      </w:r>
      <w:r w:rsidR="002D3340" w:rsidRPr="0069459C">
        <w:rPr>
          <w:rFonts w:ascii="Arial" w:hAnsi="Arial" w:cs="Arial"/>
          <w:szCs w:val="24"/>
          <w:highlight w:val="yellow"/>
        </w:rPr>
        <w:t>S_PROMOTOR</w:t>
      </w:r>
      <w:r w:rsidR="002D3340" w:rsidRPr="0069459C">
        <w:rPr>
          <w:rStyle w:val="Refdenotaalpie"/>
          <w:rFonts w:ascii="Arial" w:hAnsi="Arial" w:cs="Arial"/>
          <w:szCs w:val="24"/>
        </w:rPr>
        <w:footnoteReference w:id="349"/>
      </w:r>
      <w:r w:rsidR="002D3340" w:rsidRPr="0069459C">
        <w:rPr>
          <w:rFonts w:ascii="Arial" w:hAnsi="Arial" w:cs="Arial"/>
          <w:szCs w:val="24"/>
        </w:rPr>
        <w:t>]</w:t>
      </w:r>
      <w:r w:rsidR="003448C9" w:rsidRPr="0069459C">
        <w:rPr>
          <w:rFonts w:ascii="Arial" w:hAnsi="Arial" w:cs="Arial"/>
          <w:szCs w:val="24"/>
        </w:rPr>
        <w:t xml:space="preserve"> a más tardar a los quince </w:t>
      </w:r>
      <w:r w:rsidR="003448C9" w:rsidRPr="0069459C">
        <w:rPr>
          <w:rFonts w:ascii="Arial" w:hAnsi="Arial" w:cs="Arial"/>
          <w:szCs w:val="24"/>
          <w:highlight w:val="yellow"/>
        </w:rPr>
        <w:t>(15) días calendarios</w:t>
      </w:r>
      <w:r w:rsidR="003448C9" w:rsidRPr="0069459C">
        <w:rPr>
          <w:rFonts w:ascii="Arial" w:hAnsi="Arial" w:cs="Arial"/>
          <w:szCs w:val="24"/>
        </w:rPr>
        <w:t xml:space="preserve"> siguientes a la solicitud de [</w:t>
      </w:r>
      <w:r w:rsidR="003448C9" w:rsidRPr="0069459C">
        <w:rPr>
          <w:rFonts w:ascii="Arial" w:hAnsi="Arial" w:cs="Arial"/>
          <w:szCs w:val="24"/>
          <w:highlight w:val="yellow"/>
        </w:rPr>
        <w:t>S_PROMOTOR</w:t>
      </w:r>
      <w:r w:rsidR="003448C9" w:rsidRPr="0069459C">
        <w:rPr>
          <w:rStyle w:val="Refdenotaalpie"/>
          <w:rFonts w:ascii="Arial" w:hAnsi="Arial" w:cs="Arial"/>
          <w:szCs w:val="24"/>
        </w:rPr>
        <w:footnoteReference w:id="350"/>
      </w:r>
      <w:r w:rsidR="003448C9" w:rsidRPr="0069459C">
        <w:rPr>
          <w:rFonts w:ascii="Arial" w:hAnsi="Arial" w:cs="Arial"/>
          <w:szCs w:val="24"/>
        </w:rPr>
        <w:t>]</w:t>
      </w:r>
      <w:r w:rsidR="003C064C" w:rsidRPr="0069459C">
        <w:rPr>
          <w:rFonts w:ascii="Arial" w:hAnsi="Arial" w:cs="Arial"/>
          <w:szCs w:val="24"/>
        </w:rPr>
        <w:t>.</w:t>
      </w:r>
      <w:r w:rsidRPr="0069459C">
        <w:rPr>
          <w:rFonts w:ascii="Arial" w:hAnsi="Arial" w:cs="Arial"/>
          <w:szCs w:val="24"/>
        </w:rPr>
        <w:t xml:space="preserve"> </w:t>
      </w:r>
    </w:p>
    <w:p w14:paraId="5CDA3C08" w14:textId="0D0C72E9"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Revisar los protocolos de pruebas de puesta en</w:t>
      </w:r>
      <w:r w:rsidR="00EB059C" w:rsidRPr="0069459C">
        <w:rPr>
          <w:rFonts w:ascii="Arial" w:hAnsi="Arial" w:cs="Arial"/>
          <w:szCs w:val="24"/>
        </w:rPr>
        <w:t xml:space="preserve"> Operación</w:t>
      </w:r>
      <w:r w:rsidRPr="0069459C">
        <w:rPr>
          <w:rFonts w:ascii="Arial" w:hAnsi="Arial" w:cs="Arial"/>
          <w:szCs w:val="24"/>
        </w:rPr>
        <w:t xml:space="preserve">y el estudio de coordinación de protecciones y entregar a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51"/>
      </w:r>
      <w:r w:rsidR="003D47AF" w:rsidRPr="0069459C">
        <w:rPr>
          <w:rFonts w:ascii="Arial" w:hAnsi="Arial" w:cs="Arial"/>
          <w:szCs w:val="24"/>
        </w:rPr>
        <w:t>]</w:t>
      </w:r>
      <w:r w:rsidRPr="0069459C">
        <w:rPr>
          <w:rFonts w:ascii="Arial" w:hAnsi="Arial" w:cs="Arial"/>
          <w:szCs w:val="24"/>
        </w:rPr>
        <w:t xml:space="preserve"> los comentarios pertinentes y participar en las mismas</w:t>
      </w:r>
      <w:r w:rsidR="00683B4C" w:rsidRPr="0069459C">
        <w:rPr>
          <w:rFonts w:ascii="Arial" w:hAnsi="Arial" w:cs="Arial"/>
          <w:szCs w:val="24"/>
        </w:rPr>
        <w:t xml:space="preserve"> a más tardar a los quince </w:t>
      </w:r>
      <w:r w:rsidR="00683B4C" w:rsidRPr="0069459C">
        <w:rPr>
          <w:rFonts w:ascii="Arial" w:hAnsi="Arial" w:cs="Arial"/>
          <w:szCs w:val="24"/>
          <w:highlight w:val="yellow"/>
        </w:rPr>
        <w:t>(15) días calendarios</w:t>
      </w:r>
      <w:r w:rsidR="00683B4C" w:rsidRPr="0069459C">
        <w:rPr>
          <w:rFonts w:ascii="Arial" w:hAnsi="Arial" w:cs="Arial"/>
          <w:szCs w:val="24"/>
        </w:rPr>
        <w:t xml:space="preserve"> siguientes a la solicitud de [</w:t>
      </w:r>
      <w:r w:rsidR="00683B4C" w:rsidRPr="0069459C">
        <w:rPr>
          <w:rFonts w:ascii="Arial" w:hAnsi="Arial" w:cs="Arial"/>
          <w:szCs w:val="24"/>
          <w:highlight w:val="yellow"/>
        </w:rPr>
        <w:t>S_PROMOTOR</w:t>
      </w:r>
      <w:r w:rsidR="00683B4C" w:rsidRPr="0069459C">
        <w:rPr>
          <w:rStyle w:val="Refdenotaalpie"/>
          <w:rFonts w:ascii="Arial" w:hAnsi="Arial" w:cs="Arial"/>
          <w:szCs w:val="24"/>
        </w:rPr>
        <w:footnoteReference w:id="352"/>
      </w:r>
      <w:r w:rsidR="00683B4C" w:rsidRPr="0069459C">
        <w:rPr>
          <w:rFonts w:ascii="Arial" w:hAnsi="Arial" w:cs="Arial"/>
          <w:szCs w:val="24"/>
        </w:rPr>
        <w:t>].</w:t>
      </w:r>
      <w:r w:rsidRPr="0069459C">
        <w:rPr>
          <w:rFonts w:ascii="Arial" w:hAnsi="Arial" w:cs="Arial"/>
          <w:szCs w:val="24"/>
        </w:rPr>
        <w:t xml:space="preserve"> </w:t>
      </w:r>
    </w:p>
    <w:p w14:paraId="2D482424" w14:textId="036041C4" w:rsidR="00D65BCB" w:rsidRPr="0069459C" w:rsidRDefault="002D3340" w:rsidP="00F870E3">
      <w:pPr>
        <w:pStyle w:val="Prrafodelista"/>
        <w:numPr>
          <w:ilvl w:val="0"/>
          <w:numId w:val="14"/>
        </w:numPr>
        <w:ind w:left="284"/>
        <w:rPr>
          <w:rFonts w:ascii="Arial" w:hAnsi="Arial" w:cs="Arial"/>
          <w:szCs w:val="24"/>
        </w:rPr>
      </w:pPr>
      <w:r w:rsidRPr="0069459C">
        <w:rPr>
          <w:rStyle w:val="Refdenotaalpie"/>
          <w:rFonts w:ascii="Arial" w:hAnsi="Arial" w:cs="Arial"/>
          <w:szCs w:val="24"/>
          <w:highlight w:val="yellow"/>
        </w:rPr>
        <w:footnoteReference w:id="353"/>
      </w:r>
      <w:r w:rsidR="00BE3C51" w:rsidRPr="0069459C">
        <w:rPr>
          <w:rFonts w:ascii="Arial" w:hAnsi="Arial" w:cs="Arial"/>
          <w:szCs w:val="24"/>
          <w:highlight w:val="yellow"/>
        </w:rPr>
        <w:t xml:space="preserve">Verificar, validar y ejecutar la realización de las pruebas operativas, end to end, en la(s) Bahía(s) de los extremos de los circuitos resultantes de la reconfiguración del circuito representado por </w:t>
      </w:r>
      <w:r w:rsidR="0038225F" w:rsidRPr="0069459C">
        <w:rPr>
          <w:rFonts w:ascii="Arial" w:hAnsi="Arial" w:cs="Arial"/>
          <w:szCs w:val="24"/>
          <w:highlight w:val="yellow"/>
        </w:rPr>
        <w:t>[</w:t>
      </w:r>
      <w:r w:rsidR="00777C6B" w:rsidRPr="0069459C">
        <w:rPr>
          <w:rFonts w:ascii="Arial" w:hAnsi="Arial" w:cs="Arial"/>
          <w:szCs w:val="24"/>
          <w:highlight w:val="yellow"/>
        </w:rPr>
        <w:t>S_TN</w:t>
      </w:r>
      <w:r w:rsidR="0038225F" w:rsidRPr="0069459C">
        <w:rPr>
          <w:rStyle w:val="Refdenotaalpie"/>
          <w:rFonts w:ascii="Arial" w:hAnsi="Arial" w:cs="Arial"/>
          <w:szCs w:val="24"/>
          <w:highlight w:val="yellow"/>
        </w:rPr>
        <w:footnoteReference w:id="354"/>
      </w:r>
      <w:r w:rsidR="0038225F" w:rsidRPr="0069459C">
        <w:rPr>
          <w:rFonts w:ascii="Arial" w:hAnsi="Arial" w:cs="Arial"/>
          <w:szCs w:val="24"/>
          <w:highlight w:val="yellow"/>
        </w:rPr>
        <w:t>]</w:t>
      </w:r>
      <w:r w:rsidR="00BE3C51" w:rsidRPr="0069459C">
        <w:rPr>
          <w:rFonts w:ascii="Arial" w:hAnsi="Arial" w:cs="Arial"/>
          <w:szCs w:val="24"/>
          <w:highlight w:val="yellow"/>
        </w:rPr>
        <w:t xml:space="preserve">, en la Subestación, con personal de </w:t>
      </w:r>
      <w:r w:rsidR="003D47AF" w:rsidRPr="0069459C">
        <w:rPr>
          <w:rFonts w:ascii="Arial" w:hAnsi="Arial" w:cs="Arial"/>
          <w:szCs w:val="24"/>
          <w:highlight w:val="yellow"/>
        </w:rPr>
        <w:t>[</w:t>
      </w:r>
      <w:r w:rsidR="00AA4B83" w:rsidRPr="0069459C">
        <w:rPr>
          <w:rFonts w:ascii="Arial" w:hAnsi="Arial" w:cs="Arial"/>
          <w:szCs w:val="24"/>
          <w:highlight w:val="yellow"/>
        </w:rPr>
        <w:t>S_PROMOTOR</w:t>
      </w:r>
      <w:r w:rsidR="003D47AF" w:rsidRPr="0069459C">
        <w:rPr>
          <w:rStyle w:val="Refdenotaalpie"/>
          <w:rFonts w:ascii="Arial" w:hAnsi="Arial" w:cs="Arial"/>
          <w:szCs w:val="24"/>
          <w:highlight w:val="yellow"/>
        </w:rPr>
        <w:footnoteReference w:id="355"/>
      </w:r>
      <w:r w:rsidR="003D47AF" w:rsidRPr="0069459C">
        <w:rPr>
          <w:rFonts w:ascii="Arial" w:hAnsi="Arial" w:cs="Arial"/>
          <w:szCs w:val="24"/>
          <w:highlight w:val="yellow"/>
        </w:rPr>
        <w:t>]</w:t>
      </w:r>
      <w:r w:rsidR="00BE3C51" w:rsidRPr="0069459C">
        <w:rPr>
          <w:rFonts w:ascii="Arial" w:hAnsi="Arial" w:cs="Arial"/>
          <w:szCs w:val="24"/>
          <w:highlight w:val="yellow"/>
        </w:rPr>
        <w:t>, ubicado en el Punto de Conexión correspondiente</w:t>
      </w:r>
      <w:r w:rsidR="00BE3C51" w:rsidRPr="0069459C">
        <w:rPr>
          <w:rFonts w:ascii="Arial" w:hAnsi="Arial" w:cs="Arial"/>
          <w:szCs w:val="24"/>
        </w:rPr>
        <w:t xml:space="preserve">. </w:t>
      </w:r>
    </w:p>
    <w:p w14:paraId="310FADB2" w14:textId="77777777"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Supervisar los trabajos de campo para la construcción a ejecutarse en la Subestación, en los términos establecidos en el Código de Redes a fin de observar cualquier anomalía que pueda afectar los activos o la infraestructura, representados por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56"/>
      </w:r>
      <w:r w:rsidR="0038225F" w:rsidRPr="0069459C">
        <w:rPr>
          <w:rFonts w:ascii="Arial" w:hAnsi="Arial" w:cs="Arial"/>
          <w:szCs w:val="24"/>
        </w:rPr>
        <w:t>]</w:t>
      </w:r>
      <w:r w:rsidRPr="0069459C">
        <w:rPr>
          <w:rFonts w:ascii="Arial" w:hAnsi="Arial" w:cs="Arial"/>
          <w:szCs w:val="24"/>
        </w:rPr>
        <w:t xml:space="preserve"> o activos de terceros que se encuentren en la Subestación. </w:t>
      </w:r>
    </w:p>
    <w:p w14:paraId="1E73342D" w14:textId="77777777"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Supervisar las conexiones con el Módulo Común, módulo de barrajes y las pruebas sobre los equipos de protecciones (Diferencial de barras, falla interruptor y sincronismo). </w:t>
      </w:r>
    </w:p>
    <w:p w14:paraId="03E1D3BD" w14:textId="160BB82C"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Verificar que los Bienes</w:t>
      </w:r>
      <w:r w:rsidR="00790646" w:rsidRPr="0069459C">
        <w:rPr>
          <w:rFonts w:ascii="Arial" w:hAnsi="Arial" w:cs="Arial"/>
          <w:szCs w:val="24"/>
        </w:rPr>
        <w:t xml:space="preserve"> y Equipos</w:t>
      </w:r>
      <w:r w:rsidRPr="0069459C">
        <w:rPr>
          <w:rFonts w:ascii="Arial" w:hAnsi="Arial" w:cs="Arial"/>
          <w:szCs w:val="24"/>
        </w:rPr>
        <w:t xml:space="preserve"> de Conexión cumplan con los requerimientos técnicos de medida</w:t>
      </w:r>
      <w:r w:rsidR="002D3340" w:rsidRPr="0069459C">
        <w:rPr>
          <w:rFonts w:ascii="Arial" w:hAnsi="Arial" w:cs="Arial"/>
          <w:szCs w:val="24"/>
        </w:rPr>
        <w:t>,</w:t>
      </w:r>
      <w:r w:rsidRPr="0069459C">
        <w:rPr>
          <w:rFonts w:ascii="Arial" w:hAnsi="Arial" w:cs="Arial"/>
          <w:szCs w:val="24"/>
        </w:rPr>
        <w:t xml:space="preserve"> que permitan el funcionamiento de una frontera comercial en el Punto de Conexión asignado para el Proyecto de Conexión y que los mismos estén montados de acuerdo con los planos aprobados y el cumplimiento del Código de Redes de la conexión. </w:t>
      </w:r>
    </w:p>
    <w:p w14:paraId="5E44A5AF" w14:textId="77777777"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Verificar y validar la realización de las pruebas de inyección digital de protecciones asociadas al módulo de conexión y demás equipos a ser instalados por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57"/>
      </w:r>
      <w:r w:rsidR="003D47AF" w:rsidRPr="0069459C">
        <w:rPr>
          <w:rFonts w:ascii="Arial" w:hAnsi="Arial" w:cs="Arial"/>
          <w:szCs w:val="24"/>
        </w:rPr>
        <w:t>]</w:t>
      </w:r>
      <w:r w:rsidRPr="0069459C">
        <w:rPr>
          <w:rFonts w:ascii="Arial" w:hAnsi="Arial" w:cs="Arial"/>
          <w:szCs w:val="24"/>
        </w:rPr>
        <w:t xml:space="preserve"> en la Subestación. </w:t>
      </w:r>
    </w:p>
    <w:p w14:paraId="3003F74E" w14:textId="5347CBD9"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Verificar, validar y ejecutar, con el alcance contemplado en este </w:t>
      </w:r>
      <w:r w:rsidR="00790646" w:rsidRPr="0069459C">
        <w:rPr>
          <w:rFonts w:ascii="Arial" w:hAnsi="Arial" w:cs="Arial"/>
          <w:szCs w:val="24"/>
        </w:rPr>
        <w:t>contrato</w:t>
      </w:r>
      <w:r w:rsidRPr="0069459C">
        <w:rPr>
          <w:rFonts w:ascii="Arial" w:hAnsi="Arial" w:cs="Arial"/>
          <w:szCs w:val="24"/>
        </w:rPr>
        <w:t>, en la puesta en</w:t>
      </w:r>
      <w:r w:rsidR="00EB059C" w:rsidRPr="0069459C">
        <w:rPr>
          <w:rFonts w:ascii="Arial" w:hAnsi="Arial" w:cs="Arial"/>
          <w:szCs w:val="24"/>
        </w:rPr>
        <w:t xml:space="preserve"> Operación</w:t>
      </w:r>
      <w:r w:rsidRPr="0069459C">
        <w:rPr>
          <w:rFonts w:ascii="Arial" w:hAnsi="Arial" w:cs="Arial"/>
          <w:szCs w:val="24"/>
        </w:rPr>
        <w:t xml:space="preserve"> y en el ajuste de las protecciones a realizar por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58"/>
      </w:r>
      <w:r w:rsidR="003D47AF" w:rsidRPr="0069459C">
        <w:rPr>
          <w:rFonts w:ascii="Arial" w:hAnsi="Arial" w:cs="Arial"/>
          <w:szCs w:val="24"/>
        </w:rPr>
        <w:t>]</w:t>
      </w:r>
      <w:r w:rsidRPr="0069459C">
        <w:rPr>
          <w:rFonts w:ascii="Arial" w:hAnsi="Arial" w:cs="Arial"/>
          <w:szCs w:val="24"/>
        </w:rPr>
        <w:t xml:space="preserve"> para la conexión al barraje, previa prueba y calibración de los relés de protección instalados por parte de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59"/>
      </w:r>
      <w:r w:rsidR="003D47AF" w:rsidRPr="0069459C">
        <w:rPr>
          <w:rFonts w:ascii="Arial" w:hAnsi="Arial" w:cs="Arial"/>
          <w:szCs w:val="24"/>
        </w:rPr>
        <w:t>]</w:t>
      </w:r>
      <w:r w:rsidRPr="0069459C">
        <w:rPr>
          <w:rFonts w:ascii="Arial" w:hAnsi="Arial" w:cs="Arial"/>
          <w:szCs w:val="24"/>
        </w:rPr>
        <w:t xml:space="preserve">, de acuerdo con el </w:t>
      </w:r>
      <w:r w:rsidRPr="0069459C">
        <w:rPr>
          <w:rFonts w:ascii="Arial" w:hAnsi="Arial" w:cs="Arial"/>
          <w:szCs w:val="24"/>
        </w:rPr>
        <w:lastRenderedPageBreak/>
        <w:t xml:space="preserve">cálculo de ajustes realizado por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60"/>
      </w:r>
      <w:r w:rsidR="003D47AF" w:rsidRPr="0069459C">
        <w:rPr>
          <w:rFonts w:ascii="Arial" w:hAnsi="Arial" w:cs="Arial"/>
          <w:szCs w:val="24"/>
        </w:rPr>
        <w:t>]</w:t>
      </w:r>
      <w:r w:rsidRPr="0069459C">
        <w:rPr>
          <w:rFonts w:ascii="Arial" w:hAnsi="Arial" w:cs="Arial"/>
          <w:szCs w:val="24"/>
        </w:rPr>
        <w:t xml:space="preserve">, aprobado por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61"/>
      </w:r>
      <w:r w:rsidR="0038225F" w:rsidRPr="0069459C">
        <w:rPr>
          <w:rFonts w:ascii="Arial" w:hAnsi="Arial" w:cs="Arial"/>
          <w:szCs w:val="24"/>
        </w:rPr>
        <w:t>]</w:t>
      </w:r>
      <w:r w:rsidRPr="0069459C">
        <w:rPr>
          <w:rFonts w:ascii="Arial" w:hAnsi="Arial" w:cs="Arial"/>
          <w:szCs w:val="24"/>
        </w:rPr>
        <w:t xml:space="preserve"> y avalado por el CND de XM. Dentro de estas actividades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62"/>
      </w:r>
      <w:r w:rsidR="0038225F" w:rsidRPr="0069459C">
        <w:rPr>
          <w:rFonts w:ascii="Arial" w:hAnsi="Arial" w:cs="Arial"/>
          <w:szCs w:val="24"/>
        </w:rPr>
        <w:t>]</w:t>
      </w:r>
      <w:r w:rsidRPr="0069459C">
        <w:rPr>
          <w:rFonts w:ascii="Arial" w:hAnsi="Arial" w:cs="Arial"/>
          <w:szCs w:val="24"/>
        </w:rPr>
        <w:t xml:space="preserve"> debe suministrar a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63"/>
      </w:r>
      <w:r w:rsidR="003D47AF" w:rsidRPr="0069459C">
        <w:rPr>
          <w:rFonts w:ascii="Arial" w:hAnsi="Arial" w:cs="Arial"/>
          <w:szCs w:val="24"/>
        </w:rPr>
        <w:t>]</w:t>
      </w:r>
      <w:r w:rsidRPr="0069459C">
        <w:rPr>
          <w:rFonts w:ascii="Arial" w:hAnsi="Arial" w:cs="Arial"/>
          <w:szCs w:val="24"/>
        </w:rPr>
        <w:t xml:space="preserve">, de acuerdo con el tiempo y alcance previsto en la Resolución </w:t>
      </w:r>
      <w:r w:rsidR="00E507CC" w:rsidRPr="0069459C">
        <w:rPr>
          <w:rFonts w:ascii="Arial" w:hAnsi="Arial" w:cs="Arial"/>
          <w:szCs w:val="24"/>
        </w:rPr>
        <w:t>CREG</w:t>
      </w:r>
      <w:r w:rsidRPr="0069459C">
        <w:rPr>
          <w:rFonts w:ascii="Arial" w:hAnsi="Arial" w:cs="Arial"/>
          <w:szCs w:val="24"/>
        </w:rPr>
        <w:t xml:space="preserve"> 216 de 1997</w:t>
      </w:r>
      <w:r w:rsidR="00790646" w:rsidRPr="0069459C">
        <w:rPr>
          <w:rFonts w:ascii="Arial" w:hAnsi="Arial" w:cs="Arial"/>
          <w:szCs w:val="24"/>
        </w:rPr>
        <w:t xml:space="preserve"> o la que haga sus veces,</w:t>
      </w:r>
      <w:r w:rsidR="00FC5637" w:rsidRPr="0069459C">
        <w:rPr>
          <w:rFonts w:ascii="Arial" w:hAnsi="Arial" w:cs="Arial"/>
          <w:szCs w:val="24"/>
        </w:rPr>
        <w:t xml:space="preserve"> lo referente a las pruebas que deben efectuarse a las conexiones al STN que entrarán en operación</w:t>
      </w:r>
      <w:r w:rsidRPr="0069459C">
        <w:rPr>
          <w:rFonts w:ascii="Arial" w:hAnsi="Arial" w:cs="Arial"/>
          <w:szCs w:val="24"/>
        </w:rPr>
        <w:t xml:space="preserve"> y lo estipulado en el Acuerdo CNO 1214 de 2019 o aquellos que lo</w:t>
      </w:r>
      <w:r w:rsidR="00790646" w:rsidRPr="0069459C">
        <w:rPr>
          <w:rFonts w:ascii="Arial" w:hAnsi="Arial" w:cs="Arial"/>
          <w:szCs w:val="24"/>
        </w:rPr>
        <w:t xml:space="preserve"> modifiquen</w:t>
      </w:r>
      <w:r w:rsidRPr="0069459C">
        <w:rPr>
          <w:rFonts w:ascii="Arial" w:hAnsi="Arial" w:cs="Arial"/>
          <w:szCs w:val="24"/>
        </w:rPr>
        <w:t xml:space="preserve"> o sustituyan, con anticipación de al menos dos (2) meses, la información técnica sobre parámetros, características, rangos y ajustes actuales de sus relés de protección asociados o vinculados a la ampliación realizada por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64"/>
      </w:r>
      <w:r w:rsidR="003D47AF" w:rsidRPr="0069459C">
        <w:rPr>
          <w:rFonts w:ascii="Arial" w:hAnsi="Arial" w:cs="Arial"/>
          <w:szCs w:val="24"/>
        </w:rPr>
        <w:t>]</w:t>
      </w:r>
      <w:r w:rsidRPr="0069459C">
        <w:rPr>
          <w:rFonts w:ascii="Arial" w:hAnsi="Arial" w:cs="Arial"/>
          <w:szCs w:val="24"/>
        </w:rPr>
        <w:t xml:space="preserve">, y los criterios de coordinación utilizados por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65"/>
      </w:r>
      <w:r w:rsidR="0038225F" w:rsidRPr="0069459C">
        <w:rPr>
          <w:rFonts w:ascii="Arial" w:hAnsi="Arial" w:cs="Arial"/>
          <w:szCs w:val="24"/>
        </w:rPr>
        <w:t>]</w:t>
      </w:r>
      <w:r w:rsidRPr="0069459C">
        <w:rPr>
          <w:rFonts w:ascii="Arial" w:hAnsi="Arial" w:cs="Arial"/>
          <w:szCs w:val="24"/>
        </w:rPr>
        <w:t xml:space="preserve">. </w:t>
      </w:r>
    </w:p>
    <w:p w14:paraId="0B64F2D2" w14:textId="77777777"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Reportar a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66"/>
      </w:r>
      <w:r w:rsidR="003D47AF" w:rsidRPr="0069459C">
        <w:rPr>
          <w:rFonts w:ascii="Arial" w:hAnsi="Arial" w:cs="Arial"/>
          <w:szCs w:val="24"/>
        </w:rPr>
        <w:t>]</w:t>
      </w:r>
      <w:r w:rsidRPr="0069459C">
        <w:rPr>
          <w:rFonts w:ascii="Arial" w:hAnsi="Arial" w:cs="Arial"/>
          <w:szCs w:val="24"/>
        </w:rPr>
        <w:t xml:space="preserve"> las anomalías que se presenten en los sistemas de control, telecomunicaciones, servicios auxiliares y protecciones representados por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67"/>
      </w:r>
      <w:r w:rsidR="0038225F" w:rsidRPr="0069459C">
        <w:rPr>
          <w:rFonts w:ascii="Arial" w:hAnsi="Arial" w:cs="Arial"/>
          <w:szCs w:val="24"/>
        </w:rPr>
        <w:t>]</w:t>
      </w:r>
      <w:r w:rsidRPr="0069459C">
        <w:rPr>
          <w:rFonts w:ascii="Arial" w:hAnsi="Arial" w:cs="Arial"/>
          <w:szCs w:val="24"/>
        </w:rPr>
        <w:t xml:space="preserve"> que puedan afectar los Bienes y Equipos de Conexión. El reporte de las anomalías deberá realizarse de acuerdo con las instrucciones que para el efecto imparta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68"/>
      </w:r>
      <w:r w:rsidR="003D47AF" w:rsidRPr="0069459C">
        <w:rPr>
          <w:rFonts w:ascii="Arial" w:hAnsi="Arial" w:cs="Arial"/>
          <w:szCs w:val="24"/>
        </w:rPr>
        <w:t>]</w:t>
      </w:r>
      <w:r w:rsidRPr="0069459C">
        <w:rPr>
          <w:rFonts w:ascii="Arial" w:hAnsi="Arial" w:cs="Arial"/>
          <w:szCs w:val="24"/>
        </w:rPr>
        <w:t>.</w:t>
      </w:r>
    </w:p>
    <w:p w14:paraId="6F54FF32" w14:textId="6BD2E010" w:rsidR="00D65BCB"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Hacer las modificaciones en topología y nomenclatura en el CSM</w:t>
      </w:r>
      <w:r w:rsidR="0038225F" w:rsidRPr="0069459C">
        <w:rPr>
          <w:rFonts w:ascii="Arial" w:hAnsi="Arial" w:cs="Arial"/>
          <w:szCs w:val="24"/>
        </w:rPr>
        <w:t xml:space="preserve"> o CCT</w:t>
      </w:r>
      <w:r w:rsidRPr="0069459C">
        <w:rPr>
          <w:rFonts w:ascii="Arial" w:hAnsi="Arial" w:cs="Arial"/>
          <w:szCs w:val="24"/>
        </w:rPr>
        <w:t xml:space="preserve"> de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69"/>
      </w:r>
      <w:r w:rsidR="0038225F" w:rsidRPr="0069459C">
        <w:rPr>
          <w:rFonts w:ascii="Arial" w:hAnsi="Arial" w:cs="Arial"/>
          <w:szCs w:val="24"/>
        </w:rPr>
        <w:t>]</w:t>
      </w:r>
      <w:r w:rsidRPr="0069459C">
        <w:rPr>
          <w:rFonts w:ascii="Arial" w:hAnsi="Arial" w:cs="Arial"/>
          <w:szCs w:val="24"/>
        </w:rPr>
        <w:t xml:space="preserve"> por el ingreso de los Bienes y Equipos de Conexión de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70"/>
      </w:r>
      <w:r w:rsidR="003D47AF" w:rsidRPr="0069459C">
        <w:rPr>
          <w:rFonts w:ascii="Arial" w:hAnsi="Arial" w:cs="Arial"/>
          <w:szCs w:val="24"/>
        </w:rPr>
        <w:t>]</w:t>
      </w:r>
      <w:r w:rsidRPr="0069459C">
        <w:rPr>
          <w:rFonts w:ascii="Arial" w:hAnsi="Arial" w:cs="Arial"/>
          <w:szCs w:val="24"/>
        </w:rPr>
        <w:t xml:space="preserve"> en la Subestación</w:t>
      </w:r>
      <w:r w:rsidR="00446932" w:rsidRPr="0069459C">
        <w:rPr>
          <w:rFonts w:ascii="Arial" w:hAnsi="Arial" w:cs="Arial"/>
          <w:szCs w:val="24"/>
        </w:rPr>
        <w:t xml:space="preserve"> a más tardar a los ocho </w:t>
      </w:r>
      <w:r w:rsidR="00446932" w:rsidRPr="0069459C">
        <w:rPr>
          <w:rFonts w:ascii="Arial" w:hAnsi="Arial" w:cs="Arial"/>
          <w:szCs w:val="24"/>
          <w:highlight w:val="yellow"/>
        </w:rPr>
        <w:t>(8) días calendarios</w:t>
      </w:r>
      <w:r w:rsidR="00446932" w:rsidRPr="0069459C">
        <w:rPr>
          <w:rFonts w:ascii="Arial" w:hAnsi="Arial" w:cs="Arial"/>
          <w:szCs w:val="24"/>
        </w:rPr>
        <w:t xml:space="preserve"> siguientes a la solicitud de [</w:t>
      </w:r>
      <w:r w:rsidR="00446932" w:rsidRPr="0069459C">
        <w:rPr>
          <w:rFonts w:ascii="Arial" w:hAnsi="Arial" w:cs="Arial"/>
          <w:szCs w:val="24"/>
          <w:highlight w:val="yellow"/>
        </w:rPr>
        <w:t>S_PROMOTOR</w:t>
      </w:r>
      <w:r w:rsidR="00446932" w:rsidRPr="0069459C">
        <w:rPr>
          <w:rStyle w:val="Refdenotaalpie"/>
          <w:rFonts w:ascii="Arial" w:hAnsi="Arial" w:cs="Arial"/>
          <w:szCs w:val="24"/>
        </w:rPr>
        <w:footnoteReference w:id="371"/>
      </w:r>
      <w:r w:rsidR="00446932" w:rsidRPr="0069459C">
        <w:rPr>
          <w:rFonts w:ascii="Arial" w:hAnsi="Arial" w:cs="Arial"/>
          <w:szCs w:val="24"/>
        </w:rPr>
        <w:t>].</w:t>
      </w:r>
      <w:r w:rsidR="00FC5637" w:rsidRPr="0069459C">
        <w:rPr>
          <w:rFonts w:ascii="Arial" w:hAnsi="Arial" w:cs="Arial"/>
          <w:szCs w:val="24"/>
        </w:rPr>
        <w:t>.</w:t>
      </w:r>
    </w:p>
    <w:p w14:paraId="42440C01" w14:textId="42631CCF" w:rsidR="004042A6" w:rsidRPr="0069459C" w:rsidRDefault="00BE3C51" w:rsidP="00F870E3">
      <w:pPr>
        <w:pStyle w:val="Prrafodelista"/>
        <w:numPr>
          <w:ilvl w:val="0"/>
          <w:numId w:val="14"/>
        </w:numPr>
        <w:ind w:left="284"/>
        <w:rPr>
          <w:rFonts w:ascii="Arial" w:hAnsi="Arial" w:cs="Arial"/>
          <w:szCs w:val="24"/>
        </w:rPr>
      </w:pPr>
      <w:r w:rsidRPr="0069459C">
        <w:rPr>
          <w:rFonts w:ascii="Arial" w:hAnsi="Arial" w:cs="Arial"/>
          <w:szCs w:val="24"/>
        </w:rPr>
        <w:t xml:space="preserve">Actualizar, cuando sea necesario, la información del SOE y del SCADA correspondiente a la(s) Bahía(s) de propiedad de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72"/>
      </w:r>
      <w:r w:rsidR="003D47AF" w:rsidRPr="0069459C">
        <w:rPr>
          <w:rFonts w:ascii="Arial" w:hAnsi="Arial" w:cs="Arial"/>
          <w:szCs w:val="24"/>
        </w:rPr>
        <w:t>]</w:t>
      </w:r>
      <w:r w:rsidRPr="0069459C">
        <w:rPr>
          <w:rFonts w:ascii="Arial" w:hAnsi="Arial" w:cs="Arial"/>
          <w:szCs w:val="24"/>
        </w:rPr>
        <w:t xml:space="preserve">, en el sistema SCADA de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73"/>
      </w:r>
      <w:r w:rsidR="0038225F" w:rsidRPr="0069459C">
        <w:rPr>
          <w:rFonts w:ascii="Arial" w:hAnsi="Arial" w:cs="Arial"/>
          <w:szCs w:val="24"/>
        </w:rPr>
        <w:t>]</w:t>
      </w:r>
      <w:r w:rsidRPr="0069459C">
        <w:rPr>
          <w:rFonts w:ascii="Arial" w:hAnsi="Arial" w:cs="Arial"/>
          <w:szCs w:val="24"/>
        </w:rPr>
        <w:t xml:space="preserve">. Así mismo, integrar la(s) nueva(s) Bahía(s) al sistema de control de la Subestación, siempre y cuando los equipos, elementos, accesorios, software y protocolos de comunicación suministrados e instalados por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74"/>
      </w:r>
      <w:r w:rsidR="003D47AF" w:rsidRPr="0069459C">
        <w:rPr>
          <w:rFonts w:ascii="Arial" w:hAnsi="Arial" w:cs="Arial"/>
          <w:szCs w:val="24"/>
        </w:rPr>
        <w:t>]</w:t>
      </w:r>
      <w:r w:rsidRPr="0069459C">
        <w:rPr>
          <w:rFonts w:ascii="Arial" w:hAnsi="Arial" w:cs="Arial"/>
          <w:szCs w:val="24"/>
        </w:rPr>
        <w:t xml:space="preserve">, sean totalmente compatibles con el SAS y el SCADA propiedad de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75"/>
      </w:r>
      <w:r w:rsidR="0038225F" w:rsidRPr="0069459C">
        <w:rPr>
          <w:rFonts w:ascii="Arial" w:hAnsi="Arial" w:cs="Arial"/>
          <w:szCs w:val="24"/>
        </w:rPr>
        <w:t>]</w:t>
      </w:r>
      <w:r w:rsidRPr="0069459C">
        <w:rPr>
          <w:rFonts w:ascii="Arial" w:hAnsi="Arial" w:cs="Arial"/>
          <w:szCs w:val="24"/>
        </w:rPr>
        <w:t xml:space="preserve">. Igualmente, debe actualizar despliegues y datos en el SAS y SCADA y supervisar la conexión con los barrajes. De requerirse alguna tarjeta adicional para el SAS de la Subestación, ésta será asumida por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76"/>
      </w:r>
      <w:r w:rsidR="003D47AF" w:rsidRPr="0069459C">
        <w:rPr>
          <w:rFonts w:ascii="Arial" w:hAnsi="Arial" w:cs="Arial"/>
          <w:szCs w:val="24"/>
        </w:rPr>
        <w:t>]</w:t>
      </w:r>
      <w:r w:rsidRPr="0069459C">
        <w:rPr>
          <w:rFonts w:ascii="Arial" w:hAnsi="Arial" w:cs="Arial"/>
          <w:szCs w:val="24"/>
        </w:rPr>
        <w:t xml:space="preserve">. </w:t>
      </w:r>
    </w:p>
    <w:p w14:paraId="7737D233" w14:textId="04641F53" w:rsidR="00A279FE" w:rsidRPr="0069459C" w:rsidRDefault="00BE3C51" w:rsidP="00C764FF">
      <w:pPr>
        <w:jc w:val="both"/>
        <w:rPr>
          <w:rFonts w:ascii="Arial" w:hAnsi="Arial" w:cs="Arial"/>
          <w:sz w:val="24"/>
          <w:szCs w:val="24"/>
        </w:rPr>
      </w:pPr>
      <w:r w:rsidRPr="0069459C">
        <w:rPr>
          <w:rFonts w:ascii="Arial" w:hAnsi="Arial" w:cs="Arial"/>
          <w:b/>
          <w:bCs/>
          <w:sz w:val="24"/>
          <w:szCs w:val="24"/>
        </w:rPr>
        <w:lastRenderedPageBreak/>
        <w:t xml:space="preserve">B) Durante la Etapa de Operación </w:t>
      </w:r>
      <w:r w:rsidR="0038225F" w:rsidRPr="0069459C">
        <w:rPr>
          <w:rFonts w:ascii="Arial" w:hAnsi="Arial" w:cs="Arial"/>
          <w:b/>
          <w:bCs/>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b/>
          <w:bCs/>
          <w:sz w:val="24"/>
          <w:szCs w:val="24"/>
        </w:rPr>
        <w:footnoteReference w:id="377"/>
      </w:r>
      <w:r w:rsidR="0038225F" w:rsidRPr="0069459C">
        <w:rPr>
          <w:rFonts w:ascii="Arial" w:hAnsi="Arial" w:cs="Arial"/>
          <w:b/>
          <w:bCs/>
          <w:sz w:val="24"/>
          <w:szCs w:val="24"/>
        </w:rPr>
        <w:t>]</w:t>
      </w:r>
      <w:r w:rsidRPr="0069459C">
        <w:rPr>
          <w:rFonts w:ascii="Arial" w:hAnsi="Arial" w:cs="Arial"/>
          <w:b/>
          <w:bCs/>
          <w:sz w:val="24"/>
          <w:szCs w:val="24"/>
        </w:rPr>
        <w:t>:</w:t>
      </w:r>
      <w:r w:rsidRPr="0069459C">
        <w:rPr>
          <w:rFonts w:ascii="Arial" w:hAnsi="Arial" w:cs="Arial"/>
          <w:sz w:val="24"/>
          <w:szCs w:val="24"/>
        </w:rPr>
        <w:t xml:space="preserve"> </w:t>
      </w:r>
    </w:p>
    <w:p w14:paraId="49EF4A44" w14:textId="1884CA18" w:rsidR="00D65BCB" w:rsidRPr="0069459C" w:rsidRDefault="00BE3C51" w:rsidP="00F870E3">
      <w:pPr>
        <w:pStyle w:val="Prrafodelista"/>
        <w:numPr>
          <w:ilvl w:val="0"/>
          <w:numId w:val="17"/>
        </w:numPr>
        <w:ind w:left="284"/>
        <w:rPr>
          <w:rFonts w:ascii="Arial" w:hAnsi="Arial" w:cs="Arial"/>
          <w:szCs w:val="24"/>
        </w:rPr>
      </w:pPr>
      <w:r w:rsidRPr="0069459C">
        <w:rPr>
          <w:rFonts w:ascii="Arial" w:hAnsi="Arial" w:cs="Arial"/>
          <w:szCs w:val="24"/>
        </w:rPr>
        <w:t xml:space="preserve">Atender los requerimientos de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78"/>
      </w:r>
      <w:r w:rsidR="003D47AF" w:rsidRPr="0069459C">
        <w:rPr>
          <w:rFonts w:ascii="Arial" w:hAnsi="Arial" w:cs="Arial"/>
          <w:szCs w:val="24"/>
        </w:rPr>
        <w:t>]</w:t>
      </w:r>
      <w:r w:rsidRPr="0069459C">
        <w:rPr>
          <w:rFonts w:ascii="Arial" w:hAnsi="Arial" w:cs="Arial"/>
          <w:szCs w:val="24"/>
        </w:rPr>
        <w:t xml:space="preserve">, relacionados exclusivamente con el objeto y alcance de este </w:t>
      </w:r>
      <w:r w:rsidR="008C6EB9" w:rsidRPr="0069459C">
        <w:rPr>
          <w:rFonts w:ascii="Arial" w:hAnsi="Arial" w:cs="Arial"/>
          <w:szCs w:val="24"/>
        </w:rPr>
        <w:t>contrato</w:t>
      </w:r>
      <w:r w:rsidR="00D65BCB" w:rsidRPr="0069459C">
        <w:rPr>
          <w:rFonts w:ascii="Arial" w:hAnsi="Arial" w:cs="Arial"/>
          <w:szCs w:val="24"/>
        </w:rPr>
        <w:t>.</w:t>
      </w:r>
      <w:bookmarkStart w:id="22" w:name="_Hlk83023799"/>
    </w:p>
    <w:p w14:paraId="765D6E96" w14:textId="68F4BC25" w:rsidR="00D65BCB" w:rsidRPr="0069459C" w:rsidRDefault="00BE3C51" w:rsidP="00F870E3">
      <w:pPr>
        <w:pStyle w:val="Prrafodelista"/>
        <w:numPr>
          <w:ilvl w:val="0"/>
          <w:numId w:val="17"/>
        </w:numPr>
        <w:ind w:left="284"/>
        <w:rPr>
          <w:rFonts w:ascii="Arial" w:hAnsi="Arial" w:cs="Arial"/>
          <w:szCs w:val="24"/>
        </w:rPr>
      </w:pPr>
      <w:r w:rsidRPr="0069459C">
        <w:rPr>
          <w:rFonts w:ascii="Arial" w:hAnsi="Arial" w:cs="Arial"/>
          <w:szCs w:val="24"/>
        </w:rPr>
        <w:t xml:space="preserve">Designar un Representante Autorizado del </w:t>
      </w:r>
      <w:r w:rsidR="008C6EB9" w:rsidRPr="0069459C">
        <w:rPr>
          <w:rFonts w:ascii="Arial" w:hAnsi="Arial" w:cs="Arial"/>
          <w:szCs w:val="24"/>
        </w:rPr>
        <w:t>contrato</w:t>
      </w:r>
      <w:r w:rsidRPr="0069459C">
        <w:rPr>
          <w:rFonts w:ascii="Arial" w:hAnsi="Arial" w:cs="Arial"/>
          <w:szCs w:val="24"/>
        </w:rPr>
        <w:t>, para actuar en su nombre, en las condiciones establecidas en la Cláusula</w:t>
      </w:r>
      <w:r w:rsidR="008C6EB9" w:rsidRPr="0069459C">
        <w:rPr>
          <w:rFonts w:ascii="Arial" w:hAnsi="Arial" w:cs="Arial"/>
          <w:szCs w:val="24"/>
        </w:rPr>
        <w:t xml:space="preserve"> Vigésima Sexta</w:t>
      </w:r>
      <w:r w:rsidRPr="0069459C">
        <w:rPr>
          <w:rFonts w:ascii="Arial" w:hAnsi="Arial" w:cs="Arial"/>
          <w:szCs w:val="24"/>
        </w:rPr>
        <w:t xml:space="preserve"> – Representantes Autorizados - de este </w:t>
      </w:r>
      <w:r w:rsidR="008C6EB9" w:rsidRPr="0069459C">
        <w:rPr>
          <w:rFonts w:ascii="Arial" w:hAnsi="Arial" w:cs="Arial"/>
          <w:szCs w:val="24"/>
        </w:rPr>
        <w:t>contrato</w:t>
      </w:r>
      <w:r w:rsidRPr="0069459C">
        <w:rPr>
          <w:rFonts w:ascii="Arial" w:hAnsi="Arial" w:cs="Arial"/>
          <w:szCs w:val="24"/>
        </w:rPr>
        <w:t xml:space="preserve">. </w:t>
      </w:r>
      <w:bookmarkEnd w:id="22"/>
    </w:p>
    <w:p w14:paraId="1408A877" w14:textId="77777777" w:rsidR="00D65BCB" w:rsidRPr="0069459C" w:rsidRDefault="00BE3C51" w:rsidP="00F870E3">
      <w:pPr>
        <w:pStyle w:val="Prrafodelista"/>
        <w:numPr>
          <w:ilvl w:val="0"/>
          <w:numId w:val="17"/>
        </w:numPr>
        <w:ind w:left="284"/>
        <w:rPr>
          <w:rFonts w:ascii="Arial" w:hAnsi="Arial" w:cs="Arial"/>
          <w:szCs w:val="24"/>
        </w:rPr>
      </w:pPr>
      <w:r w:rsidRPr="0069459C">
        <w:rPr>
          <w:rFonts w:ascii="Arial" w:hAnsi="Arial" w:cs="Arial"/>
          <w:szCs w:val="24"/>
        </w:rPr>
        <w:t xml:space="preserve">Facilitar a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79"/>
      </w:r>
      <w:r w:rsidR="003D47AF" w:rsidRPr="0069459C">
        <w:rPr>
          <w:rFonts w:ascii="Arial" w:hAnsi="Arial" w:cs="Arial"/>
          <w:szCs w:val="24"/>
        </w:rPr>
        <w:t>]</w:t>
      </w:r>
      <w:r w:rsidRPr="0069459C">
        <w:rPr>
          <w:rFonts w:ascii="Arial" w:hAnsi="Arial" w:cs="Arial"/>
          <w:szCs w:val="24"/>
        </w:rPr>
        <w:t xml:space="preserve"> el acceso a las instalaciones de la Subestación, para la ejecución de las actividades de Operación y Mantenimiento de los Bienes y Equipos de Conexión de su propiedad. </w:t>
      </w:r>
    </w:p>
    <w:p w14:paraId="781454D3" w14:textId="28BD7356" w:rsidR="00D65BCB" w:rsidRPr="0069459C" w:rsidRDefault="00BE3C51" w:rsidP="00F870E3">
      <w:pPr>
        <w:pStyle w:val="Prrafodelista"/>
        <w:numPr>
          <w:ilvl w:val="0"/>
          <w:numId w:val="17"/>
        </w:numPr>
        <w:ind w:left="284"/>
        <w:rPr>
          <w:rFonts w:ascii="Arial" w:hAnsi="Arial" w:cs="Arial"/>
          <w:szCs w:val="24"/>
        </w:rPr>
      </w:pPr>
      <w:r w:rsidRPr="0069459C">
        <w:rPr>
          <w:rFonts w:ascii="Arial" w:hAnsi="Arial" w:cs="Arial"/>
          <w:szCs w:val="24"/>
        </w:rPr>
        <w:t xml:space="preserve">Administrar el personal propio o del(os) contratista(s) a su cargo, requerido(s) en la ejecución del presente </w:t>
      </w:r>
      <w:r w:rsidR="00177979" w:rsidRPr="0069459C">
        <w:rPr>
          <w:rFonts w:ascii="Arial" w:hAnsi="Arial" w:cs="Arial"/>
          <w:szCs w:val="24"/>
        </w:rPr>
        <w:t>contrato</w:t>
      </w:r>
      <w:r w:rsidRPr="0069459C">
        <w:rPr>
          <w:rFonts w:ascii="Arial" w:hAnsi="Arial" w:cs="Arial"/>
          <w:szCs w:val="24"/>
        </w:rPr>
        <w:t xml:space="preserve">. </w:t>
      </w:r>
    </w:p>
    <w:p w14:paraId="6BE6EBDB" w14:textId="77777777" w:rsidR="00D65BCB" w:rsidRPr="0069459C" w:rsidRDefault="00BE3C51" w:rsidP="00F870E3">
      <w:pPr>
        <w:pStyle w:val="Prrafodelista"/>
        <w:numPr>
          <w:ilvl w:val="0"/>
          <w:numId w:val="17"/>
        </w:numPr>
        <w:ind w:left="284"/>
        <w:rPr>
          <w:rFonts w:ascii="Arial" w:hAnsi="Arial" w:cs="Arial"/>
          <w:szCs w:val="24"/>
        </w:rPr>
      </w:pPr>
      <w:r w:rsidRPr="0069459C">
        <w:rPr>
          <w:rFonts w:ascii="Arial" w:hAnsi="Arial" w:cs="Arial"/>
          <w:szCs w:val="24"/>
        </w:rPr>
        <w:t xml:space="preserve">Concertar con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80"/>
      </w:r>
      <w:r w:rsidR="003D47AF" w:rsidRPr="0069459C">
        <w:rPr>
          <w:rFonts w:ascii="Arial" w:hAnsi="Arial" w:cs="Arial"/>
          <w:szCs w:val="24"/>
        </w:rPr>
        <w:t>]</w:t>
      </w:r>
      <w:r w:rsidRPr="0069459C">
        <w:rPr>
          <w:rFonts w:ascii="Arial" w:hAnsi="Arial" w:cs="Arial"/>
          <w:szCs w:val="24"/>
        </w:rPr>
        <w:t xml:space="preserve"> las fechas de realización de los mantenimientos de los Activos de Conexión representados por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81"/>
      </w:r>
      <w:r w:rsidR="0038225F" w:rsidRPr="0069459C">
        <w:rPr>
          <w:rFonts w:ascii="Arial" w:hAnsi="Arial" w:cs="Arial"/>
          <w:szCs w:val="24"/>
        </w:rPr>
        <w:t>]</w:t>
      </w:r>
      <w:r w:rsidRPr="0069459C">
        <w:rPr>
          <w:rFonts w:ascii="Arial" w:hAnsi="Arial" w:cs="Arial"/>
          <w:szCs w:val="24"/>
        </w:rPr>
        <w:t xml:space="preserve">, con el fin que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82"/>
      </w:r>
      <w:r w:rsidR="003D47AF" w:rsidRPr="0069459C">
        <w:rPr>
          <w:rFonts w:ascii="Arial" w:hAnsi="Arial" w:cs="Arial"/>
          <w:szCs w:val="24"/>
        </w:rPr>
        <w:t>]</w:t>
      </w:r>
      <w:r w:rsidRPr="0069459C">
        <w:rPr>
          <w:rFonts w:ascii="Arial" w:hAnsi="Arial" w:cs="Arial"/>
          <w:szCs w:val="24"/>
        </w:rPr>
        <w:t xml:space="preserve"> pueda optimizar las desconexiones y ejecutar trabajos simultáneos en este sentido. Las fechas de mantenimiento deben ser informadas de conformidad con los requisitos que para el efecto presente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83"/>
      </w:r>
      <w:r w:rsidR="003D47AF" w:rsidRPr="0069459C">
        <w:rPr>
          <w:rFonts w:ascii="Arial" w:hAnsi="Arial" w:cs="Arial"/>
          <w:szCs w:val="24"/>
        </w:rPr>
        <w:t>]</w:t>
      </w:r>
      <w:r w:rsidRPr="0069459C">
        <w:rPr>
          <w:rFonts w:ascii="Arial" w:hAnsi="Arial" w:cs="Arial"/>
          <w:szCs w:val="24"/>
        </w:rPr>
        <w:t xml:space="preserve">. </w:t>
      </w:r>
    </w:p>
    <w:p w14:paraId="47E27380" w14:textId="2E69D723" w:rsidR="00FC1742" w:rsidRPr="0069459C" w:rsidRDefault="00BE3C51" w:rsidP="00F870E3">
      <w:pPr>
        <w:pStyle w:val="Prrafodelista"/>
        <w:numPr>
          <w:ilvl w:val="0"/>
          <w:numId w:val="17"/>
        </w:numPr>
        <w:ind w:left="284"/>
        <w:rPr>
          <w:rFonts w:ascii="Arial" w:hAnsi="Arial" w:cs="Arial"/>
          <w:szCs w:val="24"/>
        </w:rPr>
      </w:pPr>
      <w:r w:rsidRPr="0069459C">
        <w:rPr>
          <w:rFonts w:ascii="Arial" w:hAnsi="Arial" w:cs="Arial"/>
          <w:szCs w:val="24"/>
        </w:rPr>
        <w:t xml:space="preserve">Responder por los </w:t>
      </w:r>
      <w:r w:rsidR="00446932" w:rsidRPr="0069459C">
        <w:rPr>
          <w:rFonts w:ascii="Arial" w:hAnsi="Arial" w:cs="Arial"/>
          <w:szCs w:val="24"/>
        </w:rPr>
        <w:t xml:space="preserve">perjuicios </w:t>
      </w:r>
      <w:r w:rsidRPr="0069459C">
        <w:rPr>
          <w:rFonts w:ascii="Arial" w:hAnsi="Arial" w:cs="Arial"/>
          <w:szCs w:val="24"/>
        </w:rPr>
        <w:t>directos</w:t>
      </w:r>
      <w:r w:rsidR="00446932" w:rsidRPr="0069459C">
        <w:rPr>
          <w:rFonts w:ascii="Arial" w:hAnsi="Arial" w:cs="Arial"/>
          <w:szCs w:val="24"/>
        </w:rPr>
        <w:t xml:space="preserve"> e indirectos</w:t>
      </w:r>
      <w:r w:rsidRPr="0069459C">
        <w:rPr>
          <w:rFonts w:ascii="Arial" w:hAnsi="Arial" w:cs="Arial"/>
          <w:szCs w:val="24"/>
        </w:rPr>
        <w:t xml:space="preserve">, ocasionados a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384"/>
      </w:r>
      <w:r w:rsidR="003D47AF" w:rsidRPr="0069459C">
        <w:rPr>
          <w:rFonts w:ascii="Arial" w:hAnsi="Arial" w:cs="Arial"/>
          <w:szCs w:val="24"/>
        </w:rPr>
        <w:t>]</w:t>
      </w:r>
      <w:r w:rsidRPr="0069459C">
        <w:rPr>
          <w:rFonts w:ascii="Arial" w:hAnsi="Arial" w:cs="Arial"/>
          <w:szCs w:val="24"/>
        </w:rPr>
        <w:t xml:space="preserve">, por dolo, culpa, error técnico o negligencia, debidamente comprobados, imputables a </w:t>
      </w:r>
      <w:r w:rsidR="0038225F" w:rsidRPr="0069459C">
        <w:rPr>
          <w:rFonts w:ascii="Arial" w:hAnsi="Arial" w:cs="Arial"/>
          <w:szCs w:val="24"/>
        </w:rPr>
        <w:t>[</w:t>
      </w:r>
      <w:r w:rsidR="00777C6B" w:rsidRPr="0069459C">
        <w:rPr>
          <w:rFonts w:ascii="Arial" w:hAnsi="Arial" w:cs="Arial"/>
          <w:szCs w:val="24"/>
          <w:highlight w:val="yellow"/>
        </w:rPr>
        <w:t>S_TN</w:t>
      </w:r>
      <w:r w:rsidR="0038225F" w:rsidRPr="0069459C">
        <w:rPr>
          <w:rStyle w:val="Refdenotaalpie"/>
          <w:rFonts w:ascii="Arial" w:hAnsi="Arial" w:cs="Arial"/>
          <w:szCs w:val="24"/>
        </w:rPr>
        <w:footnoteReference w:id="385"/>
      </w:r>
      <w:r w:rsidR="0038225F" w:rsidRPr="0069459C">
        <w:rPr>
          <w:rFonts w:ascii="Arial" w:hAnsi="Arial" w:cs="Arial"/>
          <w:szCs w:val="24"/>
        </w:rPr>
        <w:t>]</w:t>
      </w:r>
      <w:r w:rsidRPr="0069459C">
        <w:rPr>
          <w:rFonts w:ascii="Arial" w:hAnsi="Arial" w:cs="Arial"/>
          <w:szCs w:val="24"/>
        </w:rPr>
        <w:t>, sus contratistas</w:t>
      </w:r>
      <w:r w:rsidR="00177979" w:rsidRPr="0069459C">
        <w:rPr>
          <w:rFonts w:ascii="Arial" w:hAnsi="Arial" w:cs="Arial"/>
          <w:szCs w:val="24"/>
        </w:rPr>
        <w:t>,</w:t>
      </w:r>
      <w:r w:rsidRPr="0069459C">
        <w:rPr>
          <w:rFonts w:ascii="Arial" w:hAnsi="Arial" w:cs="Arial"/>
          <w:szCs w:val="24"/>
        </w:rPr>
        <w:t xml:space="preserve"> subcontratistas</w:t>
      </w:r>
      <w:r w:rsidR="00177979" w:rsidRPr="0069459C">
        <w:rPr>
          <w:rFonts w:ascii="Arial" w:hAnsi="Arial" w:cs="Arial"/>
          <w:szCs w:val="24"/>
        </w:rPr>
        <w:t xml:space="preserve"> y/o dependientes en general</w:t>
      </w:r>
      <w:r w:rsidRPr="0069459C">
        <w:rPr>
          <w:rFonts w:ascii="Arial" w:hAnsi="Arial" w:cs="Arial"/>
          <w:szCs w:val="24"/>
        </w:rPr>
        <w:t xml:space="preserve">, durante el término de vigencia del presente </w:t>
      </w:r>
      <w:r w:rsidR="00177979" w:rsidRPr="0069459C">
        <w:rPr>
          <w:rFonts w:ascii="Arial" w:hAnsi="Arial" w:cs="Arial"/>
          <w:szCs w:val="24"/>
        </w:rPr>
        <w:t>contrato</w:t>
      </w:r>
      <w:r w:rsidRPr="0069459C">
        <w:rPr>
          <w:rFonts w:ascii="Arial" w:hAnsi="Arial" w:cs="Arial"/>
          <w:szCs w:val="24"/>
        </w:rPr>
        <w:t xml:space="preserve">. </w:t>
      </w:r>
    </w:p>
    <w:p w14:paraId="2AA221DC" w14:textId="31A10DBE" w:rsidR="001C1411" w:rsidRPr="0069459C" w:rsidRDefault="00177979" w:rsidP="002F04F2">
      <w:pPr>
        <w:ind w:left="284"/>
        <w:jc w:val="both"/>
        <w:rPr>
          <w:rFonts w:ascii="Arial" w:hAnsi="Arial" w:cs="Arial"/>
          <w:sz w:val="24"/>
          <w:szCs w:val="24"/>
        </w:rPr>
      </w:pPr>
      <w:bookmarkStart w:id="23" w:name="_Hlk83023927"/>
      <w:r w:rsidRPr="0069459C">
        <w:rPr>
          <w:rFonts w:ascii="Arial" w:hAnsi="Arial" w:cs="Arial"/>
          <w:b/>
          <w:bCs/>
          <w:sz w:val="24"/>
          <w:szCs w:val="24"/>
        </w:rPr>
        <w:t>PARÁGRAFO</w:t>
      </w:r>
      <w:r w:rsidR="001C1411" w:rsidRPr="0069459C">
        <w:rPr>
          <w:rFonts w:ascii="Arial" w:hAnsi="Arial" w:cs="Arial"/>
          <w:b/>
          <w:bCs/>
          <w:sz w:val="24"/>
          <w:szCs w:val="24"/>
        </w:rPr>
        <w:t xml:space="preserve"> PRIMERO</w:t>
      </w:r>
      <w:r w:rsidR="00446932" w:rsidRPr="0069459C">
        <w:rPr>
          <w:rFonts w:ascii="Arial" w:hAnsi="Arial" w:cs="Arial"/>
          <w:b/>
          <w:bCs/>
          <w:sz w:val="24"/>
          <w:szCs w:val="24"/>
        </w:rPr>
        <w:t xml:space="preserve"> – ACTIVIDADES DE AOM</w:t>
      </w:r>
      <w:r w:rsidR="001C1411" w:rsidRPr="0069459C">
        <w:rPr>
          <w:rFonts w:ascii="Arial" w:hAnsi="Arial" w:cs="Arial"/>
          <w:b/>
          <w:bCs/>
          <w:sz w:val="24"/>
          <w:szCs w:val="24"/>
        </w:rPr>
        <w:t>:</w:t>
      </w:r>
      <w:r w:rsidR="001C1411" w:rsidRPr="0069459C">
        <w:rPr>
          <w:rFonts w:ascii="Arial" w:hAnsi="Arial" w:cs="Arial"/>
          <w:sz w:val="24"/>
          <w:szCs w:val="24"/>
        </w:rPr>
        <w:t xml:space="preserve"> [</w:t>
      </w:r>
      <w:r w:rsidR="00AA4B83" w:rsidRPr="0069459C">
        <w:rPr>
          <w:rFonts w:ascii="Arial" w:hAnsi="Arial" w:cs="Arial"/>
          <w:sz w:val="24"/>
          <w:szCs w:val="24"/>
          <w:highlight w:val="yellow"/>
        </w:rPr>
        <w:t>S_PROMOTOR</w:t>
      </w:r>
      <w:r w:rsidR="001C1411" w:rsidRPr="0069459C">
        <w:rPr>
          <w:rFonts w:ascii="Arial" w:hAnsi="Arial" w:cs="Arial"/>
        </w:rPr>
        <w:footnoteReference w:id="386"/>
      </w:r>
      <w:r w:rsidR="001C1411" w:rsidRPr="0069459C">
        <w:rPr>
          <w:rFonts w:ascii="Arial" w:hAnsi="Arial" w:cs="Arial"/>
          <w:sz w:val="24"/>
          <w:szCs w:val="24"/>
        </w:rPr>
        <w:t xml:space="preserve">] podrá acordar las actividades de Administración Operación y Mantenimiento </w:t>
      </w:r>
      <w:r w:rsidRPr="0069459C">
        <w:rPr>
          <w:rFonts w:ascii="Arial" w:hAnsi="Arial" w:cs="Arial"/>
          <w:sz w:val="24"/>
          <w:szCs w:val="24"/>
        </w:rPr>
        <w:t xml:space="preserve">se ejecuten </w:t>
      </w:r>
      <w:r w:rsidR="001C1411" w:rsidRPr="0069459C">
        <w:rPr>
          <w:rFonts w:ascii="Arial" w:hAnsi="Arial" w:cs="Arial"/>
          <w:sz w:val="24"/>
          <w:szCs w:val="24"/>
        </w:rPr>
        <w:t>por parte de [</w:t>
      </w:r>
      <w:r w:rsidR="001C1411" w:rsidRPr="0069459C">
        <w:rPr>
          <w:rFonts w:ascii="Arial" w:hAnsi="Arial" w:cs="Arial"/>
          <w:sz w:val="24"/>
          <w:szCs w:val="24"/>
          <w:highlight w:val="yellow"/>
        </w:rPr>
        <w:t>S_TN</w:t>
      </w:r>
      <w:r w:rsidR="001C1411" w:rsidRPr="0069459C">
        <w:rPr>
          <w:rFonts w:ascii="Arial" w:hAnsi="Arial" w:cs="Arial"/>
        </w:rPr>
        <w:footnoteReference w:id="387"/>
      </w:r>
      <w:r w:rsidR="001C1411" w:rsidRPr="0069459C">
        <w:rPr>
          <w:rFonts w:ascii="Arial" w:hAnsi="Arial" w:cs="Arial"/>
          <w:sz w:val="24"/>
          <w:szCs w:val="24"/>
        </w:rPr>
        <w:t xml:space="preserve">], mediante la suscripción </w:t>
      </w:r>
      <w:r w:rsidR="00FD1367" w:rsidRPr="0069459C">
        <w:rPr>
          <w:rFonts w:ascii="Arial" w:hAnsi="Arial" w:cs="Arial"/>
          <w:sz w:val="24"/>
          <w:szCs w:val="24"/>
        </w:rPr>
        <w:t>de</w:t>
      </w:r>
      <w:r w:rsidR="001C1411" w:rsidRPr="0069459C">
        <w:rPr>
          <w:rFonts w:ascii="Arial" w:hAnsi="Arial" w:cs="Arial"/>
          <w:sz w:val="24"/>
          <w:szCs w:val="24"/>
        </w:rPr>
        <w:t xml:space="preserve"> un</w:t>
      </w:r>
      <w:r w:rsidRPr="0069459C">
        <w:rPr>
          <w:rFonts w:ascii="Arial" w:hAnsi="Arial" w:cs="Arial"/>
          <w:sz w:val="24"/>
          <w:szCs w:val="24"/>
        </w:rPr>
        <w:t>a</w:t>
      </w:r>
      <w:r w:rsidR="001C1411" w:rsidRPr="0069459C">
        <w:rPr>
          <w:rFonts w:ascii="Arial" w:hAnsi="Arial" w:cs="Arial"/>
          <w:sz w:val="24"/>
          <w:szCs w:val="24"/>
        </w:rPr>
        <w:t xml:space="preserve"> </w:t>
      </w:r>
      <w:r w:rsidRPr="0069459C">
        <w:rPr>
          <w:rFonts w:ascii="Arial" w:hAnsi="Arial" w:cs="Arial"/>
          <w:sz w:val="24"/>
          <w:szCs w:val="24"/>
        </w:rPr>
        <w:t xml:space="preserve">Cláusula Adicional </w:t>
      </w:r>
      <w:r w:rsidR="001C1411" w:rsidRPr="0069459C">
        <w:rPr>
          <w:rFonts w:ascii="Arial" w:hAnsi="Arial" w:cs="Arial"/>
          <w:sz w:val="24"/>
          <w:szCs w:val="24"/>
        </w:rPr>
        <w:t xml:space="preserve">al presente </w:t>
      </w:r>
      <w:r w:rsidR="00683B4C" w:rsidRPr="0069459C">
        <w:rPr>
          <w:rFonts w:ascii="Arial" w:hAnsi="Arial" w:cs="Arial"/>
          <w:sz w:val="24"/>
          <w:szCs w:val="24"/>
        </w:rPr>
        <w:t>C</w:t>
      </w:r>
      <w:r w:rsidR="001C1411" w:rsidRPr="0069459C">
        <w:rPr>
          <w:rFonts w:ascii="Arial" w:hAnsi="Arial" w:cs="Arial"/>
          <w:sz w:val="24"/>
          <w:szCs w:val="24"/>
        </w:rPr>
        <w:t>ontrato</w:t>
      </w:r>
      <w:r w:rsidR="00683B4C" w:rsidRPr="0069459C">
        <w:rPr>
          <w:rFonts w:ascii="Arial" w:hAnsi="Arial" w:cs="Arial"/>
          <w:sz w:val="24"/>
          <w:szCs w:val="24"/>
        </w:rPr>
        <w:t xml:space="preserve"> de Conexión</w:t>
      </w:r>
      <w:r w:rsidR="001C1411" w:rsidRPr="0069459C">
        <w:rPr>
          <w:rFonts w:ascii="Arial" w:hAnsi="Arial" w:cs="Arial"/>
          <w:sz w:val="24"/>
          <w:szCs w:val="24"/>
        </w:rPr>
        <w:t>.</w:t>
      </w:r>
    </w:p>
    <w:p w14:paraId="5CC7289A" w14:textId="44AC0406" w:rsidR="001C1411" w:rsidRPr="0069459C" w:rsidRDefault="00177979" w:rsidP="00446932">
      <w:pPr>
        <w:ind w:left="284"/>
        <w:jc w:val="both"/>
        <w:rPr>
          <w:rFonts w:ascii="Arial" w:hAnsi="Arial" w:cs="Arial"/>
          <w:b/>
          <w:bCs/>
          <w:sz w:val="24"/>
          <w:szCs w:val="24"/>
        </w:rPr>
      </w:pPr>
      <w:bookmarkStart w:id="24" w:name="_Hlk83023950"/>
      <w:bookmarkEnd w:id="23"/>
      <w:r w:rsidRPr="0069459C">
        <w:rPr>
          <w:rFonts w:ascii="Arial" w:hAnsi="Arial" w:cs="Arial"/>
          <w:b/>
          <w:bCs/>
          <w:sz w:val="24"/>
          <w:szCs w:val="24"/>
        </w:rPr>
        <w:t>PARÁGRAFO</w:t>
      </w:r>
      <w:r w:rsidR="001C1411" w:rsidRPr="0069459C">
        <w:rPr>
          <w:rFonts w:ascii="Arial" w:hAnsi="Arial" w:cs="Arial"/>
          <w:b/>
          <w:bCs/>
          <w:sz w:val="24"/>
          <w:szCs w:val="24"/>
        </w:rPr>
        <w:t xml:space="preserve"> SEGUNDO</w:t>
      </w:r>
      <w:r w:rsidR="00446932" w:rsidRPr="0069459C">
        <w:rPr>
          <w:rFonts w:ascii="Arial" w:hAnsi="Arial" w:cs="Arial"/>
          <w:b/>
          <w:bCs/>
          <w:sz w:val="24"/>
          <w:szCs w:val="24"/>
        </w:rPr>
        <w:t xml:space="preserve"> – ACTIVIDADES DE OPERACIÓN DE RESPALDO</w:t>
      </w:r>
      <w:r w:rsidR="001C1411" w:rsidRPr="0069459C">
        <w:rPr>
          <w:rFonts w:ascii="Arial" w:hAnsi="Arial" w:cs="Arial"/>
          <w:b/>
          <w:bCs/>
          <w:sz w:val="24"/>
          <w:szCs w:val="24"/>
        </w:rPr>
        <w:t>:</w:t>
      </w:r>
      <w:r w:rsidR="001C1411" w:rsidRPr="0069459C">
        <w:rPr>
          <w:rFonts w:ascii="Arial" w:hAnsi="Arial" w:cs="Arial"/>
          <w:sz w:val="24"/>
          <w:szCs w:val="24"/>
        </w:rPr>
        <w:t xml:space="preserve"> Las partes podrán acordar la prestación del servicio, para la Administración y Operación de Respaldo de los activos de propiedad de [</w:t>
      </w:r>
      <w:r w:rsidR="00AA4B83" w:rsidRPr="0069459C">
        <w:rPr>
          <w:rFonts w:ascii="Arial" w:hAnsi="Arial" w:cs="Arial"/>
          <w:sz w:val="24"/>
          <w:szCs w:val="24"/>
          <w:highlight w:val="yellow"/>
        </w:rPr>
        <w:t>S_PROMOTOR</w:t>
      </w:r>
      <w:r w:rsidR="001C1411" w:rsidRPr="0069459C">
        <w:rPr>
          <w:rFonts w:ascii="Arial" w:hAnsi="Arial" w:cs="Arial"/>
        </w:rPr>
        <w:footnoteReference w:id="388"/>
      </w:r>
      <w:r w:rsidR="001C1411" w:rsidRPr="0069459C">
        <w:rPr>
          <w:rFonts w:ascii="Arial" w:hAnsi="Arial" w:cs="Arial"/>
          <w:sz w:val="24"/>
          <w:szCs w:val="24"/>
        </w:rPr>
        <w:t xml:space="preserve">] instalados en el Punto de Conexión. Las responsabilidades y costos se determinarán mediante la suscripción de </w:t>
      </w:r>
      <w:r w:rsidR="00446932" w:rsidRPr="0069459C">
        <w:rPr>
          <w:rFonts w:ascii="Arial" w:hAnsi="Arial" w:cs="Arial"/>
          <w:sz w:val="24"/>
          <w:szCs w:val="24"/>
        </w:rPr>
        <w:t xml:space="preserve">una Cláusula Adicional </w:t>
      </w:r>
      <w:r w:rsidR="001C1411" w:rsidRPr="0069459C">
        <w:rPr>
          <w:rFonts w:ascii="Arial" w:hAnsi="Arial" w:cs="Arial"/>
          <w:sz w:val="24"/>
          <w:szCs w:val="24"/>
        </w:rPr>
        <w:t xml:space="preserve">al presente contrato. </w:t>
      </w:r>
    </w:p>
    <w:bookmarkEnd w:id="24"/>
    <w:p w14:paraId="69BC2165" w14:textId="4016A42A" w:rsidR="005A1D4C" w:rsidRPr="0069459C" w:rsidRDefault="00346EA5" w:rsidP="005A1D4C">
      <w:pPr>
        <w:jc w:val="both"/>
        <w:rPr>
          <w:rFonts w:ascii="Arial" w:hAnsi="Arial" w:cs="Arial"/>
          <w:sz w:val="24"/>
          <w:szCs w:val="24"/>
        </w:rPr>
      </w:pPr>
      <w:r w:rsidRPr="0069459C">
        <w:rPr>
          <w:rFonts w:ascii="Arial" w:hAnsi="Arial" w:cs="Arial"/>
          <w:b/>
          <w:bCs/>
          <w:sz w:val="24"/>
          <w:szCs w:val="24"/>
        </w:rPr>
        <w:lastRenderedPageBreak/>
        <w:t>CLÁUSULA OCTAVA – ARRENDAMIENTO DEL TERRENO:</w:t>
      </w:r>
      <w:r w:rsidRPr="0069459C">
        <w:rPr>
          <w:rFonts w:ascii="Arial" w:hAnsi="Arial" w:cs="Arial"/>
          <w:sz w:val="24"/>
          <w:szCs w:val="24"/>
        </w:rPr>
        <w:t xml:space="preserve"> </w:t>
      </w:r>
      <w:r w:rsidR="00BE3C51" w:rsidRPr="0069459C">
        <w:rPr>
          <w:rFonts w:ascii="Arial" w:hAnsi="Arial" w:cs="Arial"/>
          <w:sz w:val="24"/>
          <w:szCs w:val="24"/>
        </w:rPr>
        <w:t xml:space="preserve">Cuando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389"/>
      </w:r>
      <w:r w:rsidR="003D47AF" w:rsidRPr="0069459C">
        <w:rPr>
          <w:rFonts w:ascii="Arial" w:hAnsi="Arial" w:cs="Arial"/>
          <w:sz w:val="24"/>
          <w:szCs w:val="24"/>
        </w:rPr>
        <w:t>]</w:t>
      </w:r>
      <w:r w:rsidR="00BE3C51" w:rsidRPr="0069459C">
        <w:rPr>
          <w:rFonts w:ascii="Arial" w:hAnsi="Arial" w:cs="Arial"/>
          <w:sz w:val="24"/>
          <w:szCs w:val="24"/>
        </w:rPr>
        <w:t xml:space="preserve"> </w:t>
      </w:r>
      <w:r w:rsidR="00A279FE" w:rsidRPr="0069459C">
        <w:rPr>
          <w:rFonts w:ascii="Arial" w:hAnsi="Arial" w:cs="Arial"/>
          <w:sz w:val="24"/>
          <w:szCs w:val="24"/>
        </w:rPr>
        <w:t>con base en el pronunciamiento de [</w:t>
      </w:r>
      <w:r w:rsidR="00777C6B" w:rsidRPr="0069459C">
        <w:rPr>
          <w:rFonts w:ascii="Arial" w:hAnsi="Arial" w:cs="Arial"/>
          <w:sz w:val="24"/>
          <w:szCs w:val="24"/>
          <w:highlight w:val="yellow"/>
        </w:rPr>
        <w:t>S_TN</w:t>
      </w:r>
      <w:r w:rsidR="00A279FE" w:rsidRPr="0069459C">
        <w:rPr>
          <w:rStyle w:val="Refdenotaalpie"/>
          <w:rFonts w:ascii="Arial" w:hAnsi="Arial" w:cs="Arial"/>
          <w:sz w:val="24"/>
          <w:szCs w:val="24"/>
        </w:rPr>
        <w:footnoteReference w:id="390"/>
      </w:r>
      <w:r w:rsidR="00A279FE" w:rsidRPr="0069459C">
        <w:rPr>
          <w:rFonts w:ascii="Arial" w:hAnsi="Arial" w:cs="Arial"/>
          <w:sz w:val="24"/>
          <w:szCs w:val="24"/>
        </w:rPr>
        <w:t xml:space="preserve">] acerca de la viabilidad de las alternativas presentadas por </w:t>
      </w:r>
      <w:r w:rsidR="00D9436F" w:rsidRPr="0069459C">
        <w:rPr>
          <w:rFonts w:ascii="Arial" w:hAnsi="Arial" w:cs="Arial"/>
          <w:sz w:val="24"/>
          <w:szCs w:val="24"/>
        </w:rPr>
        <w:t>[</w:t>
      </w:r>
      <w:r w:rsidR="00D9436F" w:rsidRPr="0069459C">
        <w:rPr>
          <w:rFonts w:ascii="Arial" w:hAnsi="Arial" w:cs="Arial"/>
          <w:sz w:val="24"/>
          <w:szCs w:val="24"/>
          <w:highlight w:val="yellow"/>
        </w:rPr>
        <w:t>S_PROMOTOR</w:t>
      </w:r>
      <w:r w:rsidR="00D9436F" w:rsidRPr="0069459C">
        <w:rPr>
          <w:rStyle w:val="Refdenotaalpie"/>
          <w:rFonts w:ascii="Arial" w:hAnsi="Arial" w:cs="Arial"/>
          <w:sz w:val="24"/>
          <w:szCs w:val="24"/>
        </w:rPr>
        <w:footnoteReference w:id="391"/>
      </w:r>
      <w:r w:rsidR="00D9436F" w:rsidRPr="0069459C">
        <w:rPr>
          <w:rFonts w:ascii="Arial" w:hAnsi="Arial" w:cs="Arial"/>
          <w:sz w:val="24"/>
          <w:szCs w:val="24"/>
        </w:rPr>
        <w:t xml:space="preserve">] </w:t>
      </w:r>
      <w:r w:rsidR="00A279FE" w:rsidRPr="0069459C">
        <w:rPr>
          <w:rFonts w:ascii="Arial" w:hAnsi="Arial" w:cs="Arial"/>
          <w:sz w:val="24"/>
          <w:szCs w:val="24"/>
        </w:rPr>
        <w:t xml:space="preserve">en el estudio de disponibilidad de espacio físico y </w:t>
      </w:r>
      <w:r w:rsidR="00BE3C51" w:rsidRPr="0069459C">
        <w:rPr>
          <w:rFonts w:ascii="Arial" w:hAnsi="Arial" w:cs="Arial"/>
          <w:sz w:val="24"/>
          <w:szCs w:val="24"/>
        </w:rPr>
        <w:t>con los diseños definitivos</w:t>
      </w:r>
      <w:r w:rsidR="005E41F8" w:rsidRPr="0069459C">
        <w:rPr>
          <w:rFonts w:ascii="Arial" w:hAnsi="Arial" w:cs="Arial"/>
          <w:sz w:val="24"/>
          <w:szCs w:val="24"/>
        </w:rPr>
        <w:t>,</w:t>
      </w:r>
      <w:r w:rsidR="00BE3C51" w:rsidRPr="0069459C">
        <w:rPr>
          <w:rFonts w:ascii="Arial" w:hAnsi="Arial" w:cs="Arial"/>
          <w:sz w:val="24"/>
          <w:szCs w:val="24"/>
        </w:rPr>
        <w:t xml:space="preserve"> </w:t>
      </w:r>
      <w:r w:rsidR="00D9436F" w:rsidRPr="0069459C">
        <w:rPr>
          <w:rFonts w:ascii="Arial" w:hAnsi="Arial" w:cs="Arial"/>
          <w:sz w:val="24"/>
          <w:szCs w:val="24"/>
        </w:rPr>
        <w:t xml:space="preserve">se </w:t>
      </w:r>
      <w:r w:rsidR="00BE3C51" w:rsidRPr="0069459C">
        <w:rPr>
          <w:rFonts w:ascii="Arial" w:hAnsi="Arial" w:cs="Arial"/>
          <w:sz w:val="24"/>
          <w:szCs w:val="24"/>
        </w:rPr>
        <w:t>definirá el área de Terreno que requerirá utilizar para</w:t>
      </w:r>
      <w:r w:rsidR="005E41F8" w:rsidRPr="0069459C">
        <w:rPr>
          <w:rFonts w:ascii="Arial" w:hAnsi="Arial" w:cs="Arial"/>
          <w:sz w:val="24"/>
          <w:szCs w:val="24"/>
        </w:rPr>
        <w:t xml:space="preserve"> instalar</w:t>
      </w:r>
      <w:r w:rsidR="00BE3C51" w:rsidRPr="0069459C">
        <w:rPr>
          <w:rFonts w:ascii="Arial" w:hAnsi="Arial" w:cs="Arial"/>
          <w:sz w:val="24"/>
          <w:szCs w:val="24"/>
        </w:rPr>
        <w:t xml:space="preserve"> sus Bienes y Equipos de Conexión dentro de la Subestación</w:t>
      </w:r>
      <w:r w:rsidR="00A279FE" w:rsidRPr="0069459C">
        <w:rPr>
          <w:rFonts w:ascii="Arial" w:hAnsi="Arial" w:cs="Arial"/>
          <w:sz w:val="24"/>
          <w:szCs w:val="24"/>
        </w:rPr>
        <w:t>. Si</w:t>
      </w:r>
      <w:r w:rsidR="005E41F8" w:rsidRPr="0069459C">
        <w:rPr>
          <w:rFonts w:ascii="Arial" w:hAnsi="Arial" w:cs="Arial"/>
          <w:sz w:val="24"/>
          <w:szCs w:val="24"/>
        </w:rPr>
        <w:t xml:space="preserve"> </w:t>
      </w:r>
      <w:r w:rsidR="00BE3C51" w:rsidRPr="0069459C">
        <w:rPr>
          <w:rFonts w:ascii="Arial" w:hAnsi="Arial" w:cs="Arial"/>
          <w:sz w:val="24"/>
          <w:szCs w:val="24"/>
        </w:rPr>
        <w:t>exist</w:t>
      </w:r>
      <w:r w:rsidR="005E41F8" w:rsidRPr="0069459C">
        <w:rPr>
          <w:rFonts w:ascii="Arial" w:hAnsi="Arial" w:cs="Arial"/>
          <w:sz w:val="24"/>
          <w:szCs w:val="24"/>
        </w:rPr>
        <w:t>e</w:t>
      </w:r>
      <w:r w:rsidR="00BE3C51" w:rsidRPr="0069459C">
        <w:rPr>
          <w:rFonts w:ascii="Arial" w:hAnsi="Arial" w:cs="Arial"/>
          <w:sz w:val="24"/>
          <w:szCs w:val="24"/>
        </w:rPr>
        <w:t xml:space="preserve"> disponibilidad física en la Subestación</w:t>
      </w:r>
      <w:r w:rsidR="00FB49B7" w:rsidRPr="0069459C">
        <w:rPr>
          <w:rFonts w:ascii="Arial" w:hAnsi="Arial" w:cs="Arial"/>
          <w:sz w:val="24"/>
          <w:szCs w:val="24"/>
        </w:rPr>
        <w:t xml:space="preserve">, Las Partes suscribirán un acuerdo comercial bien sea en arriendo, comodato, usufructo entre otras. </w:t>
      </w:r>
      <w:r w:rsidR="005A1D4C" w:rsidRPr="0069459C">
        <w:rPr>
          <w:rFonts w:ascii="Arial" w:hAnsi="Arial" w:cs="Arial"/>
          <w:sz w:val="24"/>
          <w:szCs w:val="24"/>
        </w:rPr>
        <w:t xml:space="preserve">Cuando se trate de arriendo se, acordará el pago de los costos de arriendo de acuerdo con las condiciones y costos de arrendamiento del terreno contenidas en el -Anexo Terrenos – Obtención del derecho al uso de los terrenos para el Proyecto-, el cual hace parte integral del presente Contrato de Conexión. </w:t>
      </w:r>
    </w:p>
    <w:p w14:paraId="7AF6D62B" w14:textId="642A1B58" w:rsidR="004042A6" w:rsidRPr="0069459C" w:rsidRDefault="00346EA5" w:rsidP="00C764FF">
      <w:pPr>
        <w:jc w:val="both"/>
        <w:rPr>
          <w:rFonts w:ascii="Arial" w:hAnsi="Arial" w:cs="Arial"/>
          <w:sz w:val="24"/>
          <w:szCs w:val="24"/>
        </w:rPr>
      </w:pPr>
      <w:r w:rsidRPr="0069459C">
        <w:rPr>
          <w:rFonts w:ascii="Arial" w:hAnsi="Arial" w:cs="Arial"/>
          <w:b/>
          <w:bCs/>
          <w:sz w:val="24"/>
          <w:szCs w:val="24"/>
        </w:rPr>
        <w:t xml:space="preserve">CLÁUSULA NOVENA - REQUISITOS PARA LA PUESTA EN </w:t>
      </w:r>
      <w:r w:rsidR="00EB059C" w:rsidRPr="0069459C">
        <w:rPr>
          <w:rFonts w:ascii="Arial" w:hAnsi="Arial" w:cs="Arial"/>
          <w:b/>
          <w:bCs/>
          <w:sz w:val="24"/>
          <w:szCs w:val="24"/>
        </w:rPr>
        <w:t>OPERACIÓN</w:t>
      </w:r>
      <w:r w:rsidRPr="0069459C">
        <w:rPr>
          <w:rFonts w:ascii="Arial" w:hAnsi="Arial" w:cs="Arial"/>
          <w:b/>
          <w:bCs/>
          <w:sz w:val="24"/>
          <w:szCs w:val="24"/>
        </w:rPr>
        <w:t xml:space="preserve"> DEL PROYECTO DE CONEXIÓN EN LA SUBESTACIÓN:</w:t>
      </w:r>
      <w:r w:rsidRPr="0069459C">
        <w:rPr>
          <w:rFonts w:ascii="Arial" w:hAnsi="Arial" w:cs="Arial"/>
          <w:sz w:val="24"/>
          <w:szCs w:val="24"/>
        </w:rPr>
        <w:t xml:space="preserve"> </w:t>
      </w:r>
      <w:r w:rsidR="00BE3C51" w:rsidRPr="0069459C">
        <w:rPr>
          <w:rFonts w:ascii="Arial" w:hAnsi="Arial" w:cs="Arial"/>
          <w:sz w:val="24"/>
          <w:szCs w:val="24"/>
        </w:rPr>
        <w:t xml:space="preserve">Para la puesta en </w:t>
      </w:r>
      <w:r w:rsidR="00177979" w:rsidRPr="0069459C">
        <w:rPr>
          <w:rFonts w:ascii="Arial" w:hAnsi="Arial" w:cs="Arial"/>
          <w:sz w:val="24"/>
          <w:szCs w:val="24"/>
        </w:rPr>
        <w:t xml:space="preserve">operación </w:t>
      </w:r>
      <w:r w:rsidR="00BE3C51" w:rsidRPr="0069459C">
        <w:rPr>
          <w:rFonts w:ascii="Arial" w:hAnsi="Arial" w:cs="Arial"/>
          <w:sz w:val="24"/>
          <w:szCs w:val="24"/>
        </w:rPr>
        <w:t xml:space="preserve">del Proyecto de Conexión,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392"/>
      </w:r>
      <w:r w:rsidR="003D47AF" w:rsidRPr="0069459C">
        <w:rPr>
          <w:rFonts w:ascii="Arial" w:hAnsi="Arial" w:cs="Arial"/>
          <w:sz w:val="24"/>
          <w:szCs w:val="24"/>
        </w:rPr>
        <w:t>]</w:t>
      </w:r>
      <w:r w:rsidR="00BE3C51" w:rsidRPr="0069459C">
        <w:rPr>
          <w:rFonts w:ascii="Arial" w:hAnsi="Arial" w:cs="Arial"/>
          <w:sz w:val="24"/>
          <w:szCs w:val="24"/>
        </w:rPr>
        <w:t xml:space="preserve"> deberá construir, tener disponibles y debidamente probados, de acuerdo con lo establecido en el Código de Conexión (Res</w:t>
      </w:r>
      <w:r w:rsidR="00FB49B7" w:rsidRPr="0069459C">
        <w:rPr>
          <w:rFonts w:ascii="Arial" w:hAnsi="Arial" w:cs="Arial"/>
          <w:sz w:val="24"/>
          <w:szCs w:val="24"/>
        </w:rPr>
        <w:t xml:space="preserve">olución CREG </w:t>
      </w:r>
      <w:r w:rsidR="00BE3C51" w:rsidRPr="0069459C">
        <w:rPr>
          <w:rFonts w:ascii="Arial" w:hAnsi="Arial" w:cs="Arial"/>
          <w:sz w:val="24"/>
          <w:szCs w:val="24"/>
        </w:rPr>
        <w:t>025 de 1995), los siguientes equipos, siempre que apliquen:</w:t>
      </w:r>
    </w:p>
    <w:p w14:paraId="597B0C08" w14:textId="77777777" w:rsidR="00D65BCB" w:rsidRPr="0069459C" w:rsidRDefault="00BE3C51" w:rsidP="00F870E3">
      <w:pPr>
        <w:pStyle w:val="Prrafodelista"/>
        <w:numPr>
          <w:ilvl w:val="0"/>
          <w:numId w:val="18"/>
        </w:numPr>
        <w:ind w:left="284"/>
        <w:rPr>
          <w:rFonts w:ascii="Arial" w:hAnsi="Arial" w:cs="Arial"/>
          <w:szCs w:val="24"/>
        </w:rPr>
      </w:pPr>
      <w:r w:rsidRPr="0069459C">
        <w:rPr>
          <w:rFonts w:ascii="Arial" w:hAnsi="Arial" w:cs="Arial"/>
          <w:szCs w:val="24"/>
        </w:rPr>
        <w:t xml:space="preserve">La(s) Bahía(s) de conexión con su configuración. </w:t>
      </w:r>
    </w:p>
    <w:p w14:paraId="2A631E46" w14:textId="77777777" w:rsidR="00D65BCB" w:rsidRPr="0069459C" w:rsidRDefault="00BE3C51" w:rsidP="00F870E3">
      <w:pPr>
        <w:pStyle w:val="Prrafodelista"/>
        <w:numPr>
          <w:ilvl w:val="0"/>
          <w:numId w:val="18"/>
        </w:numPr>
        <w:ind w:left="284"/>
        <w:rPr>
          <w:rFonts w:ascii="Arial" w:hAnsi="Arial" w:cs="Arial"/>
          <w:szCs w:val="24"/>
        </w:rPr>
      </w:pPr>
      <w:r w:rsidRPr="0069459C">
        <w:rPr>
          <w:rFonts w:ascii="Arial" w:hAnsi="Arial" w:cs="Arial"/>
          <w:szCs w:val="24"/>
        </w:rPr>
        <w:t>Los sistemas de supervisión y control de los equipos que hacen parte del Proyecto de Conexión</w:t>
      </w:r>
      <w:r w:rsidR="00A279FE" w:rsidRPr="0069459C">
        <w:rPr>
          <w:rFonts w:ascii="Arial" w:hAnsi="Arial" w:cs="Arial"/>
          <w:szCs w:val="24"/>
        </w:rPr>
        <w:t>.</w:t>
      </w:r>
    </w:p>
    <w:p w14:paraId="3065CA79" w14:textId="074CDA66" w:rsidR="004042A6" w:rsidRPr="0069459C" w:rsidRDefault="00BE3C51" w:rsidP="00F870E3">
      <w:pPr>
        <w:pStyle w:val="Prrafodelista"/>
        <w:numPr>
          <w:ilvl w:val="0"/>
          <w:numId w:val="18"/>
        </w:numPr>
        <w:ind w:left="284"/>
        <w:rPr>
          <w:rFonts w:ascii="Arial" w:hAnsi="Arial" w:cs="Arial"/>
          <w:szCs w:val="24"/>
        </w:rPr>
      </w:pPr>
      <w:r w:rsidRPr="0069459C">
        <w:rPr>
          <w:rFonts w:ascii="Arial" w:hAnsi="Arial" w:cs="Arial"/>
          <w:szCs w:val="24"/>
        </w:rPr>
        <w:t xml:space="preserve">Los equipos de: protección, registro de fallas, medición de energía y telecomunicaciones. </w:t>
      </w:r>
    </w:p>
    <w:p w14:paraId="310E1E96" w14:textId="1FF11103" w:rsidR="00FC1742" w:rsidRPr="0069459C" w:rsidRDefault="00BE3C51" w:rsidP="00C764FF">
      <w:pPr>
        <w:jc w:val="both"/>
        <w:rPr>
          <w:rFonts w:ascii="Arial" w:hAnsi="Arial" w:cs="Arial"/>
          <w:sz w:val="24"/>
          <w:szCs w:val="24"/>
        </w:rPr>
      </w:pPr>
      <w:r w:rsidRPr="0069459C">
        <w:rPr>
          <w:rFonts w:ascii="Arial" w:hAnsi="Arial" w:cs="Arial"/>
          <w:b/>
          <w:bCs/>
          <w:sz w:val="24"/>
          <w:szCs w:val="24"/>
        </w:rPr>
        <w:t>PARÁGRAFO</w:t>
      </w:r>
      <w:r w:rsidR="00684921" w:rsidRPr="0069459C">
        <w:rPr>
          <w:rFonts w:ascii="Arial" w:hAnsi="Arial" w:cs="Arial"/>
          <w:b/>
          <w:bCs/>
          <w:sz w:val="24"/>
          <w:szCs w:val="24"/>
        </w:rPr>
        <w:t xml:space="preserve"> – CERTIFICADO DE CONEXIÓN</w:t>
      </w:r>
      <w:r w:rsidRPr="0069459C">
        <w:rPr>
          <w:rFonts w:ascii="Arial" w:hAnsi="Arial" w:cs="Arial"/>
          <w:b/>
          <w:bCs/>
          <w:sz w:val="24"/>
          <w:szCs w:val="24"/>
        </w:rPr>
        <w:t>:</w:t>
      </w:r>
      <w:r w:rsidRPr="0069459C">
        <w:rPr>
          <w:rFonts w:ascii="Arial" w:hAnsi="Arial" w:cs="Arial"/>
          <w:sz w:val="24"/>
          <w:szCs w:val="24"/>
        </w:rPr>
        <w:t xml:space="preserve"> </w:t>
      </w:r>
      <w:r w:rsidR="0038225F" w:rsidRPr="0069459C">
        <w:rPr>
          <w:rFonts w:ascii="Arial" w:hAnsi="Arial" w:cs="Arial"/>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sz w:val="24"/>
          <w:szCs w:val="24"/>
        </w:rPr>
        <w:footnoteReference w:id="393"/>
      </w:r>
      <w:r w:rsidR="0038225F" w:rsidRPr="0069459C">
        <w:rPr>
          <w:rFonts w:ascii="Arial" w:hAnsi="Arial" w:cs="Arial"/>
          <w:sz w:val="24"/>
          <w:szCs w:val="24"/>
        </w:rPr>
        <w:t>]</w:t>
      </w:r>
      <w:r w:rsidRPr="0069459C">
        <w:rPr>
          <w:rFonts w:ascii="Arial" w:hAnsi="Arial" w:cs="Arial"/>
          <w:sz w:val="24"/>
          <w:szCs w:val="24"/>
        </w:rPr>
        <w:t xml:space="preserve"> entregará a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394"/>
      </w:r>
      <w:r w:rsidR="003D47AF" w:rsidRPr="0069459C">
        <w:rPr>
          <w:rFonts w:ascii="Arial" w:hAnsi="Arial" w:cs="Arial"/>
          <w:sz w:val="24"/>
          <w:szCs w:val="24"/>
        </w:rPr>
        <w:t>]</w:t>
      </w:r>
      <w:r w:rsidRPr="0069459C">
        <w:rPr>
          <w:rFonts w:ascii="Arial" w:hAnsi="Arial" w:cs="Arial"/>
          <w:sz w:val="24"/>
          <w:szCs w:val="24"/>
        </w:rPr>
        <w:t xml:space="preserve"> una</w:t>
      </w:r>
      <w:r w:rsidR="00C152BF" w:rsidRPr="0069459C">
        <w:rPr>
          <w:rFonts w:ascii="Arial" w:hAnsi="Arial" w:cs="Arial"/>
        </w:rPr>
        <w:t xml:space="preserve"> </w:t>
      </w:r>
      <w:r w:rsidR="00C152BF" w:rsidRPr="0069459C">
        <w:rPr>
          <w:rFonts w:ascii="Arial" w:hAnsi="Arial" w:cs="Arial"/>
          <w:sz w:val="24"/>
          <w:szCs w:val="24"/>
        </w:rPr>
        <w:t xml:space="preserve">Certificación de la Conexión </w:t>
      </w:r>
      <w:r w:rsidRPr="0069459C">
        <w:rPr>
          <w:rFonts w:ascii="Arial" w:hAnsi="Arial" w:cs="Arial"/>
          <w:sz w:val="24"/>
          <w:szCs w:val="24"/>
        </w:rPr>
        <w:t xml:space="preserve">en la que conste el cumplimiento de los requisitos técnicos de la conexión, conforme se establece en la Resolución </w:t>
      </w:r>
      <w:r w:rsidR="00E507CC" w:rsidRPr="0069459C">
        <w:rPr>
          <w:rFonts w:ascii="Arial" w:hAnsi="Arial" w:cs="Arial"/>
          <w:sz w:val="24"/>
          <w:szCs w:val="24"/>
        </w:rPr>
        <w:t>CREG</w:t>
      </w:r>
      <w:r w:rsidRPr="0069459C">
        <w:rPr>
          <w:rFonts w:ascii="Arial" w:hAnsi="Arial" w:cs="Arial"/>
          <w:sz w:val="24"/>
          <w:szCs w:val="24"/>
        </w:rPr>
        <w:t xml:space="preserve"> 025 de 1995 -Código de Conexión- el Acuerdo CNO 1214 de 2019 o aquel que lo modifique o sustituya</w:t>
      </w:r>
      <w:r w:rsidR="00FB49B7" w:rsidRPr="0069459C">
        <w:rPr>
          <w:rFonts w:ascii="Arial" w:hAnsi="Arial" w:cs="Arial"/>
          <w:sz w:val="24"/>
          <w:szCs w:val="24"/>
        </w:rPr>
        <w:t xml:space="preserve"> y la correspondiente certificación plena RETIE</w:t>
      </w:r>
      <w:r w:rsidRPr="0069459C">
        <w:rPr>
          <w:rFonts w:ascii="Arial" w:hAnsi="Arial" w:cs="Arial"/>
          <w:sz w:val="24"/>
          <w:szCs w:val="24"/>
        </w:rPr>
        <w:t>. Esta certificación será entregada antes de las 17:00 horas del siguiente día hábil a la fecha en que se cumplan exitosamente las pruebas de puesta en</w:t>
      </w:r>
      <w:r w:rsidR="00EB059C" w:rsidRPr="0069459C">
        <w:rPr>
          <w:rFonts w:ascii="Arial" w:hAnsi="Arial" w:cs="Arial"/>
          <w:sz w:val="24"/>
          <w:szCs w:val="24"/>
        </w:rPr>
        <w:t xml:space="preserve"> Operación</w:t>
      </w:r>
      <w:r w:rsidRPr="0069459C">
        <w:rPr>
          <w:rFonts w:ascii="Arial" w:hAnsi="Arial" w:cs="Arial"/>
          <w:sz w:val="24"/>
          <w:szCs w:val="24"/>
        </w:rPr>
        <w:t xml:space="preserve"> del Proyecto de Conexión</w:t>
      </w:r>
      <w:r w:rsidR="00A279FE" w:rsidRPr="0069459C">
        <w:rPr>
          <w:rFonts w:ascii="Arial" w:hAnsi="Arial" w:cs="Arial"/>
          <w:sz w:val="24"/>
          <w:szCs w:val="24"/>
        </w:rPr>
        <w:t xml:space="preserve">, </w:t>
      </w:r>
      <w:r w:rsidRPr="0069459C">
        <w:rPr>
          <w:rFonts w:ascii="Arial" w:hAnsi="Arial" w:cs="Arial"/>
          <w:sz w:val="24"/>
          <w:szCs w:val="24"/>
        </w:rPr>
        <w:t xml:space="preserve">verificado el cumplimiento de los requisitos exigidos en la Resolución </w:t>
      </w:r>
      <w:r w:rsidR="00E507CC" w:rsidRPr="0069459C">
        <w:rPr>
          <w:rFonts w:ascii="Arial" w:hAnsi="Arial" w:cs="Arial"/>
          <w:sz w:val="24"/>
          <w:szCs w:val="24"/>
        </w:rPr>
        <w:t>CREG</w:t>
      </w:r>
      <w:r w:rsidRPr="0069459C">
        <w:rPr>
          <w:rFonts w:ascii="Arial" w:hAnsi="Arial" w:cs="Arial"/>
          <w:sz w:val="24"/>
          <w:szCs w:val="24"/>
        </w:rPr>
        <w:t xml:space="preserve"> 025 de 1995 -Código de Conexión-, para lo cual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395"/>
      </w:r>
      <w:r w:rsidR="003D47AF" w:rsidRPr="0069459C">
        <w:rPr>
          <w:rFonts w:ascii="Arial" w:hAnsi="Arial" w:cs="Arial"/>
          <w:sz w:val="24"/>
          <w:szCs w:val="24"/>
        </w:rPr>
        <w:t>]</w:t>
      </w:r>
      <w:r w:rsidRPr="0069459C">
        <w:rPr>
          <w:rFonts w:ascii="Arial" w:hAnsi="Arial" w:cs="Arial"/>
          <w:sz w:val="24"/>
          <w:szCs w:val="24"/>
        </w:rPr>
        <w:t xml:space="preserve"> deberá haberle entregado la documentación, que requiera</w:t>
      </w:r>
      <w:r w:rsidR="00A279FE" w:rsidRPr="0069459C">
        <w:rPr>
          <w:rFonts w:ascii="Arial" w:hAnsi="Arial" w:cs="Arial"/>
          <w:sz w:val="24"/>
          <w:szCs w:val="24"/>
        </w:rPr>
        <w:t xml:space="preserve"> la</w:t>
      </w:r>
      <w:r w:rsidRPr="0069459C">
        <w:rPr>
          <w:rFonts w:ascii="Arial" w:hAnsi="Arial" w:cs="Arial"/>
          <w:sz w:val="24"/>
          <w:szCs w:val="24"/>
        </w:rPr>
        <w:t xml:space="preserve"> revisión previa </w:t>
      </w:r>
      <w:r w:rsidR="00A279FE" w:rsidRPr="0069459C">
        <w:rPr>
          <w:rFonts w:ascii="Arial" w:hAnsi="Arial" w:cs="Arial"/>
          <w:sz w:val="24"/>
          <w:szCs w:val="24"/>
        </w:rPr>
        <w:t xml:space="preserve">por parte </w:t>
      </w:r>
      <w:r w:rsidRPr="0069459C">
        <w:rPr>
          <w:rFonts w:ascii="Arial" w:hAnsi="Arial" w:cs="Arial"/>
          <w:sz w:val="24"/>
          <w:szCs w:val="24"/>
        </w:rPr>
        <w:t xml:space="preserve">de </w:t>
      </w:r>
      <w:r w:rsidR="0038225F" w:rsidRPr="0069459C">
        <w:rPr>
          <w:rFonts w:ascii="Arial" w:hAnsi="Arial" w:cs="Arial"/>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sz w:val="24"/>
          <w:szCs w:val="24"/>
        </w:rPr>
        <w:footnoteReference w:id="396"/>
      </w:r>
      <w:r w:rsidR="0038225F" w:rsidRPr="0069459C">
        <w:rPr>
          <w:rFonts w:ascii="Arial" w:hAnsi="Arial" w:cs="Arial"/>
          <w:sz w:val="24"/>
          <w:szCs w:val="24"/>
        </w:rPr>
        <w:t>]</w:t>
      </w:r>
      <w:r w:rsidRPr="0069459C">
        <w:rPr>
          <w:rFonts w:ascii="Arial" w:hAnsi="Arial" w:cs="Arial"/>
          <w:sz w:val="24"/>
          <w:szCs w:val="24"/>
        </w:rPr>
        <w:t>, con un tiempo</w:t>
      </w:r>
      <w:r w:rsidR="00FB49B7" w:rsidRPr="0069459C">
        <w:rPr>
          <w:rFonts w:ascii="Arial" w:hAnsi="Arial" w:cs="Arial"/>
          <w:sz w:val="24"/>
          <w:szCs w:val="24"/>
        </w:rPr>
        <w:t xml:space="preserve"> no</w:t>
      </w:r>
      <w:r w:rsidRPr="0069459C">
        <w:rPr>
          <w:rFonts w:ascii="Arial" w:hAnsi="Arial" w:cs="Arial"/>
          <w:sz w:val="24"/>
          <w:szCs w:val="24"/>
        </w:rPr>
        <w:t xml:space="preserve"> inferior a cinco (5) días hábiles, antes de la fecha de expedición de </w:t>
      </w:r>
      <w:r w:rsidRPr="0069459C">
        <w:rPr>
          <w:rFonts w:ascii="Arial" w:hAnsi="Arial" w:cs="Arial"/>
          <w:sz w:val="24"/>
          <w:szCs w:val="24"/>
        </w:rPr>
        <w:lastRenderedPageBreak/>
        <w:t xml:space="preserve">la </w:t>
      </w:r>
      <w:r w:rsidR="005A4E5B" w:rsidRPr="0069459C">
        <w:rPr>
          <w:rFonts w:ascii="Arial" w:hAnsi="Arial" w:cs="Arial"/>
          <w:sz w:val="24"/>
          <w:szCs w:val="24"/>
        </w:rPr>
        <w:t>Certificación de Conexión</w:t>
      </w:r>
      <w:r w:rsidRPr="0069459C">
        <w:rPr>
          <w:rFonts w:ascii="Arial" w:hAnsi="Arial" w:cs="Arial"/>
          <w:sz w:val="24"/>
          <w:szCs w:val="24"/>
        </w:rPr>
        <w:t xml:space="preserve">, a fin de que </w:t>
      </w:r>
      <w:r w:rsidR="0038225F" w:rsidRPr="0069459C">
        <w:rPr>
          <w:rFonts w:ascii="Arial" w:hAnsi="Arial" w:cs="Arial"/>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sz w:val="24"/>
          <w:szCs w:val="24"/>
        </w:rPr>
        <w:footnoteReference w:id="397"/>
      </w:r>
      <w:r w:rsidR="0038225F" w:rsidRPr="0069459C">
        <w:rPr>
          <w:rFonts w:ascii="Arial" w:hAnsi="Arial" w:cs="Arial"/>
          <w:sz w:val="24"/>
          <w:szCs w:val="24"/>
        </w:rPr>
        <w:t>]</w:t>
      </w:r>
      <w:r w:rsidRPr="0069459C">
        <w:rPr>
          <w:rFonts w:ascii="Arial" w:hAnsi="Arial" w:cs="Arial"/>
          <w:sz w:val="24"/>
          <w:szCs w:val="24"/>
        </w:rPr>
        <w:t xml:space="preserve"> cuente con el tiempo suficiente para su revisión. </w:t>
      </w:r>
    </w:p>
    <w:p w14:paraId="043F9929" w14:textId="4986C885" w:rsidR="004042A6" w:rsidRPr="0069459C" w:rsidRDefault="00346EA5" w:rsidP="00C764FF">
      <w:pPr>
        <w:jc w:val="both"/>
        <w:rPr>
          <w:rFonts w:ascii="Arial" w:hAnsi="Arial" w:cs="Arial"/>
          <w:sz w:val="24"/>
          <w:szCs w:val="24"/>
        </w:rPr>
      </w:pPr>
      <w:r w:rsidRPr="0069459C">
        <w:rPr>
          <w:rFonts w:ascii="Arial" w:hAnsi="Arial" w:cs="Arial"/>
          <w:b/>
          <w:bCs/>
          <w:sz w:val="24"/>
          <w:szCs w:val="24"/>
        </w:rPr>
        <w:t>CLÁUSULA DÉCIMA - ADMINISTRACIÓN, OPERACIÓN Y MANTENIMIENTO:</w:t>
      </w:r>
      <w:r w:rsidRPr="0069459C">
        <w:rPr>
          <w:rFonts w:ascii="Arial" w:hAnsi="Arial" w:cs="Arial"/>
          <w:sz w:val="24"/>
          <w:szCs w:val="24"/>
        </w:rPr>
        <w:t xml:space="preserve">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398"/>
      </w:r>
      <w:r w:rsidR="003D47AF" w:rsidRPr="0069459C">
        <w:rPr>
          <w:rFonts w:ascii="Arial" w:hAnsi="Arial" w:cs="Arial"/>
          <w:sz w:val="24"/>
          <w:szCs w:val="24"/>
        </w:rPr>
        <w:t>]</w:t>
      </w:r>
      <w:r w:rsidR="00BE3C51" w:rsidRPr="0069459C">
        <w:rPr>
          <w:rFonts w:ascii="Arial" w:hAnsi="Arial" w:cs="Arial"/>
          <w:sz w:val="24"/>
          <w:szCs w:val="24"/>
        </w:rPr>
        <w:t xml:space="preserve"> será responsable de la administración, operación y mantenimiento de los Bienes y Equipos </w:t>
      </w:r>
      <w:r w:rsidR="005A4E5B" w:rsidRPr="0069459C">
        <w:rPr>
          <w:rFonts w:ascii="Arial" w:hAnsi="Arial" w:cs="Arial"/>
          <w:sz w:val="24"/>
          <w:szCs w:val="24"/>
        </w:rPr>
        <w:t xml:space="preserve">de Conexión </w:t>
      </w:r>
      <w:r w:rsidR="00BE3C51" w:rsidRPr="0069459C">
        <w:rPr>
          <w:rFonts w:ascii="Arial" w:hAnsi="Arial" w:cs="Arial"/>
          <w:sz w:val="24"/>
          <w:szCs w:val="24"/>
        </w:rPr>
        <w:t xml:space="preserve">de su propiedad. La operación y el mantenimiento se harán con sujeción a lo establecido en el Código de Operación según instrucciones operativas emanadas por XM-CND. </w:t>
      </w:r>
    </w:p>
    <w:p w14:paraId="0546FBB7" w14:textId="58A66E08" w:rsidR="00FC1742" w:rsidRPr="0069459C" w:rsidRDefault="00BE3C51" w:rsidP="00C764FF">
      <w:pPr>
        <w:jc w:val="both"/>
        <w:rPr>
          <w:rFonts w:ascii="Arial" w:hAnsi="Arial" w:cs="Arial"/>
          <w:sz w:val="24"/>
          <w:szCs w:val="24"/>
        </w:rPr>
      </w:pPr>
      <w:bookmarkStart w:id="25" w:name="_Hlk83024513"/>
      <w:r w:rsidRPr="0069459C">
        <w:rPr>
          <w:rFonts w:ascii="Arial" w:hAnsi="Arial" w:cs="Arial"/>
          <w:b/>
          <w:bCs/>
          <w:sz w:val="24"/>
          <w:szCs w:val="24"/>
        </w:rPr>
        <w:t>PARÁGRAFO</w:t>
      </w:r>
      <w:r w:rsidR="00684921" w:rsidRPr="0069459C">
        <w:rPr>
          <w:rFonts w:ascii="Arial" w:hAnsi="Arial" w:cs="Arial"/>
          <w:b/>
          <w:bCs/>
          <w:sz w:val="24"/>
          <w:szCs w:val="24"/>
        </w:rPr>
        <w:t xml:space="preserve"> – ACUERDO DE ACTIVIDADES DE AOM</w:t>
      </w:r>
      <w:r w:rsidRPr="0069459C">
        <w:rPr>
          <w:rFonts w:ascii="Arial" w:hAnsi="Arial" w:cs="Arial"/>
          <w:b/>
          <w:bCs/>
          <w:sz w:val="24"/>
          <w:szCs w:val="24"/>
        </w:rPr>
        <w:t>:</w:t>
      </w:r>
      <w:r w:rsidRPr="0069459C">
        <w:rPr>
          <w:rFonts w:ascii="Arial" w:hAnsi="Arial" w:cs="Arial"/>
          <w:sz w:val="24"/>
          <w:szCs w:val="24"/>
        </w:rPr>
        <w:t xml:space="preserve"> </w:t>
      </w:r>
      <w:r w:rsidR="00D9436F" w:rsidRPr="0069459C">
        <w:rPr>
          <w:rStyle w:val="Refdenotaalpie"/>
          <w:rFonts w:ascii="Arial" w:hAnsi="Arial" w:cs="Arial"/>
          <w:sz w:val="24"/>
          <w:szCs w:val="24"/>
          <w:highlight w:val="yellow"/>
        </w:rPr>
        <w:footnoteReference w:id="399"/>
      </w:r>
      <w:r w:rsidR="00D9436F" w:rsidRPr="0069459C">
        <w:rPr>
          <w:rFonts w:ascii="Arial" w:hAnsi="Arial" w:cs="Arial"/>
          <w:sz w:val="24"/>
          <w:szCs w:val="24"/>
        </w:rPr>
        <w:t xml:space="preserve"> </w:t>
      </w:r>
      <w:r w:rsidRPr="0069459C">
        <w:rPr>
          <w:rFonts w:ascii="Arial" w:hAnsi="Arial" w:cs="Arial"/>
          <w:sz w:val="24"/>
          <w:szCs w:val="24"/>
        </w:rPr>
        <w:t xml:space="preserve">Las Partes podrán acordar que la ejecución total o parcial de estas actividades de AOM, sean ejecutadas por parte de </w:t>
      </w:r>
      <w:r w:rsidR="0038225F" w:rsidRPr="0069459C">
        <w:rPr>
          <w:rFonts w:ascii="Arial" w:hAnsi="Arial" w:cs="Arial"/>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sz w:val="24"/>
          <w:szCs w:val="24"/>
        </w:rPr>
        <w:footnoteReference w:id="400"/>
      </w:r>
      <w:r w:rsidR="0038225F" w:rsidRPr="0069459C">
        <w:rPr>
          <w:rFonts w:ascii="Arial" w:hAnsi="Arial" w:cs="Arial"/>
          <w:sz w:val="24"/>
          <w:szCs w:val="24"/>
        </w:rPr>
        <w:t>]</w:t>
      </w:r>
      <w:r w:rsidRPr="0069459C">
        <w:rPr>
          <w:rFonts w:ascii="Arial" w:hAnsi="Arial" w:cs="Arial"/>
          <w:sz w:val="24"/>
          <w:szCs w:val="24"/>
        </w:rPr>
        <w:t>.</w:t>
      </w:r>
      <w:r w:rsidR="0038225F" w:rsidRPr="0069459C">
        <w:rPr>
          <w:rFonts w:ascii="Arial" w:hAnsi="Arial" w:cs="Arial"/>
          <w:sz w:val="24"/>
          <w:szCs w:val="24"/>
        </w:rPr>
        <w:t xml:space="preserve"> </w:t>
      </w:r>
      <w:r w:rsidRPr="0069459C">
        <w:rPr>
          <w:rFonts w:ascii="Arial" w:hAnsi="Arial" w:cs="Arial"/>
          <w:sz w:val="24"/>
          <w:szCs w:val="24"/>
        </w:rPr>
        <w:t xml:space="preserve">En este caso se formalizarán las condiciones de ejecución, mediante la suscripción de </w:t>
      </w:r>
      <w:r w:rsidR="00FD1367" w:rsidRPr="0069459C">
        <w:rPr>
          <w:rFonts w:ascii="Arial" w:hAnsi="Arial" w:cs="Arial"/>
          <w:sz w:val="24"/>
          <w:szCs w:val="24"/>
        </w:rPr>
        <w:t>un</w:t>
      </w:r>
      <w:r w:rsidR="005A4E5B" w:rsidRPr="0069459C">
        <w:rPr>
          <w:rFonts w:ascii="Arial" w:hAnsi="Arial" w:cs="Arial"/>
          <w:sz w:val="24"/>
          <w:szCs w:val="24"/>
        </w:rPr>
        <w:t>a</w:t>
      </w:r>
      <w:r w:rsidR="00FD1367" w:rsidRPr="0069459C">
        <w:rPr>
          <w:rFonts w:ascii="Arial" w:hAnsi="Arial" w:cs="Arial"/>
          <w:sz w:val="24"/>
          <w:szCs w:val="24"/>
        </w:rPr>
        <w:t xml:space="preserve"> </w:t>
      </w:r>
      <w:r w:rsidR="005A4E5B" w:rsidRPr="0069459C">
        <w:rPr>
          <w:rFonts w:ascii="Arial" w:hAnsi="Arial" w:cs="Arial"/>
          <w:sz w:val="24"/>
          <w:szCs w:val="24"/>
        </w:rPr>
        <w:t xml:space="preserve">Cláusula Adicional </w:t>
      </w:r>
      <w:r w:rsidR="00FD1367" w:rsidRPr="0069459C">
        <w:rPr>
          <w:rFonts w:ascii="Arial" w:hAnsi="Arial" w:cs="Arial"/>
          <w:sz w:val="24"/>
          <w:szCs w:val="24"/>
        </w:rPr>
        <w:t>al Contrato de Conexión</w:t>
      </w:r>
      <w:r w:rsidRPr="0069459C">
        <w:rPr>
          <w:rFonts w:ascii="Arial" w:hAnsi="Arial" w:cs="Arial"/>
          <w:sz w:val="24"/>
          <w:szCs w:val="24"/>
        </w:rPr>
        <w:t>, en la cual se definirán, entre otros, las responsabilidades de cada una de las Partes relacionadas con dichas actividades.</w:t>
      </w:r>
    </w:p>
    <w:p w14:paraId="1B3C18CB" w14:textId="3799F629" w:rsidR="005A1D4C" w:rsidRPr="0069459C" w:rsidRDefault="005A1D4C" w:rsidP="005A1D4C">
      <w:pPr>
        <w:jc w:val="both"/>
        <w:rPr>
          <w:rFonts w:ascii="Arial" w:hAnsi="Arial" w:cs="Arial"/>
          <w:sz w:val="24"/>
          <w:szCs w:val="24"/>
        </w:rPr>
      </w:pPr>
      <w:r w:rsidRPr="0069459C">
        <w:rPr>
          <w:rFonts w:ascii="Arial" w:hAnsi="Arial" w:cs="Arial"/>
          <w:b/>
          <w:bCs/>
          <w:sz w:val="24"/>
          <w:szCs w:val="24"/>
        </w:rPr>
        <w:t>PARÁGRAFO – ACUERDO DE ACTIVIDADES DE AOM:</w:t>
      </w:r>
      <w:r w:rsidRPr="0069459C">
        <w:rPr>
          <w:rFonts w:ascii="Arial" w:hAnsi="Arial" w:cs="Arial"/>
          <w:sz w:val="24"/>
          <w:szCs w:val="24"/>
        </w:rPr>
        <w:t xml:space="preserve"> Las Partes podrán acordar que la ejecución total o parcial de estas actividades de AOM, sean ejecutadas por parte de [</w:t>
      </w:r>
      <w:r w:rsidRPr="0069459C">
        <w:rPr>
          <w:rFonts w:ascii="Arial" w:hAnsi="Arial" w:cs="Arial"/>
          <w:sz w:val="24"/>
          <w:szCs w:val="24"/>
          <w:highlight w:val="yellow"/>
        </w:rPr>
        <w:t>S_STR</w:t>
      </w:r>
      <w:r w:rsidRPr="0069459C">
        <w:rPr>
          <w:rStyle w:val="Refdenotaalpie"/>
          <w:rFonts w:ascii="Arial" w:hAnsi="Arial" w:cs="Arial"/>
          <w:sz w:val="24"/>
          <w:szCs w:val="24"/>
        </w:rPr>
        <w:footnoteReference w:id="401"/>
      </w:r>
      <w:r w:rsidRPr="0069459C">
        <w:rPr>
          <w:rFonts w:ascii="Arial" w:hAnsi="Arial" w:cs="Arial"/>
          <w:sz w:val="24"/>
          <w:szCs w:val="24"/>
        </w:rPr>
        <w:t xml:space="preserve">]. En este caso se formalizarán las condiciones de ejecución, mediante la suscripción de una Cláusula Adicional al Contrato de Conexión, en la cual se definirán, entre otros, las responsabilidades de cada una de las Partes relacionadas con dichas actividades. </w:t>
      </w:r>
      <w:r w:rsidRPr="0069459C">
        <w:rPr>
          <w:rStyle w:val="Refdenotaalpie"/>
          <w:rFonts w:ascii="Arial" w:hAnsi="Arial" w:cs="Arial"/>
          <w:sz w:val="24"/>
          <w:szCs w:val="24"/>
          <w:highlight w:val="yellow"/>
        </w:rPr>
        <w:footnoteReference w:id="402"/>
      </w:r>
    </w:p>
    <w:bookmarkEnd w:id="25"/>
    <w:p w14:paraId="41D68127" w14:textId="46D8FCAB" w:rsidR="004042A6" w:rsidRPr="0069459C" w:rsidRDefault="00346EA5" w:rsidP="00C764FF">
      <w:pPr>
        <w:jc w:val="both"/>
        <w:rPr>
          <w:rFonts w:ascii="Arial" w:hAnsi="Arial" w:cs="Arial"/>
          <w:sz w:val="24"/>
          <w:szCs w:val="24"/>
        </w:rPr>
      </w:pPr>
      <w:r w:rsidRPr="0069459C">
        <w:rPr>
          <w:rFonts w:ascii="Arial" w:hAnsi="Arial" w:cs="Arial"/>
          <w:b/>
          <w:bCs/>
          <w:sz w:val="24"/>
          <w:szCs w:val="24"/>
        </w:rPr>
        <w:t>CLÁUSULA DÉCIMA PRIMERA. - MEDIDA:</w:t>
      </w:r>
      <w:r w:rsidRPr="0069459C">
        <w:rPr>
          <w:rFonts w:ascii="Arial" w:hAnsi="Arial" w:cs="Arial"/>
          <w:sz w:val="24"/>
          <w:szCs w:val="24"/>
        </w:rPr>
        <w:t xml:space="preserve"> </w:t>
      </w:r>
      <w:r w:rsidR="00BE3C51" w:rsidRPr="0069459C">
        <w:rPr>
          <w:rFonts w:ascii="Arial" w:hAnsi="Arial" w:cs="Arial"/>
          <w:sz w:val="24"/>
          <w:szCs w:val="24"/>
        </w:rPr>
        <w:t xml:space="preserve">Las Partes se comprometen a cumplir con lo estipulado en </w:t>
      </w:r>
      <w:r w:rsidR="00E507CC" w:rsidRPr="0069459C">
        <w:rPr>
          <w:rFonts w:ascii="Arial" w:hAnsi="Arial" w:cs="Arial"/>
          <w:sz w:val="24"/>
          <w:szCs w:val="24"/>
        </w:rPr>
        <w:t>la Resolución CREG 038 de 2014 </w:t>
      </w:r>
      <w:r w:rsidR="005A4E5B" w:rsidRPr="0069459C">
        <w:rPr>
          <w:rFonts w:ascii="Arial" w:hAnsi="Arial" w:cs="Arial"/>
          <w:sz w:val="24"/>
          <w:szCs w:val="24"/>
        </w:rPr>
        <w:t xml:space="preserve">-Código </w:t>
      </w:r>
      <w:r w:rsidR="00E507CC" w:rsidRPr="0069459C">
        <w:rPr>
          <w:rFonts w:ascii="Arial" w:hAnsi="Arial" w:cs="Arial"/>
          <w:sz w:val="24"/>
          <w:szCs w:val="24"/>
        </w:rPr>
        <w:t xml:space="preserve">de </w:t>
      </w:r>
      <w:r w:rsidR="005A4E5B" w:rsidRPr="0069459C">
        <w:rPr>
          <w:rFonts w:ascii="Arial" w:hAnsi="Arial" w:cs="Arial"/>
          <w:sz w:val="24"/>
          <w:szCs w:val="24"/>
        </w:rPr>
        <w:t>Medida-</w:t>
      </w:r>
      <w:r w:rsidR="00E507CC" w:rsidRPr="0069459C">
        <w:rPr>
          <w:rFonts w:ascii="Arial" w:hAnsi="Arial" w:cs="Arial"/>
          <w:sz w:val="24"/>
          <w:szCs w:val="24"/>
        </w:rPr>
        <w:t xml:space="preserve">, </w:t>
      </w:r>
      <w:r w:rsidR="00BE3C51" w:rsidRPr="0069459C">
        <w:rPr>
          <w:rFonts w:ascii="Arial" w:hAnsi="Arial" w:cs="Arial"/>
          <w:sz w:val="24"/>
          <w:szCs w:val="24"/>
        </w:rPr>
        <w:t xml:space="preserve">en relación con la medida, teniendo en cuenta las características técnicas. Las Partes tienen los derechos y obligaciones que establezca la regulación vigente sobre </w:t>
      </w:r>
      <w:r w:rsidR="00D9436F" w:rsidRPr="0069459C">
        <w:rPr>
          <w:rFonts w:ascii="Arial" w:hAnsi="Arial" w:cs="Arial"/>
          <w:sz w:val="24"/>
          <w:szCs w:val="24"/>
        </w:rPr>
        <w:t>Los</w:t>
      </w:r>
      <w:r w:rsidR="00BE3C51" w:rsidRPr="0069459C">
        <w:rPr>
          <w:rFonts w:ascii="Arial" w:hAnsi="Arial" w:cs="Arial"/>
          <w:sz w:val="24"/>
          <w:szCs w:val="24"/>
        </w:rPr>
        <w:t xml:space="preserve"> </w:t>
      </w:r>
      <w:r w:rsidR="00D9436F" w:rsidRPr="0069459C">
        <w:rPr>
          <w:rFonts w:ascii="Arial" w:hAnsi="Arial" w:cs="Arial"/>
          <w:sz w:val="24"/>
          <w:szCs w:val="24"/>
        </w:rPr>
        <w:t>E</w:t>
      </w:r>
      <w:r w:rsidR="00BE3C51" w:rsidRPr="0069459C">
        <w:rPr>
          <w:rFonts w:ascii="Arial" w:hAnsi="Arial" w:cs="Arial"/>
          <w:sz w:val="24"/>
          <w:szCs w:val="24"/>
        </w:rPr>
        <w:t>quipo</w:t>
      </w:r>
      <w:r w:rsidR="00D9436F" w:rsidRPr="0069459C">
        <w:rPr>
          <w:rFonts w:ascii="Arial" w:hAnsi="Arial" w:cs="Arial"/>
          <w:sz w:val="24"/>
          <w:szCs w:val="24"/>
        </w:rPr>
        <w:t xml:space="preserve">s </w:t>
      </w:r>
      <w:r w:rsidR="00BE3C51" w:rsidRPr="0069459C">
        <w:rPr>
          <w:rFonts w:ascii="Arial" w:hAnsi="Arial" w:cs="Arial"/>
          <w:sz w:val="24"/>
          <w:szCs w:val="24"/>
        </w:rPr>
        <w:t>de medida. El suministro, la Administración, Operación</w:t>
      </w:r>
      <w:r w:rsidR="00D9436F" w:rsidRPr="0069459C">
        <w:rPr>
          <w:rFonts w:ascii="Arial" w:hAnsi="Arial" w:cs="Arial"/>
          <w:sz w:val="24"/>
          <w:szCs w:val="24"/>
        </w:rPr>
        <w:t>,</w:t>
      </w:r>
      <w:r w:rsidR="00BE3C51" w:rsidRPr="0069459C">
        <w:rPr>
          <w:rFonts w:ascii="Arial" w:hAnsi="Arial" w:cs="Arial"/>
          <w:sz w:val="24"/>
          <w:szCs w:val="24"/>
        </w:rPr>
        <w:t xml:space="preserve"> Mantenimiento</w:t>
      </w:r>
      <w:r w:rsidR="00D9436F" w:rsidRPr="0069459C">
        <w:rPr>
          <w:rFonts w:ascii="Arial" w:hAnsi="Arial" w:cs="Arial"/>
          <w:sz w:val="24"/>
          <w:szCs w:val="24"/>
        </w:rPr>
        <w:t xml:space="preserve"> y la gestión de la Medida </w:t>
      </w:r>
      <w:r w:rsidR="00BE3C51" w:rsidRPr="0069459C">
        <w:rPr>
          <w:rFonts w:ascii="Arial" w:hAnsi="Arial" w:cs="Arial"/>
          <w:sz w:val="24"/>
          <w:szCs w:val="24"/>
        </w:rPr>
        <w:t xml:space="preserve">son responsabilidad de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03"/>
      </w:r>
      <w:r w:rsidR="003D47AF" w:rsidRPr="0069459C">
        <w:rPr>
          <w:rFonts w:ascii="Arial" w:hAnsi="Arial" w:cs="Arial"/>
          <w:sz w:val="24"/>
          <w:szCs w:val="24"/>
        </w:rPr>
        <w:t>]</w:t>
      </w:r>
      <w:r w:rsidR="00BE3C51" w:rsidRPr="0069459C">
        <w:rPr>
          <w:rFonts w:ascii="Arial" w:hAnsi="Arial" w:cs="Arial"/>
          <w:sz w:val="24"/>
          <w:szCs w:val="24"/>
        </w:rPr>
        <w:t xml:space="preserve">. </w:t>
      </w:r>
    </w:p>
    <w:p w14:paraId="59B08FD1" w14:textId="1FE1D664" w:rsidR="00AB0478" w:rsidRPr="0069459C" w:rsidRDefault="00346EA5" w:rsidP="00AB0478">
      <w:pPr>
        <w:jc w:val="both"/>
        <w:rPr>
          <w:rFonts w:ascii="Arial" w:hAnsi="Arial" w:cs="Arial"/>
          <w:sz w:val="24"/>
          <w:szCs w:val="24"/>
        </w:rPr>
      </w:pPr>
      <w:r w:rsidRPr="0069459C">
        <w:rPr>
          <w:rFonts w:ascii="Arial" w:hAnsi="Arial" w:cs="Arial"/>
          <w:b/>
          <w:bCs/>
          <w:sz w:val="24"/>
          <w:szCs w:val="24"/>
        </w:rPr>
        <w:t xml:space="preserve">CLÁUSULA DÉCIMA SEGUNDA. - RESPONSABILIDAD POR LA CALIDAD DE LA POTENCIA EN EL STN Y DESCONEXIÓN: </w:t>
      </w:r>
      <w:r w:rsidR="00BE3C51" w:rsidRPr="0069459C">
        <w:rPr>
          <w:rFonts w:ascii="Arial" w:hAnsi="Arial" w:cs="Arial"/>
          <w:sz w:val="24"/>
          <w:szCs w:val="24"/>
        </w:rPr>
        <w:t xml:space="preserve">En el evento que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04"/>
      </w:r>
      <w:r w:rsidR="003D47AF" w:rsidRPr="0069459C">
        <w:rPr>
          <w:rFonts w:ascii="Arial" w:hAnsi="Arial" w:cs="Arial"/>
          <w:sz w:val="24"/>
          <w:szCs w:val="24"/>
        </w:rPr>
        <w:t>]</w:t>
      </w:r>
      <w:r w:rsidR="00BE3C51" w:rsidRPr="0069459C">
        <w:rPr>
          <w:rFonts w:ascii="Arial" w:hAnsi="Arial" w:cs="Arial"/>
          <w:sz w:val="24"/>
          <w:szCs w:val="24"/>
        </w:rPr>
        <w:t xml:space="preserve"> sea responsable de distorsionar la forma de onda (armónicos) y/o el balance de las tensiones de fases, de acuerdo con las normas establecidas en el numeral 7 del Código de Conexión, contenido en la Resolución </w:t>
      </w:r>
      <w:r w:rsidR="00E507CC" w:rsidRPr="0069459C">
        <w:rPr>
          <w:rFonts w:ascii="Arial" w:hAnsi="Arial" w:cs="Arial"/>
          <w:sz w:val="24"/>
          <w:szCs w:val="24"/>
        </w:rPr>
        <w:t>CREG</w:t>
      </w:r>
      <w:r w:rsidR="00BE3C51" w:rsidRPr="0069459C">
        <w:rPr>
          <w:rFonts w:ascii="Arial" w:hAnsi="Arial" w:cs="Arial"/>
          <w:sz w:val="24"/>
          <w:szCs w:val="24"/>
        </w:rPr>
        <w:t xml:space="preserve"> - 025 de 1995 o las normas que las modifiquen o sustituyan, se fijará entre </w:t>
      </w:r>
      <w:r w:rsidR="005A4E5B" w:rsidRPr="0069459C">
        <w:rPr>
          <w:rFonts w:ascii="Arial" w:hAnsi="Arial" w:cs="Arial"/>
          <w:sz w:val="24"/>
          <w:szCs w:val="24"/>
        </w:rPr>
        <w:t xml:space="preserve">las </w:t>
      </w:r>
      <w:r w:rsidR="00BE3C51" w:rsidRPr="0069459C">
        <w:rPr>
          <w:rFonts w:ascii="Arial" w:hAnsi="Arial" w:cs="Arial"/>
          <w:sz w:val="24"/>
          <w:szCs w:val="24"/>
        </w:rPr>
        <w:t>Partes</w:t>
      </w:r>
      <w:r w:rsidR="005A4E5B" w:rsidRPr="0069459C">
        <w:rPr>
          <w:rFonts w:ascii="Arial" w:hAnsi="Arial" w:cs="Arial"/>
          <w:sz w:val="24"/>
          <w:szCs w:val="24"/>
        </w:rPr>
        <w:t>,</w:t>
      </w:r>
      <w:r w:rsidR="00BE3C51" w:rsidRPr="0069459C">
        <w:rPr>
          <w:rFonts w:ascii="Arial" w:hAnsi="Arial" w:cs="Arial"/>
          <w:sz w:val="24"/>
          <w:szCs w:val="24"/>
        </w:rPr>
        <w:t xml:space="preserve"> un plazo máximo para la corrección de la deficiencia causada. Si transcurrido el plazo fijado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05"/>
      </w:r>
      <w:r w:rsidR="003D47AF" w:rsidRPr="0069459C">
        <w:rPr>
          <w:rFonts w:ascii="Arial" w:hAnsi="Arial" w:cs="Arial"/>
          <w:sz w:val="24"/>
          <w:szCs w:val="24"/>
        </w:rPr>
        <w:t>]</w:t>
      </w:r>
      <w:r w:rsidR="00BE3C51" w:rsidRPr="0069459C">
        <w:rPr>
          <w:rFonts w:ascii="Arial" w:hAnsi="Arial" w:cs="Arial"/>
          <w:sz w:val="24"/>
          <w:szCs w:val="24"/>
        </w:rPr>
        <w:t xml:space="preserve"> </w:t>
      </w:r>
      <w:r w:rsidR="00BE3C51" w:rsidRPr="0069459C">
        <w:rPr>
          <w:rFonts w:ascii="Arial" w:hAnsi="Arial" w:cs="Arial"/>
          <w:sz w:val="24"/>
          <w:szCs w:val="24"/>
        </w:rPr>
        <w:lastRenderedPageBreak/>
        <w:t xml:space="preserve">no ha efectuado la corrección pertinente, </w:t>
      </w:r>
      <w:r w:rsidR="0038225F" w:rsidRPr="0069459C">
        <w:rPr>
          <w:rFonts w:ascii="Arial" w:hAnsi="Arial" w:cs="Arial"/>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sz w:val="24"/>
          <w:szCs w:val="24"/>
        </w:rPr>
        <w:footnoteReference w:id="406"/>
      </w:r>
      <w:r w:rsidR="0038225F" w:rsidRPr="0069459C">
        <w:rPr>
          <w:rFonts w:ascii="Arial" w:hAnsi="Arial" w:cs="Arial"/>
          <w:sz w:val="24"/>
          <w:szCs w:val="24"/>
        </w:rPr>
        <w:t>]</w:t>
      </w:r>
      <w:r w:rsidR="00BE3C51" w:rsidRPr="0069459C">
        <w:rPr>
          <w:rFonts w:ascii="Arial" w:hAnsi="Arial" w:cs="Arial"/>
          <w:sz w:val="24"/>
          <w:szCs w:val="24"/>
        </w:rPr>
        <w:t>, a partir de razones objetivas</w:t>
      </w:r>
      <w:r w:rsidR="005A4E5B" w:rsidRPr="0069459C">
        <w:rPr>
          <w:rFonts w:ascii="Arial" w:hAnsi="Arial" w:cs="Arial"/>
          <w:sz w:val="24"/>
          <w:szCs w:val="24"/>
        </w:rPr>
        <w:t>,</w:t>
      </w:r>
      <w:r w:rsidR="00BE3C51" w:rsidRPr="0069459C">
        <w:rPr>
          <w:rFonts w:ascii="Arial" w:hAnsi="Arial" w:cs="Arial"/>
          <w:sz w:val="24"/>
          <w:szCs w:val="24"/>
        </w:rPr>
        <w:t xml:space="preserve"> claramente identificadas encuentra que se están generando riesgos para la seguridad de las personas, la vida animal, vegetal, preservación del medio ambiente, riesgo de daños o afectaciones en la prestación del servicio de transmisión de energía eléctrica, procederá a solicitar al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07"/>
      </w:r>
      <w:r w:rsidR="003D47AF" w:rsidRPr="0069459C">
        <w:rPr>
          <w:rFonts w:ascii="Arial" w:hAnsi="Arial" w:cs="Arial"/>
          <w:sz w:val="24"/>
          <w:szCs w:val="24"/>
        </w:rPr>
        <w:t>]</w:t>
      </w:r>
      <w:r w:rsidR="00BE3C51" w:rsidRPr="0069459C">
        <w:rPr>
          <w:rFonts w:ascii="Arial" w:hAnsi="Arial" w:cs="Arial"/>
          <w:sz w:val="24"/>
          <w:szCs w:val="24"/>
        </w:rPr>
        <w:t xml:space="preserve">, la inmediata desconexión </w:t>
      </w:r>
      <w:r w:rsidR="00AB0478" w:rsidRPr="0069459C">
        <w:rPr>
          <w:rFonts w:ascii="Arial" w:hAnsi="Arial" w:cs="Arial"/>
          <w:sz w:val="24"/>
          <w:szCs w:val="24"/>
        </w:rPr>
        <w:t>del Proyecto</w:t>
      </w:r>
      <w:r w:rsidR="00BE3C51" w:rsidRPr="0069459C">
        <w:rPr>
          <w:rFonts w:ascii="Arial" w:hAnsi="Arial" w:cs="Arial"/>
          <w:sz w:val="24"/>
          <w:szCs w:val="24"/>
        </w:rPr>
        <w:t xml:space="preserve"> causante de la deficiencia, mientras se realice el mantenimiento o la reparación técnica requerida para solucionar el problema de calidad de la potencia. Lo anterior en interés del servicio, según lo previsto en el Artículo 139 de la Ley 142 de 1994. En todo caso,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08"/>
      </w:r>
      <w:r w:rsidR="003D47AF" w:rsidRPr="0069459C">
        <w:rPr>
          <w:rFonts w:ascii="Arial" w:hAnsi="Arial" w:cs="Arial"/>
          <w:sz w:val="24"/>
          <w:szCs w:val="24"/>
        </w:rPr>
        <w:t>]</w:t>
      </w:r>
      <w:r w:rsidR="00BE3C51" w:rsidRPr="0069459C">
        <w:rPr>
          <w:rFonts w:ascii="Arial" w:hAnsi="Arial" w:cs="Arial"/>
          <w:sz w:val="24"/>
          <w:szCs w:val="24"/>
        </w:rPr>
        <w:t xml:space="preserve"> mantendrá indemne a </w:t>
      </w:r>
      <w:r w:rsidR="0038225F" w:rsidRPr="0069459C">
        <w:rPr>
          <w:rFonts w:ascii="Arial" w:hAnsi="Arial" w:cs="Arial"/>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sz w:val="24"/>
          <w:szCs w:val="24"/>
        </w:rPr>
        <w:footnoteReference w:id="409"/>
      </w:r>
      <w:r w:rsidR="0038225F" w:rsidRPr="0069459C">
        <w:rPr>
          <w:rFonts w:ascii="Arial" w:hAnsi="Arial" w:cs="Arial"/>
          <w:sz w:val="24"/>
          <w:szCs w:val="24"/>
        </w:rPr>
        <w:t>]</w:t>
      </w:r>
      <w:r w:rsidR="00BE3C51" w:rsidRPr="0069459C">
        <w:rPr>
          <w:rFonts w:ascii="Arial" w:hAnsi="Arial" w:cs="Arial"/>
          <w:sz w:val="24"/>
          <w:szCs w:val="24"/>
        </w:rPr>
        <w:t xml:space="preserve"> por los perjuicios que esta situación pueda generar a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10"/>
      </w:r>
      <w:r w:rsidR="003D47AF" w:rsidRPr="0069459C">
        <w:rPr>
          <w:rFonts w:ascii="Arial" w:hAnsi="Arial" w:cs="Arial"/>
          <w:sz w:val="24"/>
          <w:szCs w:val="24"/>
        </w:rPr>
        <w:t>]</w:t>
      </w:r>
      <w:r w:rsidR="00BE3C51" w:rsidRPr="0069459C">
        <w:rPr>
          <w:rFonts w:ascii="Arial" w:hAnsi="Arial" w:cs="Arial"/>
          <w:sz w:val="24"/>
          <w:szCs w:val="24"/>
        </w:rPr>
        <w:t xml:space="preserve"> y/o terceros involucrados por causa de la desconexión y/o desenergización y/o indisponibilidad de la Conexión. </w:t>
      </w:r>
      <w:r w:rsidR="00AB0478" w:rsidRPr="0069459C">
        <w:rPr>
          <w:rFonts w:ascii="Arial" w:hAnsi="Arial" w:cs="Arial"/>
          <w:sz w:val="24"/>
          <w:szCs w:val="24"/>
        </w:rPr>
        <w:t xml:space="preserve">De acuerdo con el parágrafo del Artículo 14 de la Resolución </w:t>
      </w:r>
      <w:r w:rsidR="00E507CC" w:rsidRPr="0069459C">
        <w:rPr>
          <w:rFonts w:ascii="Arial" w:hAnsi="Arial" w:cs="Arial"/>
          <w:sz w:val="24"/>
          <w:szCs w:val="24"/>
        </w:rPr>
        <w:t>CREG</w:t>
      </w:r>
      <w:r w:rsidR="00AB0478" w:rsidRPr="0069459C">
        <w:rPr>
          <w:rFonts w:ascii="Arial" w:hAnsi="Arial" w:cs="Arial"/>
          <w:sz w:val="24"/>
          <w:szCs w:val="24"/>
        </w:rPr>
        <w:t xml:space="preserve"> 011 de 2009, cuando [</w:t>
      </w:r>
      <w:r w:rsidR="00777C6B" w:rsidRPr="0069459C">
        <w:rPr>
          <w:rFonts w:ascii="Arial" w:hAnsi="Arial" w:cs="Arial"/>
          <w:sz w:val="24"/>
          <w:szCs w:val="24"/>
          <w:highlight w:val="yellow"/>
        </w:rPr>
        <w:t>S_TN</w:t>
      </w:r>
      <w:r w:rsidR="00AB0478" w:rsidRPr="0069459C">
        <w:rPr>
          <w:rStyle w:val="Refdenotaalpie"/>
          <w:rFonts w:ascii="Arial" w:hAnsi="Arial" w:cs="Arial"/>
          <w:sz w:val="24"/>
          <w:szCs w:val="24"/>
        </w:rPr>
        <w:footnoteReference w:id="411"/>
      </w:r>
      <w:r w:rsidR="00AB0478" w:rsidRPr="0069459C">
        <w:rPr>
          <w:rFonts w:ascii="Arial" w:hAnsi="Arial" w:cs="Arial"/>
          <w:sz w:val="24"/>
          <w:szCs w:val="24"/>
        </w:rPr>
        <w:t xml:space="preserve">] deba indemnizar a un </w:t>
      </w:r>
      <w:r w:rsidR="005A4E5B" w:rsidRPr="0069459C">
        <w:rPr>
          <w:rFonts w:ascii="Arial" w:hAnsi="Arial" w:cs="Arial"/>
          <w:sz w:val="24"/>
          <w:szCs w:val="24"/>
        </w:rPr>
        <w:t xml:space="preserve">usuario </w:t>
      </w:r>
      <w:r w:rsidR="00AB0478" w:rsidRPr="0069459C">
        <w:rPr>
          <w:rFonts w:ascii="Arial" w:hAnsi="Arial" w:cs="Arial"/>
          <w:sz w:val="24"/>
          <w:szCs w:val="24"/>
        </w:rPr>
        <w:t>del STN y dicho perjuicio tenga como origen una deficiencia en la calidad de la potencia suministrada, causada por [</w:t>
      </w:r>
      <w:r w:rsidR="00AA4B83" w:rsidRPr="0069459C">
        <w:rPr>
          <w:rFonts w:ascii="Arial" w:hAnsi="Arial" w:cs="Arial"/>
          <w:sz w:val="24"/>
          <w:szCs w:val="24"/>
          <w:highlight w:val="yellow"/>
        </w:rPr>
        <w:t>S_PROMOTOR</w:t>
      </w:r>
      <w:r w:rsidR="00AB0478" w:rsidRPr="0069459C">
        <w:rPr>
          <w:rStyle w:val="Refdenotaalpie"/>
          <w:rFonts w:ascii="Arial" w:hAnsi="Arial" w:cs="Arial"/>
          <w:sz w:val="24"/>
          <w:szCs w:val="24"/>
        </w:rPr>
        <w:footnoteReference w:id="412"/>
      </w:r>
      <w:r w:rsidR="00AB0478" w:rsidRPr="0069459C">
        <w:rPr>
          <w:rFonts w:ascii="Arial" w:hAnsi="Arial" w:cs="Arial"/>
          <w:sz w:val="24"/>
          <w:szCs w:val="24"/>
        </w:rPr>
        <w:t>] conectado al STN a través de sus activos, [</w:t>
      </w:r>
      <w:r w:rsidR="00777C6B" w:rsidRPr="0069459C">
        <w:rPr>
          <w:rFonts w:ascii="Arial" w:hAnsi="Arial" w:cs="Arial"/>
          <w:sz w:val="24"/>
          <w:szCs w:val="24"/>
          <w:highlight w:val="yellow"/>
        </w:rPr>
        <w:t>S_TN</w:t>
      </w:r>
      <w:r w:rsidR="00AB0478" w:rsidRPr="0069459C">
        <w:rPr>
          <w:rStyle w:val="Refdenotaalpie"/>
          <w:rFonts w:ascii="Arial" w:hAnsi="Arial" w:cs="Arial"/>
          <w:sz w:val="24"/>
          <w:szCs w:val="24"/>
        </w:rPr>
        <w:footnoteReference w:id="413"/>
      </w:r>
      <w:r w:rsidR="00AB0478" w:rsidRPr="0069459C">
        <w:rPr>
          <w:rFonts w:ascii="Arial" w:hAnsi="Arial" w:cs="Arial"/>
          <w:sz w:val="24"/>
          <w:szCs w:val="24"/>
        </w:rPr>
        <w:t>] podrá repetir contra este último, de acuerdo con las normas generales sobre responsabilidad civil.</w:t>
      </w:r>
    </w:p>
    <w:p w14:paraId="4E151CD6" w14:textId="5D934456" w:rsidR="005E41F8" w:rsidRPr="0069459C" w:rsidRDefault="00BE3C51" w:rsidP="00C764FF">
      <w:pPr>
        <w:jc w:val="both"/>
        <w:rPr>
          <w:rFonts w:ascii="Arial" w:hAnsi="Arial" w:cs="Arial"/>
          <w:sz w:val="24"/>
          <w:szCs w:val="24"/>
        </w:rPr>
      </w:pPr>
      <w:r w:rsidRPr="0069459C">
        <w:rPr>
          <w:rFonts w:ascii="Arial" w:hAnsi="Arial" w:cs="Arial"/>
          <w:b/>
          <w:bCs/>
          <w:sz w:val="24"/>
          <w:szCs w:val="24"/>
        </w:rPr>
        <w:t>PARÁGRAFO PRIMERO</w:t>
      </w:r>
      <w:r w:rsidR="00684921" w:rsidRPr="0069459C">
        <w:rPr>
          <w:rFonts w:ascii="Arial" w:hAnsi="Arial" w:cs="Arial"/>
          <w:b/>
          <w:bCs/>
          <w:sz w:val="24"/>
          <w:szCs w:val="24"/>
        </w:rPr>
        <w:t xml:space="preserve"> </w:t>
      </w:r>
      <w:r w:rsidR="005A4E5B" w:rsidRPr="0069459C">
        <w:rPr>
          <w:rFonts w:ascii="Arial" w:hAnsi="Arial" w:cs="Arial"/>
          <w:b/>
          <w:bCs/>
          <w:sz w:val="24"/>
          <w:szCs w:val="24"/>
        </w:rPr>
        <w:t>–</w:t>
      </w:r>
      <w:r w:rsidR="00684921" w:rsidRPr="0069459C">
        <w:rPr>
          <w:rFonts w:ascii="Arial" w:hAnsi="Arial" w:cs="Arial"/>
          <w:b/>
          <w:bCs/>
          <w:sz w:val="24"/>
          <w:szCs w:val="24"/>
        </w:rPr>
        <w:t xml:space="preserve"> DESCONEXIÓN</w:t>
      </w:r>
      <w:r w:rsidR="005A4E5B" w:rsidRPr="0069459C">
        <w:rPr>
          <w:rFonts w:ascii="Arial" w:hAnsi="Arial" w:cs="Arial"/>
          <w:b/>
          <w:bCs/>
          <w:sz w:val="24"/>
          <w:szCs w:val="24"/>
        </w:rPr>
        <w:t>/</w:t>
      </w:r>
      <w:r w:rsidR="00684921" w:rsidRPr="0069459C">
        <w:rPr>
          <w:rFonts w:ascii="Arial" w:hAnsi="Arial" w:cs="Arial"/>
          <w:b/>
          <w:bCs/>
          <w:sz w:val="24"/>
          <w:szCs w:val="24"/>
        </w:rPr>
        <w:t>RECONEXIÓN</w:t>
      </w:r>
      <w:r w:rsidRPr="0069459C">
        <w:rPr>
          <w:rFonts w:ascii="Arial" w:hAnsi="Arial" w:cs="Arial"/>
          <w:b/>
          <w:bCs/>
          <w:sz w:val="24"/>
          <w:szCs w:val="24"/>
        </w:rPr>
        <w:t>:</w:t>
      </w:r>
      <w:r w:rsidRPr="0069459C">
        <w:rPr>
          <w:rFonts w:ascii="Arial" w:hAnsi="Arial" w:cs="Arial"/>
          <w:sz w:val="24"/>
          <w:szCs w:val="24"/>
        </w:rPr>
        <w:t xml:space="preserve"> Las Partes acuerdan que siempre que la desconexión implique una reconexión, ésta se efectuará tan pronto como sea posible una vez la causal que la originó haya cesado, y deberá ser coordinada entre </w:t>
      </w:r>
      <w:r w:rsidR="005A4E5B" w:rsidRPr="0069459C">
        <w:rPr>
          <w:rFonts w:ascii="Arial" w:hAnsi="Arial" w:cs="Arial"/>
          <w:sz w:val="24"/>
          <w:szCs w:val="24"/>
        </w:rPr>
        <w:t xml:space="preserve">las </w:t>
      </w:r>
      <w:r w:rsidRPr="0069459C">
        <w:rPr>
          <w:rFonts w:ascii="Arial" w:hAnsi="Arial" w:cs="Arial"/>
          <w:sz w:val="24"/>
          <w:szCs w:val="24"/>
        </w:rPr>
        <w:t>Partes</w:t>
      </w:r>
      <w:r w:rsidR="00BE263B" w:rsidRPr="0069459C">
        <w:rPr>
          <w:rFonts w:ascii="Arial" w:hAnsi="Arial" w:cs="Arial"/>
          <w:sz w:val="24"/>
          <w:szCs w:val="24"/>
        </w:rPr>
        <w:t xml:space="preserve"> y el CND</w:t>
      </w:r>
      <w:r w:rsidRPr="0069459C">
        <w:rPr>
          <w:rFonts w:ascii="Arial" w:hAnsi="Arial" w:cs="Arial"/>
          <w:sz w:val="24"/>
          <w:szCs w:val="24"/>
        </w:rPr>
        <w:t xml:space="preserve">, siguiendo en todo caso lo </w:t>
      </w:r>
      <w:r w:rsidR="005E41F8" w:rsidRPr="0069459C">
        <w:rPr>
          <w:rFonts w:ascii="Arial" w:hAnsi="Arial" w:cs="Arial"/>
          <w:sz w:val="24"/>
          <w:szCs w:val="24"/>
        </w:rPr>
        <w:t>estipulado</w:t>
      </w:r>
      <w:r w:rsidRPr="0069459C">
        <w:rPr>
          <w:rFonts w:ascii="Arial" w:hAnsi="Arial" w:cs="Arial"/>
          <w:sz w:val="24"/>
          <w:szCs w:val="24"/>
        </w:rPr>
        <w:t xml:space="preserve"> en el </w:t>
      </w:r>
      <w:r w:rsidR="005A4E5B" w:rsidRPr="0069459C">
        <w:rPr>
          <w:rFonts w:ascii="Arial" w:hAnsi="Arial" w:cs="Arial"/>
          <w:sz w:val="24"/>
          <w:szCs w:val="24"/>
        </w:rPr>
        <w:t xml:space="preserve">Capítulo </w:t>
      </w:r>
      <w:r w:rsidRPr="0069459C">
        <w:rPr>
          <w:rFonts w:ascii="Arial" w:hAnsi="Arial" w:cs="Arial"/>
          <w:sz w:val="24"/>
          <w:szCs w:val="24"/>
        </w:rPr>
        <w:t xml:space="preserve">4.3 del Anexo General de la Resolución </w:t>
      </w:r>
      <w:r w:rsidR="00E507CC" w:rsidRPr="0069459C">
        <w:rPr>
          <w:rFonts w:ascii="Arial" w:hAnsi="Arial" w:cs="Arial"/>
          <w:sz w:val="24"/>
          <w:szCs w:val="24"/>
        </w:rPr>
        <w:t>CREG</w:t>
      </w:r>
      <w:r w:rsidRPr="0069459C">
        <w:rPr>
          <w:rFonts w:ascii="Arial" w:hAnsi="Arial" w:cs="Arial"/>
          <w:sz w:val="24"/>
          <w:szCs w:val="24"/>
        </w:rPr>
        <w:t xml:space="preserve"> 11 de 2009</w:t>
      </w:r>
      <w:r w:rsidR="00E21A85" w:rsidRPr="0069459C">
        <w:rPr>
          <w:rFonts w:ascii="Arial" w:hAnsi="Arial" w:cs="Arial"/>
          <w:sz w:val="24"/>
          <w:szCs w:val="24"/>
        </w:rPr>
        <w:t xml:space="preserve"> o aquella que la modifique o substituya</w:t>
      </w:r>
      <w:r w:rsidRPr="0069459C">
        <w:rPr>
          <w:rFonts w:ascii="Arial" w:hAnsi="Arial" w:cs="Arial"/>
          <w:sz w:val="24"/>
          <w:szCs w:val="24"/>
        </w:rPr>
        <w:t xml:space="preserve">. </w:t>
      </w:r>
    </w:p>
    <w:p w14:paraId="70919BA8" w14:textId="30FCA865" w:rsidR="0007142E" w:rsidRPr="0069459C" w:rsidRDefault="00BE3C51" w:rsidP="00C764FF">
      <w:pPr>
        <w:jc w:val="both"/>
        <w:rPr>
          <w:rFonts w:ascii="Arial" w:hAnsi="Arial" w:cs="Arial"/>
          <w:sz w:val="24"/>
          <w:szCs w:val="24"/>
        </w:rPr>
      </w:pPr>
      <w:r w:rsidRPr="0069459C">
        <w:rPr>
          <w:rFonts w:ascii="Arial" w:hAnsi="Arial" w:cs="Arial"/>
          <w:b/>
          <w:bCs/>
          <w:sz w:val="24"/>
          <w:szCs w:val="24"/>
        </w:rPr>
        <w:t>PARÁGRAFO SEGUNDO</w:t>
      </w:r>
      <w:r w:rsidR="008B42DF" w:rsidRPr="0069459C">
        <w:rPr>
          <w:rFonts w:ascii="Arial" w:hAnsi="Arial" w:cs="Arial"/>
          <w:b/>
          <w:bCs/>
          <w:sz w:val="24"/>
          <w:szCs w:val="24"/>
        </w:rPr>
        <w:t xml:space="preserve"> - </w:t>
      </w:r>
      <w:r w:rsidR="00684921" w:rsidRPr="0069459C">
        <w:rPr>
          <w:rFonts w:ascii="Arial" w:hAnsi="Arial" w:cs="Arial"/>
          <w:b/>
          <w:bCs/>
          <w:sz w:val="24"/>
          <w:szCs w:val="24"/>
        </w:rPr>
        <w:t>DESCONEXIÓN POR INCUMPLIMIENTO</w:t>
      </w:r>
      <w:r w:rsidRPr="0069459C">
        <w:rPr>
          <w:rFonts w:ascii="Arial" w:hAnsi="Arial" w:cs="Arial"/>
          <w:b/>
          <w:bCs/>
          <w:sz w:val="24"/>
          <w:szCs w:val="24"/>
        </w:rPr>
        <w:t>:</w:t>
      </w:r>
      <w:r w:rsidRPr="0069459C">
        <w:rPr>
          <w:rFonts w:ascii="Arial" w:hAnsi="Arial" w:cs="Arial"/>
          <w:sz w:val="24"/>
          <w:szCs w:val="24"/>
        </w:rPr>
        <w:t xml:space="preserve"> Cuando proceda la desenergización o desconexión, en los casos de infracción y/o incumplimiento de las obligaciones que se derivan del presente Contrato, conforme lo dispuesto en el mismo o en la regulación y que sean aplicables, </w:t>
      </w:r>
      <w:r w:rsidR="005A4E5B" w:rsidRPr="0069459C">
        <w:rPr>
          <w:rFonts w:ascii="Arial" w:hAnsi="Arial" w:cs="Arial"/>
          <w:sz w:val="24"/>
          <w:szCs w:val="24"/>
        </w:rPr>
        <w:t xml:space="preserve">las </w:t>
      </w:r>
      <w:r w:rsidRPr="0069459C">
        <w:rPr>
          <w:rFonts w:ascii="Arial" w:hAnsi="Arial" w:cs="Arial"/>
          <w:sz w:val="24"/>
          <w:szCs w:val="24"/>
        </w:rPr>
        <w:t xml:space="preserve">Partes se obligan a comunicar entre sí, con un mínimo de cuarenta y ocho (48) horas de anticipación, tal decisión, cuando proceda. Los Bienes y Equipos de Conexión permanecerán desconectados o desenergizados hasta tanto se resuelvan las causas que dieron lugar a la desconexión o a la desenergización. </w:t>
      </w:r>
    </w:p>
    <w:p w14:paraId="27DFCCEE" w14:textId="7080DC0B" w:rsidR="0007142E" w:rsidRPr="0069459C" w:rsidRDefault="00BE3C51" w:rsidP="00C764FF">
      <w:pPr>
        <w:jc w:val="both"/>
        <w:rPr>
          <w:rFonts w:ascii="Arial" w:hAnsi="Arial" w:cs="Arial"/>
          <w:sz w:val="24"/>
          <w:szCs w:val="24"/>
        </w:rPr>
      </w:pPr>
      <w:r w:rsidRPr="0069459C">
        <w:rPr>
          <w:rFonts w:ascii="Arial" w:hAnsi="Arial" w:cs="Arial"/>
          <w:b/>
          <w:bCs/>
          <w:sz w:val="24"/>
          <w:szCs w:val="24"/>
        </w:rPr>
        <w:t>PARÁGRAFO TERCERO</w:t>
      </w:r>
      <w:r w:rsidR="008B42DF" w:rsidRPr="0069459C">
        <w:rPr>
          <w:rFonts w:ascii="Arial" w:hAnsi="Arial" w:cs="Arial"/>
          <w:b/>
          <w:bCs/>
          <w:sz w:val="24"/>
          <w:szCs w:val="24"/>
        </w:rPr>
        <w:t xml:space="preserve"> - SOLICITUD DE DESCONEXIÓN</w:t>
      </w:r>
      <w:r w:rsidRPr="0069459C">
        <w:rPr>
          <w:rFonts w:ascii="Arial" w:hAnsi="Arial" w:cs="Arial"/>
          <w:b/>
          <w:bCs/>
          <w:sz w:val="24"/>
          <w:szCs w:val="24"/>
        </w:rPr>
        <w:t>:</w:t>
      </w:r>
      <w:r w:rsidRPr="0069459C">
        <w:rPr>
          <w:rFonts w:ascii="Arial" w:hAnsi="Arial" w:cs="Arial"/>
          <w:sz w:val="24"/>
          <w:szCs w:val="24"/>
        </w:rPr>
        <w:t xml:space="preserve">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14"/>
      </w:r>
      <w:r w:rsidR="003D47AF" w:rsidRPr="0069459C">
        <w:rPr>
          <w:rFonts w:ascii="Arial" w:hAnsi="Arial" w:cs="Arial"/>
          <w:sz w:val="24"/>
          <w:szCs w:val="24"/>
        </w:rPr>
        <w:t>]</w:t>
      </w:r>
      <w:r w:rsidRPr="0069459C">
        <w:rPr>
          <w:rFonts w:ascii="Arial" w:hAnsi="Arial" w:cs="Arial"/>
          <w:sz w:val="24"/>
          <w:szCs w:val="24"/>
        </w:rPr>
        <w:t xml:space="preserve"> podrá solicitar a </w:t>
      </w:r>
      <w:r w:rsidR="0038225F" w:rsidRPr="0069459C">
        <w:rPr>
          <w:rFonts w:ascii="Arial" w:hAnsi="Arial" w:cs="Arial"/>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sz w:val="24"/>
          <w:szCs w:val="24"/>
        </w:rPr>
        <w:footnoteReference w:id="415"/>
      </w:r>
      <w:r w:rsidR="0038225F" w:rsidRPr="0069459C">
        <w:rPr>
          <w:rFonts w:ascii="Arial" w:hAnsi="Arial" w:cs="Arial"/>
          <w:sz w:val="24"/>
          <w:szCs w:val="24"/>
        </w:rPr>
        <w:t>]</w:t>
      </w:r>
      <w:r w:rsidRPr="0069459C">
        <w:rPr>
          <w:rFonts w:ascii="Arial" w:hAnsi="Arial" w:cs="Arial"/>
          <w:sz w:val="24"/>
          <w:szCs w:val="24"/>
        </w:rPr>
        <w:t xml:space="preserve"> la desenergización y/o desconexión</w:t>
      </w:r>
      <w:r w:rsidR="006E2C57" w:rsidRPr="0069459C">
        <w:rPr>
          <w:rFonts w:ascii="Arial" w:hAnsi="Arial" w:cs="Arial"/>
          <w:sz w:val="24"/>
          <w:szCs w:val="24"/>
        </w:rPr>
        <w:t xml:space="preserve"> temporal</w:t>
      </w:r>
      <w:r w:rsidRPr="0069459C">
        <w:rPr>
          <w:rFonts w:ascii="Arial" w:hAnsi="Arial" w:cs="Arial"/>
          <w:sz w:val="24"/>
          <w:szCs w:val="24"/>
        </w:rPr>
        <w:t xml:space="preserve"> de sus Bienes </w:t>
      </w:r>
      <w:r w:rsidRPr="0069459C">
        <w:rPr>
          <w:rFonts w:ascii="Arial" w:hAnsi="Arial" w:cs="Arial"/>
          <w:sz w:val="24"/>
          <w:szCs w:val="24"/>
        </w:rPr>
        <w:lastRenderedPageBreak/>
        <w:t xml:space="preserve">y Equipos de Conexión cuando lo estime conveniente; siempre y cuando dicha desconexión no comprometa en forma alguna la seguridad del STN y se cumplan los procedimientos y requisitos establecidos en la normatividad aplicable para el efecto. </w:t>
      </w:r>
    </w:p>
    <w:p w14:paraId="7D592A1B" w14:textId="79455665" w:rsidR="00FC1742" w:rsidRPr="0069459C" w:rsidRDefault="00B45365" w:rsidP="00C764FF">
      <w:pPr>
        <w:jc w:val="both"/>
        <w:rPr>
          <w:rFonts w:ascii="Arial" w:hAnsi="Arial" w:cs="Arial"/>
          <w:sz w:val="24"/>
          <w:szCs w:val="24"/>
        </w:rPr>
      </w:pPr>
      <w:r w:rsidRPr="0069459C">
        <w:rPr>
          <w:rFonts w:ascii="Arial" w:hAnsi="Arial" w:cs="Arial"/>
          <w:b/>
          <w:bCs/>
          <w:sz w:val="24"/>
          <w:szCs w:val="24"/>
        </w:rPr>
        <w:t>CLÁUSULA DÉCIMA TERCERA - REMUNERACIÓN:</w:t>
      </w:r>
      <w:r w:rsidRPr="0069459C">
        <w:rPr>
          <w:rFonts w:ascii="Arial" w:hAnsi="Arial" w:cs="Arial"/>
          <w:sz w:val="24"/>
          <w:szCs w:val="24"/>
        </w:rPr>
        <w:t xml:space="preserve"> </w:t>
      </w:r>
      <w:r w:rsidR="00BE3C51" w:rsidRPr="0069459C">
        <w:rPr>
          <w:rFonts w:ascii="Arial" w:hAnsi="Arial" w:cs="Arial"/>
          <w:sz w:val="24"/>
          <w:szCs w:val="24"/>
        </w:rPr>
        <w:t xml:space="preserve">La remuneración del presente </w:t>
      </w:r>
      <w:r w:rsidRPr="0069459C">
        <w:rPr>
          <w:rFonts w:ascii="Arial" w:hAnsi="Arial" w:cs="Arial"/>
          <w:sz w:val="24"/>
          <w:szCs w:val="24"/>
        </w:rPr>
        <w:t xml:space="preserve">contrato </w:t>
      </w:r>
      <w:r w:rsidR="0007142E" w:rsidRPr="0069459C">
        <w:rPr>
          <w:rFonts w:ascii="Arial" w:hAnsi="Arial" w:cs="Arial"/>
          <w:sz w:val="24"/>
          <w:szCs w:val="24"/>
        </w:rPr>
        <w:t xml:space="preserve">de </w:t>
      </w:r>
      <w:r w:rsidRPr="0069459C">
        <w:rPr>
          <w:rFonts w:ascii="Arial" w:hAnsi="Arial" w:cs="Arial"/>
          <w:sz w:val="24"/>
          <w:szCs w:val="24"/>
        </w:rPr>
        <w:t xml:space="preserve">conexión </w:t>
      </w:r>
      <w:r w:rsidR="00BE3C51" w:rsidRPr="0069459C">
        <w:rPr>
          <w:rFonts w:ascii="Arial" w:hAnsi="Arial" w:cs="Arial"/>
          <w:sz w:val="24"/>
          <w:szCs w:val="24"/>
        </w:rPr>
        <w:t xml:space="preserve">comprende el pago que debe hacer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16"/>
      </w:r>
      <w:r w:rsidR="003D47AF" w:rsidRPr="0069459C">
        <w:rPr>
          <w:rFonts w:ascii="Arial" w:hAnsi="Arial" w:cs="Arial"/>
          <w:sz w:val="24"/>
          <w:szCs w:val="24"/>
        </w:rPr>
        <w:t>]</w:t>
      </w:r>
      <w:r w:rsidR="00BE3C51" w:rsidRPr="0069459C">
        <w:rPr>
          <w:rFonts w:ascii="Arial" w:hAnsi="Arial" w:cs="Arial"/>
          <w:sz w:val="24"/>
          <w:szCs w:val="24"/>
        </w:rPr>
        <w:t xml:space="preserve"> a </w:t>
      </w:r>
      <w:r w:rsidR="0038225F" w:rsidRPr="0069459C">
        <w:rPr>
          <w:rFonts w:ascii="Arial" w:hAnsi="Arial" w:cs="Arial"/>
          <w:sz w:val="24"/>
          <w:szCs w:val="24"/>
        </w:rPr>
        <w:t>[</w:t>
      </w:r>
      <w:r w:rsidR="00777C6B" w:rsidRPr="0069459C">
        <w:rPr>
          <w:rFonts w:ascii="Arial" w:hAnsi="Arial" w:cs="Arial"/>
          <w:sz w:val="24"/>
          <w:szCs w:val="24"/>
          <w:highlight w:val="yellow"/>
        </w:rPr>
        <w:t>S_TN</w:t>
      </w:r>
      <w:r w:rsidR="0038225F" w:rsidRPr="0069459C">
        <w:rPr>
          <w:rStyle w:val="Refdenotaalpie"/>
          <w:rFonts w:ascii="Arial" w:hAnsi="Arial" w:cs="Arial"/>
          <w:sz w:val="24"/>
          <w:szCs w:val="24"/>
        </w:rPr>
        <w:footnoteReference w:id="417"/>
      </w:r>
      <w:r w:rsidR="0038225F" w:rsidRPr="0069459C">
        <w:rPr>
          <w:rFonts w:ascii="Arial" w:hAnsi="Arial" w:cs="Arial"/>
          <w:sz w:val="24"/>
          <w:szCs w:val="24"/>
        </w:rPr>
        <w:t>]</w:t>
      </w:r>
      <w:r w:rsidR="00BE3C51" w:rsidRPr="0069459C">
        <w:rPr>
          <w:rFonts w:ascii="Arial" w:hAnsi="Arial" w:cs="Arial"/>
          <w:sz w:val="24"/>
          <w:szCs w:val="24"/>
        </w:rPr>
        <w:t xml:space="preserve"> de los </w:t>
      </w:r>
      <w:r w:rsidR="00791182" w:rsidRPr="0069459C">
        <w:rPr>
          <w:rFonts w:ascii="Arial" w:hAnsi="Arial" w:cs="Arial"/>
          <w:sz w:val="24"/>
          <w:szCs w:val="24"/>
        </w:rPr>
        <w:t>costos</w:t>
      </w:r>
      <w:r w:rsidR="00BE3C51" w:rsidRPr="0069459C">
        <w:rPr>
          <w:rFonts w:ascii="Arial" w:hAnsi="Arial" w:cs="Arial"/>
          <w:sz w:val="24"/>
          <w:szCs w:val="24"/>
        </w:rPr>
        <w:t xml:space="preserve"> por concepto </w:t>
      </w:r>
      <w:r w:rsidR="00D35654" w:rsidRPr="0069459C">
        <w:rPr>
          <w:rFonts w:ascii="Arial" w:hAnsi="Arial" w:cs="Arial"/>
          <w:sz w:val="24"/>
          <w:szCs w:val="24"/>
        </w:rPr>
        <w:t>de la</w:t>
      </w:r>
      <w:r w:rsidR="00BE3C51" w:rsidRPr="0069459C">
        <w:rPr>
          <w:rFonts w:ascii="Arial" w:hAnsi="Arial" w:cs="Arial"/>
          <w:sz w:val="24"/>
          <w:szCs w:val="24"/>
        </w:rPr>
        <w:t xml:space="preserve"> revisión y supervisión de la información</w:t>
      </w:r>
      <w:r w:rsidR="00D35654" w:rsidRPr="0069459C">
        <w:rPr>
          <w:rFonts w:ascii="Arial" w:hAnsi="Arial" w:cs="Arial"/>
          <w:sz w:val="24"/>
          <w:szCs w:val="24"/>
        </w:rPr>
        <w:t xml:space="preserve"> y del arrendamiento del Terreno</w:t>
      </w:r>
      <w:r w:rsidR="00D35654" w:rsidRPr="0069459C">
        <w:rPr>
          <w:rFonts w:ascii="Arial" w:hAnsi="Arial" w:cs="Arial"/>
          <w:sz w:val="24"/>
          <w:szCs w:val="24"/>
          <w:highlight w:val="yellow"/>
        </w:rPr>
        <w:t xml:space="preserve"> </w:t>
      </w:r>
      <w:r w:rsidR="00D35654" w:rsidRPr="0069459C">
        <w:rPr>
          <w:rStyle w:val="Refdenotaalpie"/>
          <w:rFonts w:ascii="Arial" w:hAnsi="Arial" w:cs="Arial"/>
          <w:sz w:val="24"/>
          <w:szCs w:val="24"/>
          <w:highlight w:val="yellow"/>
        </w:rPr>
        <w:footnoteReference w:id="418"/>
      </w:r>
      <w:r w:rsidR="00BE3C51" w:rsidRPr="0069459C">
        <w:rPr>
          <w:rFonts w:ascii="Arial" w:hAnsi="Arial" w:cs="Arial"/>
          <w:sz w:val="24"/>
          <w:szCs w:val="24"/>
        </w:rPr>
        <w:t xml:space="preserve">, de acuerdo con lo señalado en el presente </w:t>
      </w:r>
      <w:r w:rsidRPr="0069459C">
        <w:rPr>
          <w:rFonts w:ascii="Arial" w:hAnsi="Arial" w:cs="Arial"/>
          <w:sz w:val="24"/>
          <w:szCs w:val="24"/>
        </w:rPr>
        <w:t xml:space="preserve">contrato </w:t>
      </w:r>
      <w:r w:rsidR="005A1D4C" w:rsidRPr="0069459C">
        <w:rPr>
          <w:rFonts w:ascii="Arial" w:hAnsi="Arial" w:cs="Arial"/>
          <w:sz w:val="24"/>
          <w:szCs w:val="24"/>
        </w:rPr>
        <w:t xml:space="preserve">en el Anexo Costos de Conexión </w:t>
      </w:r>
      <w:r w:rsidR="00BE3C51" w:rsidRPr="0069459C">
        <w:rPr>
          <w:rFonts w:ascii="Arial" w:hAnsi="Arial" w:cs="Arial"/>
          <w:sz w:val="24"/>
          <w:szCs w:val="24"/>
        </w:rPr>
        <w:t xml:space="preserve">y en la normatividad aplicable al mismo. </w:t>
      </w:r>
    </w:p>
    <w:p w14:paraId="0F426A74" w14:textId="3BB09E9E" w:rsidR="00D65BCB" w:rsidRPr="0069459C" w:rsidRDefault="00B45365" w:rsidP="00D65BCB">
      <w:pPr>
        <w:jc w:val="both"/>
        <w:rPr>
          <w:rFonts w:ascii="Arial" w:hAnsi="Arial" w:cs="Arial"/>
          <w:sz w:val="24"/>
          <w:szCs w:val="24"/>
        </w:rPr>
      </w:pPr>
      <w:r w:rsidRPr="0069459C">
        <w:rPr>
          <w:rFonts w:ascii="Arial" w:hAnsi="Arial" w:cs="Arial"/>
          <w:b/>
          <w:bCs/>
          <w:sz w:val="24"/>
          <w:szCs w:val="24"/>
        </w:rPr>
        <w:t xml:space="preserve">CLÁUSULA DÉCIMA CUARTA. – VALOR, FACTURACIÓN Y FORMA DE PAGO, COSTOS DE CONEXIÓN: </w:t>
      </w:r>
      <w:r w:rsidR="00BE0AC0" w:rsidRPr="0069459C">
        <w:rPr>
          <w:rFonts w:ascii="Arial" w:hAnsi="Arial" w:cs="Arial"/>
          <w:sz w:val="24"/>
          <w:szCs w:val="24"/>
        </w:rPr>
        <w:t xml:space="preserve">Este </w:t>
      </w:r>
      <w:r w:rsidRPr="0069459C">
        <w:rPr>
          <w:rFonts w:ascii="Arial" w:hAnsi="Arial" w:cs="Arial"/>
          <w:sz w:val="24"/>
          <w:szCs w:val="24"/>
        </w:rPr>
        <w:t xml:space="preserve">contrato </w:t>
      </w:r>
      <w:r w:rsidR="00BE0AC0" w:rsidRPr="0069459C">
        <w:rPr>
          <w:rFonts w:ascii="Arial" w:hAnsi="Arial" w:cs="Arial"/>
          <w:sz w:val="24"/>
          <w:szCs w:val="24"/>
        </w:rPr>
        <w:t xml:space="preserve">de </w:t>
      </w:r>
      <w:r w:rsidRPr="0069459C">
        <w:rPr>
          <w:rFonts w:ascii="Arial" w:hAnsi="Arial" w:cs="Arial"/>
          <w:sz w:val="24"/>
          <w:szCs w:val="24"/>
        </w:rPr>
        <w:t xml:space="preserve">conexión </w:t>
      </w:r>
      <w:r w:rsidR="00BE0AC0" w:rsidRPr="0069459C">
        <w:rPr>
          <w:rFonts w:ascii="Arial" w:hAnsi="Arial" w:cs="Arial"/>
          <w:sz w:val="24"/>
          <w:szCs w:val="24"/>
        </w:rPr>
        <w:t xml:space="preserve">no genera </w:t>
      </w:r>
      <w:r w:rsidRPr="0069459C">
        <w:rPr>
          <w:rFonts w:ascii="Arial" w:hAnsi="Arial" w:cs="Arial"/>
          <w:sz w:val="24"/>
          <w:szCs w:val="24"/>
        </w:rPr>
        <w:t xml:space="preserve">cargos </w:t>
      </w:r>
      <w:r w:rsidR="00BE0AC0" w:rsidRPr="0069459C">
        <w:rPr>
          <w:rFonts w:ascii="Arial" w:hAnsi="Arial" w:cs="Arial"/>
          <w:sz w:val="24"/>
          <w:szCs w:val="24"/>
        </w:rPr>
        <w:t>de conexión para [</w:t>
      </w:r>
      <w:r w:rsidR="00AA4B83" w:rsidRPr="0069459C">
        <w:rPr>
          <w:rFonts w:ascii="Arial" w:hAnsi="Arial" w:cs="Arial"/>
          <w:sz w:val="24"/>
          <w:szCs w:val="24"/>
          <w:highlight w:val="yellow"/>
        </w:rPr>
        <w:t>S_PROMOTOR</w:t>
      </w:r>
      <w:r w:rsidR="00BE0AC0" w:rsidRPr="0069459C">
        <w:rPr>
          <w:rStyle w:val="Refdenotaalpie"/>
          <w:rFonts w:ascii="Arial" w:hAnsi="Arial" w:cs="Arial"/>
          <w:sz w:val="24"/>
          <w:szCs w:val="24"/>
        </w:rPr>
        <w:footnoteReference w:id="419"/>
      </w:r>
      <w:r w:rsidR="00BE0AC0" w:rsidRPr="0069459C">
        <w:rPr>
          <w:rFonts w:ascii="Arial" w:hAnsi="Arial" w:cs="Arial"/>
          <w:sz w:val="24"/>
          <w:szCs w:val="24"/>
        </w:rPr>
        <w:t>], toda vez que este último será el responsable de realizar todas las actividades relacionadas con el Proyecto de Conexión</w:t>
      </w:r>
      <w:r w:rsidR="007A3C35" w:rsidRPr="0069459C">
        <w:rPr>
          <w:rFonts w:ascii="Arial" w:hAnsi="Arial" w:cs="Arial"/>
          <w:sz w:val="24"/>
          <w:szCs w:val="24"/>
        </w:rPr>
        <w:t>, exceptuando los casos en los que se requiere la extensión del barraje y</w:t>
      </w:r>
      <w:r w:rsidR="00F46418" w:rsidRPr="0069459C">
        <w:rPr>
          <w:rFonts w:ascii="Arial" w:hAnsi="Arial" w:cs="Arial"/>
          <w:sz w:val="24"/>
          <w:szCs w:val="24"/>
        </w:rPr>
        <w:t>/o</w:t>
      </w:r>
      <w:r w:rsidR="007A3C35" w:rsidRPr="0069459C">
        <w:rPr>
          <w:rFonts w:ascii="Arial" w:hAnsi="Arial" w:cs="Arial"/>
          <w:sz w:val="24"/>
          <w:szCs w:val="24"/>
        </w:rPr>
        <w:t xml:space="preserve"> la diferencial de barras eventualmente podrían ocasionar cargos de conexión</w:t>
      </w:r>
      <w:r w:rsidR="00BE0AC0" w:rsidRPr="0069459C">
        <w:rPr>
          <w:rFonts w:ascii="Arial" w:hAnsi="Arial" w:cs="Arial"/>
          <w:sz w:val="24"/>
          <w:szCs w:val="24"/>
        </w:rPr>
        <w:t>. No obstante, [</w:t>
      </w:r>
      <w:r w:rsidR="00AA4B83" w:rsidRPr="0069459C">
        <w:rPr>
          <w:rFonts w:ascii="Arial" w:hAnsi="Arial" w:cs="Arial"/>
          <w:sz w:val="24"/>
          <w:szCs w:val="24"/>
          <w:highlight w:val="yellow"/>
        </w:rPr>
        <w:t>S_PROMOTOR</w:t>
      </w:r>
      <w:r w:rsidR="00BE0AC0" w:rsidRPr="0069459C">
        <w:rPr>
          <w:rStyle w:val="Refdenotaalpie"/>
          <w:rFonts w:ascii="Arial" w:hAnsi="Arial" w:cs="Arial"/>
          <w:sz w:val="24"/>
          <w:szCs w:val="24"/>
        </w:rPr>
        <w:footnoteReference w:id="420"/>
      </w:r>
      <w:r w:rsidR="00BE0AC0" w:rsidRPr="0069459C">
        <w:rPr>
          <w:rFonts w:ascii="Arial" w:hAnsi="Arial" w:cs="Arial"/>
          <w:sz w:val="24"/>
          <w:szCs w:val="24"/>
        </w:rPr>
        <w:t>] deberá realizar el pago relacionado con la revisión</w:t>
      </w:r>
      <w:r w:rsidRPr="0069459C">
        <w:rPr>
          <w:rFonts w:ascii="Arial" w:hAnsi="Arial" w:cs="Arial"/>
          <w:sz w:val="24"/>
          <w:szCs w:val="24"/>
        </w:rPr>
        <w:t>,</w:t>
      </w:r>
      <w:r w:rsidR="00BE0AC0" w:rsidRPr="0069459C">
        <w:rPr>
          <w:rFonts w:ascii="Arial" w:hAnsi="Arial" w:cs="Arial"/>
          <w:sz w:val="24"/>
          <w:szCs w:val="24"/>
        </w:rPr>
        <w:t xml:space="preserve"> supervisión</w:t>
      </w:r>
      <w:r w:rsidRPr="0069459C">
        <w:rPr>
          <w:rFonts w:ascii="Arial" w:hAnsi="Arial" w:cs="Arial"/>
          <w:sz w:val="24"/>
          <w:szCs w:val="24"/>
        </w:rPr>
        <w:t xml:space="preserve"> y aprobación</w:t>
      </w:r>
      <w:r w:rsidR="00BE0AC0" w:rsidRPr="0069459C">
        <w:rPr>
          <w:rFonts w:ascii="Arial" w:hAnsi="Arial" w:cs="Arial"/>
          <w:sz w:val="24"/>
          <w:szCs w:val="24"/>
        </w:rPr>
        <w:t xml:space="preserve"> de la conexión y el Arrendamiento del Terreno </w:t>
      </w:r>
      <w:r w:rsidR="00BE263B" w:rsidRPr="0069459C">
        <w:rPr>
          <w:rStyle w:val="Refdenotaalpie"/>
          <w:rFonts w:ascii="Arial" w:hAnsi="Arial" w:cs="Arial"/>
          <w:sz w:val="24"/>
          <w:szCs w:val="24"/>
          <w:highlight w:val="yellow"/>
        </w:rPr>
        <w:footnoteReference w:id="421"/>
      </w:r>
      <w:r w:rsidR="00BE0AC0" w:rsidRPr="0069459C">
        <w:rPr>
          <w:rFonts w:ascii="Arial" w:hAnsi="Arial" w:cs="Arial"/>
          <w:sz w:val="24"/>
          <w:szCs w:val="24"/>
        </w:rPr>
        <w:t>para la ubicación de los activos, según lo señalado en la Cláusula</w:t>
      </w:r>
      <w:r w:rsidRPr="0069459C">
        <w:rPr>
          <w:rFonts w:ascii="Arial" w:hAnsi="Arial" w:cs="Arial"/>
          <w:sz w:val="24"/>
          <w:szCs w:val="24"/>
        </w:rPr>
        <w:t xml:space="preserve"> Décima </w:t>
      </w:r>
      <w:r w:rsidR="00BA6350" w:rsidRPr="0069459C">
        <w:rPr>
          <w:rFonts w:ascii="Arial" w:hAnsi="Arial" w:cs="Arial"/>
          <w:sz w:val="24"/>
          <w:szCs w:val="24"/>
        </w:rPr>
        <w:t>Tercera</w:t>
      </w:r>
      <w:r w:rsidR="00BE0AC0" w:rsidRPr="0069459C">
        <w:rPr>
          <w:rFonts w:ascii="Arial" w:hAnsi="Arial" w:cs="Arial"/>
          <w:sz w:val="24"/>
          <w:szCs w:val="24"/>
        </w:rPr>
        <w:t xml:space="preserve"> </w:t>
      </w:r>
      <w:r w:rsidRPr="0069459C">
        <w:rPr>
          <w:rFonts w:ascii="Arial" w:hAnsi="Arial" w:cs="Arial"/>
          <w:sz w:val="24"/>
          <w:szCs w:val="24"/>
        </w:rPr>
        <w:t>-</w:t>
      </w:r>
      <w:r w:rsidR="00BE0AC0" w:rsidRPr="0069459C">
        <w:rPr>
          <w:rFonts w:ascii="Arial" w:hAnsi="Arial" w:cs="Arial"/>
          <w:sz w:val="24"/>
          <w:szCs w:val="24"/>
        </w:rPr>
        <w:t>Remuneración</w:t>
      </w:r>
      <w:r w:rsidRPr="0069459C">
        <w:rPr>
          <w:rFonts w:ascii="Arial" w:hAnsi="Arial" w:cs="Arial"/>
          <w:sz w:val="24"/>
          <w:szCs w:val="24"/>
        </w:rPr>
        <w:t xml:space="preserve"> - </w:t>
      </w:r>
      <w:r w:rsidR="00BE0AC0" w:rsidRPr="0069459C">
        <w:rPr>
          <w:rFonts w:ascii="Arial" w:hAnsi="Arial" w:cs="Arial"/>
          <w:sz w:val="24"/>
          <w:szCs w:val="24"/>
        </w:rPr>
        <w:t xml:space="preserve">del presente </w:t>
      </w:r>
      <w:r w:rsidRPr="0069459C">
        <w:rPr>
          <w:rFonts w:ascii="Arial" w:hAnsi="Arial" w:cs="Arial"/>
          <w:sz w:val="24"/>
          <w:szCs w:val="24"/>
        </w:rPr>
        <w:t xml:space="preserve">contrato, </w:t>
      </w:r>
      <w:r w:rsidR="00BE0AC0" w:rsidRPr="0069459C">
        <w:rPr>
          <w:rFonts w:ascii="Arial" w:hAnsi="Arial" w:cs="Arial"/>
          <w:sz w:val="24"/>
          <w:szCs w:val="24"/>
        </w:rPr>
        <w:t>con las siguientes consideraciones:</w:t>
      </w:r>
      <w:bookmarkStart w:id="26" w:name="_Hlk82770104"/>
    </w:p>
    <w:p w14:paraId="0C91EA28" w14:textId="4F70A912" w:rsidR="00165704" w:rsidRPr="0069459C" w:rsidRDefault="00165704" w:rsidP="00D65BCB">
      <w:pPr>
        <w:pStyle w:val="Prrafodelista"/>
        <w:numPr>
          <w:ilvl w:val="0"/>
          <w:numId w:val="19"/>
        </w:numPr>
        <w:ind w:left="284"/>
        <w:rPr>
          <w:rFonts w:ascii="Arial" w:hAnsi="Arial" w:cs="Arial"/>
          <w:szCs w:val="24"/>
        </w:rPr>
      </w:pPr>
      <w:r w:rsidRPr="0069459C">
        <w:rPr>
          <w:rFonts w:ascii="Arial" w:hAnsi="Arial" w:cs="Arial"/>
          <w:b/>
          <w:bCs/>
          <w:szCs w:val="24"/>
        </w:rPr>
        <w:t>Durante la etapa de construcción:</w:t>
      </w:r>
      <w:r w:rsidRPr="0069459C">
        <w:rPr>
          <w:rFonts w:ascii="Arial" w:hAnsi="Arial" w:cs="Arial"/>
          <w:szCs w:val="24"/>
        </w:rPr>
        <w:t xml:space="preserve"> se paga, por una sola vez, </w:t>
      </w:r>
      <w:r w:rsidR="00F46418" w:rsidRPr="0069459C">
        <w:rPr>
          <w:rFonts w:ascii="Arial" w:hAnsi="Arial" w:cs="Arial"/>
          <w:szCs w:val="24"/>
        </w:rPr>
        <w:t>cuando el</w:t>
      </w:r>
      <w:r w:rsidR="00BE263B" w:rsidRPr="0069459C">
        <w:rPr>
          <w:rFonts w:ascii="Arial" w:hAnsi="Arial" w:cs="Arial"/>
          <w:szCs w:val="24"/>
        </w:rPr>
        <w:t xml:space="preserve"> P</w:t>
      </w:r>
      <w:r w:rsidRPr="0069459C">
        <w:rPr>
          <w:rFonts w:ascii="Arial" w:hAnsi="Arial" w:cs="Arial"/>
          <w:szCs w:val="24"/>
        </w:rPr>
        <w:t>royecto cumpl</w:t>
      </w:r>
      <w:r w:rsidR="00BE263B" w:rsidRPr="0069459C">
        <w:rPr>
          <w:rFonts w:ascii="Arial" w:hAnsi="Arial" w:cs="Arial"/>
          <w:szCs w:val="24"/>
        </w:rPr>
        <w:t>e</w:t>
      </w:r>
      <w:r w:rsidRPr="0069459C">
        <w:rPr>
          <w:rFonts w:ascii="Arial" w:hAnsi="Arial" w:cs="Arial"/>
          <w:szCs w:val="24"/>
        </w:rPr>
        <w:t xml:space="preserve"> el cronograma y la </w:t>
      </w:r>
      <w:r w:rsidR="00B45365" w:rsidRPr="0069459C">
        <w:rPr>
          <w:rFonts w:ascii="Arial" w:hAnsi="Arial" w:cs="Arial"/>
          <w:szCs w:val="24"/>
        </w:rPr>
        <w:t xml:space="preserve">Fecha </w:t>
      </w:r>
      <w:r w:rsidRPr="0069459C">
        <w:rPr>
          <w:rFonts w:ascii="Arial" w:hAnsi="Arial" w:cs="Arial"/>
          <w:szCs w:val="24"/>
        </w:rPr>
        <w:t xml:space="preserve">de </w:t>
      </w:r>
      <w:r w:rsidR="00B45365" w:rsidRPr="0069459C">
        <w:rPr>
          <w:rFonts w:ascii="Arial" w:hAnsi="Arial" w:cs="Arial"/>
          <w:szCs w:val="24"/>
        </w:rPr>
        <w:t xml:space="preserve">Puesta </w:t>
      </w:r>
      <w:r w:rsidRPr="0069459C">
        <w:rPr>
          <w:rFonts w:ascii="Arial" w:hAnsi="Arial" w:cs="Arial"/>
          <w:szCs w:val="24"/>
        </w:rPr>
        <w:t>en Operación, los costos relacionados con la revisión y supervisión de la conexión y</w:t>
      </w:r>
      <w:r w:rsidR="00F46418" w:rsidRPr="0069459C">
        <w:rPr>
          <w:rFonts w:ascii="Arial" w:hAnsi="Arial" w:cs="Arial"/>
          <w:szCs w:val="24"/>
        </w:rPr>
        <w:t xml:space="preserve"> si es del cado,</w:t>
      </w:r>
      <w:r w:rsidRPr="0069459C">
        <w:rPr>
          <w:rFonts w:ascii="Arial" w:hAnsi="Arial" w:cs="Arial"/>
          <w:szCs w:val="24"/>
        </w:rPr>
        <w:t xml:space="preserve"> el Arrendamiento del Terreno provisional utilizado durante la etapa de construcción y el utilizado para la ubicación de los activos, según lo señalado en la Cláusula de Remuneración del presente </w:t>
      </w:r>
      <w:r w:rsidR="00B45365" w:rsidRPr="0069459C">
        <w:rPr>
          <w:rFonts w:ascii="Arial" w:hAnsi="Arial" w:cs="Arial"/>
          <w:szCs w:val="24"/>
        </w:rPr>
        <w:t>contrato</w:t>
      </w:r>
      <w:r w:rsidR="00F46418" w:rsidRPr="0069459C">
        <w:rPr>
          <w:rFonts w:ascii="Arial" w:hAnsi="Arial" w:cs="Arial"/>
          <w:szCs w:val="24"/>
        </w:rPr>
        <w:t>, si no se cumple</w:t>
      </w:r>
      <w:r w:rsidR="00F46418" w:rsidRPr="0069459C">
        <w:rPr>
          <w:rFonts w:ascii="Arial" w:eastAsiaTheme="minorHAnsi" w:hAnsi="Arial" w:cs="Arial"/>
          <w:b/>
          <w:bCs/>
          <w:szCs w:val="24"/>
          <w:lang w:val="es-MX" w:eastAsia="en-US"/>
        </w:rPr>
        <w:t xml:space="preserve"> </w:t>
      </w:r>
      <w:r w:rsidR="00F46418" w:rsidRPr="0069459C">
        <w:rPr>
          <w:rFonts w:ascii="Arial" w:hAnsi="Arial" w:cs="Arial"/>
          <w:szCs w:val="24"/>
        </w:rPr>
        <w:t>la fecha de Entrada en Operación, se realizarán ajustes adicionales a los costos de conexión siempre y cuando el retraso obedezca a condiciones imputables al Interesado</w:t>
      </w:r>
      <w:r w:rsidRPr="0069459C">
        <w:rPr>
          <w:rFonts w:ascii="Arial" w:hAnsi="Arial" w:cs="Arial"/>
          <w:szCs w:val="24"/>
        </w:rPr>
        <w:t xml:space="preserve">. </w:t>
      </w:r>
    </w:p>
    <w:p w14:paraId="5353B181" w14:textId="14E60B6D" w:rsidR="00BE0AC0" w:rsidRPr="0069459C" w:rsidRDefault="00BE0AC0" w:rsidP="009D699D">
      <w:pPr>
        <w:ind w:left="284"/>
        <w:contextualSpacing/>
        <w:rPr>
          <w:rFonts w:ascii="Arial" w:hAnsi="Arial" w:cs="Arial"/>
          <w:sz w:val="24"/>
          <w:szCs w:val="24"/>
        </w:rPr>
      </w:pPr>
      <w:r w:rsidRPr="0069459C">
        <w:rPr>
          <w:rFonts w:ascii="Arial" w:hAnsi="Arial" w:cs="Arial"/>
          <w:b/>
          <w:bCs/>
          <w:szCs w:val="24"/>
        </w:rPr>
        <w:t>PARÁGRAFO PRIMERO</w:t>
      </w:r>
      <w:r w:rsidR="008B42DF" w:rsidRPr="0069459C">
        <w:rPr>
          <w:rFonts w:ascii="Arial" w:hAnsi="Arial" w:cs="Arial"/>
          <w:b/>
          <w:bCs/>
          <w:szCs w:val="24"/>
        </w:rPr>
        <w:t xml:space="preserve"> – DIFERIR EL PAGO</w:t>
      </w:r>
      <w:r w:rsidRPr="0069459C">
        <w:rPr>
          <w:rFonts w:ascii="Arial" w:hAnsi="Arial" w:cs="Arial"/>
          <w:b/>
          <w:bCs/>
          <w:szCs w:val="24"/>
        </w:rPr>
        <w:t>:</w:t>
      </w:r>
      <w:r w:rsidR="00777C6B" w:rsidRPr="0069459C">
        <w:rPr>
          <w:rStyle w:val="Refdenotaalpie"/>
          <w:rFonts w:ascii="Arial" w:hAnsi="Arial" w:cs="Arial"/>
          <w:b/>
          <w:bCs/>
          <w:szCs w:val="24"/>
        </w:rPr>
        <w:footnoteReference w:id="422"/>
      </w:r>
      <w:r w:rsidRPr="0069459C">
        <w:rPr>
          <w:rFonts w:ascii="Arial" w:hAnsi="Arial" w:cs="Arial"/>
          <w:b/>
          <w:bCs/>
          <w:szCs w:val="24"/>
        </w:rPr>
        <w:t xml:space="preserve"> </w:t>
      </w:r>
      <w:r w:rsidRPr="0069459C">
        <w:rPr>
          <w:rFonts w:ascii="Arial" w:hAnsi="Arial" w:cs="Arial"/>
          <w:szCs w:val="24"/>
        </w:rPr>
        <w:t>[</w:t>
      </w:r>
      <w:r w:rsidR="00AA4B83" w:rsidRPr="0069459C">
        <w:rPr>
          <w:rFonts w:ascii="Arial" w:hAnsi="Arial" w:cs="Arial"/>
          <w:sz w:val="24"/>
          <w:szCs w:val="24"/>
          <w:highlight w:val="yellow"/>
        </w:rPr>
        <w:t>S_PROMOTOR</w:t>
      </w:r>
      <w:r w:rsidRPr="0069459C">
        <w:rPr>
          <w:rStyle w:val="Refdenotaalpie"/>
          <w:rFonts w:ascii="Arial" w:hAnsi="Arial" w:cs="Arial"/>
          <w:sz w:val="24"/>
          <w:szCs w:val="24"/>
        </w:rPr>
        <w:footnoteReference w:id="423"/>
      </w:r>
      <w:r w:rsidRPr="0069459C">
        <w:rPr>
          <w:rFonts w:ascii="Arial" w:hAnsi="Arial" w:cs="Arial"/>
          <w:szCs w:val="24"/>
        </w:rPr>
        <w:t>] y [</w:t>
      </w:r>
      <w:r w:rsidR="00777C6B" w:rsidRPr="0069459C">
        <w:rPr>
          <w:rFonts w:ascii="Arial" w:hAnsi="Arial" w:cs="Arial"/>
          <w:sz w:val="24"/>
          <w:szCs w:val="24"/>
          <w:highlight w:val="yellow"/>
        </w:rPr>
        <w:t>S_TN</w:t>
      </w:r>
      <w:r w:rsidRPr="0069459C">
        <w:rPr>
          <w:rStyle w:val="Refdenotaalpie"/>
          <w:rFonts w:ascii="Arial" w:hAnsi="Arial" w:cs="Arial"/>
          <w:sz w:val="24"/>
          <w:szCs w:val="24"/>
        </w:rPr>
        <w:footnoteReference w:id="424"/>
      </w:r>
      <w:r w:rsidRPr="0069459C">
        <w:rPr>
          <w:rFonts w:ascii="Arial" w:hAnsi="Arial" w:cs="Arial"/>
          <w:szCs w:val="24"/>
        </w:rPr>
        <w:t xml:space="preserve">] </w:t>
      </w:r>
      <w:r w:rsidRPr="0069459C">
        <w:rPr>
          <w:rFonts w:ascii="Arial" w:hAnsi="Arial" w:cs="Arial"/>
          <w:sz w:val="24"/>
          <w:szCs w:val="24"/>
        </w:rPr>
        <w:t xml:space="preserve">podrán acordar diferir este pago en un valor al inicio del contrato y otro al finalizar la conexión: </w:t>
      </w:r>
    </w:p>
    <w:p w14:paraId="083E6B99" w14:textId="5DB2702C" w:rsidR="00BE0AC0" w:rsidRPr="0069459C" w:rsidRDefault="00BE0AC0" w:rsidP="009D699D">
      <w:pPr>
        <w:ind w:left="284"/>
        <w:contextualSpacing/>
        <w:rPr>
          <w:rFonts w:ascii="Arial" w:hAnsi="Arial" w:cs="Arial"/>
          <w:sz w:val="24"/>
          <w:szCs w:val="24"/>
        </w:rPr>
      </w:pPr>
    </w:p>
    <w:p w14:paraId="488DC114" w14:textId="7C504A40" w:rsidR="00BE0AC0" w:rsidRPr="0069459C" w:rsidRDefault="00BE0AC0" w:rsidP="00D65BCB">
      <w:pPr>
        <w:ind w:left="284"/>
        <w:contextualSpacing/>
        <w:jc w:val="both"/>
        <w:rPr>
          <w:rFonts w:ascii="Arial" w:hAnsi="Arial" w:cs="Arial"/>
          <w:sz w:val="24"/>
          <w:szCs w:val="24"/>
        </w:rPr>
      </w:pPr>
      <w:r w:rsidRPr="0069459C">
        <w:rPr>
          <w:rFonts w:ascii="Arial" w:hAnsi="Arial" w:cs="Arial"/>
          <w:sz w:val="24"/>
          <w:szCs w:val="24"/>
        </w:rPr>
        <w:t xml:space="preserve">El pago de los servicios objeto del presente </w:t>
      </w:r>
      <w:r w:rsidR="009D699D" w:rsidRPr="0069459C">
        <w:rPr>
          <w:rFonts w:ascii="Arial" w:hAnsi="Arial" w:cs="Arial"/>
          <w:sz w:val="24"/>
          <w:szCs w:val="24"/>
        </w:rPr>
        <w:t xml:space="preserve">contrato </w:t>
      </w:r>
      <w:r w:rsidRPr="0069459C">
        <w:rPr>
          <w:rFonts w:ascii="Arial" w:hAnsi="Arial" w:cs="Arial"/>
          <w:sz w:val="24"/>
          <w:szCs w:val="24"/>
        </w:rPr>
        <w:t xml:space="preserve">lo hará </w:t>
      </w:r>
      <w:r w:rsidR="00777C6B" w:rsidRPr="0069459C">
        <w:rPr>
          <w:rFonts w:ascii="Arial" w:hAnsi="Arial" w:cs="Arial"/>
          <w:szCs w:val="24"/>
        </w:rPr>
        <w:t>[</w:t>
      </w:r>
      <w:r w:rsidR="00AA4B83" w:rsidRPr="0069459C">
        <w:rPr>
          <w:rFonts w:ascii="Arial" w:hAnsi="Arial" w:cs="Arial"/>
          <w:sz w:val="24"/>
          <w:szCs w:val="24"/>
          <w:highlight w:val="yellow"/>
        </w:rPr>
        <w:t>S_PROMOTOR</w:t>
      </w:r>
      <w:r w:rsidR="00777C6B" w:rsidRPr="0069459C">
        <w:rPr>
          <w:rStyle w:val="Refdenotaalpie"/>
          <w:rFonts w:ascii="Arial" w:hAnsi="Arial" w:cs="Arial"/>
          <w:sz w:val="24"/>
          <w:szCs w:val="24"/>
        </w:rPr>
        <w:footnoteReference w:id="425"/>
      </w:r>
      <w:r w:rsidR="00777C6B" w:rsidRPr="0069459C">
        <w:rPr>
          <w:rFonts w:ascii="Arial" w:hAnsi="Arial" w:cs="Arial"/>
          <w:szCs w:val="24"/>
        </w:rPr>
        <w:t xml:space="preserve">] </w:t>
      </w:r>
      <w:r w:rsidRPr="0069459C">
        <w:rPr>
          <w:rFonts w:ascii="Arial" w:hAnsi="Arial" w:cs="Arial"/>
          <w:sz w:val="24"/>
          <w:szCs w:val="24"/>
        </w:rPr>
        <w:t xml:space="preserve">a </w:t>
      </w:r>
      <w:r w:rsidR="00777C6B" w:rsidRPr="0069459C">
        <w:rPr>
          <w:rFonts w:ascii="Arial" w:hAnsi="Arial" w:cs="Arial"/>
          <w:szCs w:val="24"/>
        </w:rPr>
        <w:t>[</w:t>
      </w:r>
      <w:r w:rsidR="00777C6B" w:rsidRPr="0069459C">
        <w:rPr>
          <w:rFonts w:ascii="Arial" w:hAnsi="Arial" w:cs="Arial"/>
          <w:sz w:val="24"/>
          <w:szCs w:val="24"/>
          <w:highlight w:val="yellow"/>
        </w:rPr>
        <w:t>S_TN</w:t>
      </w:r>
      <w:r w:rsidR="00777C6B" w:rsidRPr="0069459C">
        <w:rPr>
          <w:rStyle w:val="Refdenotaalpie"/>
          <w:rFonts w:ascii="Arial" w:hAnsi="Arial" w:cs="Arial"/>
          <w:sz w:val="24"/>
          <w:szCs w:val="24"/>
        </w:rPr>
        <w:footnoteReference w:id="426"/>
      </w:r>
      <w:r w:rsidR="00777C6B" w:rsidRPr="0069459C">
        <w:rPr>
          <w:rFonts w:ascii="Arial" w:hAnsi="Arial" w:cs="Arial"/>
          <w:szCs w:val="24"/>
        </w:rPr>
        <w:t>]</w:t>
      </w:r>
      <w:r w:rsidRPr="0069459C">
        <w:rPr>
          <w:rFonts w:ascii="Arial" w:hAnsi="Arial" w:cs="Arial"/>
          <w:sz w:val="24"/>
          <w:szCs w:val="24"/>
        </w:rPr>
        <w:t xml:space="preserve"> en pesos colombianos de la siguiente forma: </w:t>
      </w:r>
      <w:r w:rsidRPr="0069459C">
        <w:rPr>
          <w:rFonts w:ascii="Arial" w:hAnsi="Arial" w:cs="Arial"/>
          <w:sz w:val="24"/>
          <w:szCs w:val="24"/>
          <w:highlight w:val="yellow"/>
        </w:rPr>
        <w:t>El cincuenta (50%)</w:t>
      </w:r>
      <w:r w:rsidRPr="0069459C">
        <w:rPr>
          <w:rFonts w:ascii="Arial" w:hAnsi="Arial" w:cs="Arial"/>
          <w:sz w:val="24"/>
          <w:szCs w:val="24"/>
        </w:rPr>
        <w:t xml:space="preserve"> por ciento </w:t>
      </w:r>
      <w:r w:rsidRPr="0069459C">
        <w:rPr>
          <w:rFonts w:ascii="Arial" w:hAnsi="Arial" w:cs="Arial"/>
          <w:sz w:val="24"/>
          <w:szCs w:val="24"/>
        </w:rPr>
        <w:lastRenderedPageBreak/>
        <w:t xml:space="preserve">del valor, dentro de los treinta (30) días </w:t>
      </w:r>
      <w:r w:rsidR="009D699D" w:rsidRPr="0069459C">
        <w:rPr>
          <w:rFonts w:ascii="Arial" w:hAnsi="Arial" w:cs="Arial"/>
          <w:sz w:val="24"/>
          <w:szCs w:val="24"/>
        </w:rPr>
        <w:t xml:space="preserve"> calendarios </w:t>
      </w:r>
      <w:r w:rsidRPr="0069459C">
        <w:rPr>
          <w:rFonts w:ascii="Arial" w:hAnsi="Arial" w:cs="Arial"/>
          <w:sz w:val="24"/>
          <w:szCs w:val="24"/>
        </w:rPr>
        <w:t xml:space="preserve">siguientes a la presentación de la factura correspondiente por parte de </w:t>
      </w:r>
      <w:r w:rsidR="00777C6B" w:rsidRPr="0069459C">
        <w:rPr>
          <w:rFonts w:ascii="Arial" w:hAnsi="Arial" w:cs="Arial"/>
          <w:szCs w:val="24"/>
        </w:rPr>
        <w:t>[</w:t>
      </w:r>
      <w:r w:rsidR="00777C6B" w:rsidRPr="0069459C">
        <w:rPr>
          <w:rFonts w:ascii="Arial" w:hAnsi="Arial" w:cs="Arial"/>
          <w:sz w:val="24"/>
          <w:szCs w:val="24"/>
          <w:highlight w:val="yellow"/>
        </w:rPr>
        <w:t>S_TN</w:t>
      </w:r>
      <w:r w:rsidR="00777C6B" w:rsidRPr="0069459C">
        <w:rPr>
          <w:rStyle w:val="Refdenotaalpie"/>
          <w:rFonts w:ascii="Arial" w:hAnsi="Arial" w:cs="Arial"/>
          <w:sz w:val="24"/>
          <w:szCs w:val="24"/>
        </w:rPr>
        <w:footnoteReference w:id="427"/>
      </w:r>
      <w:r w:rsidR="00777C6B" w:rsidRPr="0069459C">
        <w:rPr>
          <w:rFonts w:ascii="Arial" w:hAnsi="Arial" w:cs="Arial"/>
          <w:szCs w:val="24"/>
        </w:rPr>
        <w:t>]</w:t>
      </w:r>
      <w:r w:rsidRPr="0069459C">
        <w:rPr>
          <w:rFonts w:ascii="Arial" w:hAnsi="Arial" w:cs="Arial"/>
          <w:sz w:val="24"/>
          <w:szCs w:val="24"/>
        </w:rPr>
        <w:t xml:space="preserve">, lo cual se hará una vez se suscriba el presente </w:t>
      </w:r>
      <w:r w:rsidR="009D699D" w:rsidRPr="0069459C">
        <w:rPr>
          <w:rFonts w:ascii="Arial" w:hAnsi="Arial" w:cs="Arial"/>
          <w:sz w:val="24"/>
          <w:szCs w:val="24"/>
        </w:rPr>
        <w:t>contrato</w:t>
      </w:r>
      <w:r w:rsidRPr="0069459C">
        <w:rPr>
          <w:rFonts w:ascii="Arial" w:hAnsi="Arial" w:cs="Arial"/>
          <w:sz w:val="24"/>
          <w:szCs w:val="24"/>
        </w:rPr>
        <w:t xml:space="preserve">; y </w:t>
      </w:r>
      <w:r w:rsidRPr="0069459C">
        <w:rPr>
          <w:rFonts w:ascii="Arial" w:hAnsi="Arial" w:cs="Arial"/>
          <w:sz w:val="24"/>
          <w:szCs w:val="24"/>
          <w:highlight w:val="yellow"/>
        </w:rPr>
        <w:t>el cincuenta (50%)</w:t>
      </w:r>
      <w:r w:rsidRPr="0069459C">
        <w:rPr>
          <w:rFonts w:ascii="Arial" w:hAnsi="Arial" w:cs="Arial"/>
          <w:sz w:val="24"/>
          <w:szCs w:val="24"/>
        </w:rPr>
        <w:t xml:space="preserve"> por ciento del valor</w:t>
      </w:r>
      <w:r w:rsidR="009D699D" w:rsidRPr="0069459C">
        <w:rPr>
          <w:rFonts w:ascii="Arial" w:hAnsi="Arial" w:cs="Arial"/>
          <w:sz w:val="24"/>
          <w:szCs w:val="24"/>
        </w:rPr>
        <w:t xml:space="preserve"> restante</w:t>
      </w:r>
      <w:r w:rsidRPr="0069459C">
        <w:rPr>
          <w:rFonts w:ascii="Arial" w:hAnsi="Arial" w:cs="Arial"/>
          <w:sz w:val="24"/>
          <w:szCs w:val="24"/>
        </w:rPr>
        <w:t xml:space="preserve">, dentro de los treinta (30) días </w:t>
      </w:r>
      <w:r w:rsidR="009D699D" w:rsidRPr="0069459C">
        <w:rPr>
          <w:rFonts w:ascii="Arial" w:hAnsi="Arial" w:cs="Arial"/>
          <w:sz w:val="24"/>
          <w:szCs w:val="24"/>
        </w:rPr>
        <w:t xml:space="preserve">calendarios </w:t>
      </w:r>
      <w:r w:rsidRPr="0069459C">
        <w:rPr>
          <w:rFonts w:ascii="Arial" w:hAnsi="Arial" w:cs="Arial"/>
          <w:sz w:val="24"/>
          <w:szCs w:val="24"/>
        </w:rPr>
        <w:t xml:space="preserve">siguientes a la presentación de la factura correspondiente por parte de </w:t>
      </w:r>
      <w:r w:rsidR="00777C6B" w:rsidRPr="0069459C">
        <w:rPr>
          <w:rFonts w:ascii="Arial" w:hAnsi="Arial" w:cs="Arial"/>
          <w:szCs w:val="24"/>
        </w:rPr>
        <w:t>[</w:t>
      </w:r>
      <w:r w:rsidR="00777C6B" w:rsidRPr="0069459C">
        <w:rPr>
          <w:rFonts w:ascii="Arial" w:hAnsi="Arial" w:cs="Arial"/>
          <w:sz w:val="24"/>
          <w:szCs w:val="24"/>
          <w:highlight w:val="yellow"/>
        </w:rPr>
        <w:t>S_TN</w:t>
      </w:r>
      <w:r w:rsidR="00777C6B" w:rsidRPr="0069459C">
        <w:rPr>
          <w:rStyle w:val="Refdenotaalpie"/>
          <w:rFonts w:ascii="Arial" w:hAnsi="Arial" w:cs="Arial"/>
          <w:sz w:val="24"/>
          <w:szCs w:val="24"/>
        </w:rPr>
        <w:footnoteReference w:id="428"/>
      </w:r>
      <w:r w:rsidR="00777C6B" w:rsidRPr="0069459C">
        <w:rPr>
          <w:rFonts w:ascii="Arial" w:hAnsi="Arial" w:cs="Arial"/>
          <w:szCs w:val="24"/>
        </w:rPr>
        <w:t>]</w:t>
      </w:r>
      <w:r w:rsidRPr="0069459C">
        <w:rPr>
          <w:rFonts w:ascii="Arial" w:hAnsi="Arial" w:cs="Arial"/>
          <w:sz w:val="24"/>
          <w:szCs w:val="24"/>
        </w:rPr>
        <w:t xml:space="preserve">, lo cual se hará una vez entre en operación comercial </w:t>
      </w:r>
      <w:r w:rsidR="009D699D" w:rsidRPr="0069459C">
        <w:rPr>
          <w:rFonts w:ascii="Arial" w:hAnsi="Arial" w:cs="Arial"/>
          <w:sz w:val="24"/>
          <w:szCs w:val="24"/>
        </w:rPr>
        <w:t xml:space="preserve">el </w:t>
      </w:r>
      <w:r w:rsidRPr="0069459C">
        <w:rPr>
          <w:rFonts w:ascii="Arial" w:hAnsi="Arial" w:cs="Arial"/>
          <w:sz w:val="24"/>
          <w:szCs w:val="24"/>
        </w:rPr>
        <w:t>Proyecto.</w:t>
      </w:r>
    </w:p>
    <w:p w14:paraId="7D960D90" w14:textId="009338B0" w:rsidR="00BE0AC0" w:rsidRPr="0069459C" w:rsidRDefault="00BE0AC0" w:rsidP="00BE0AC0">
      <w:pPr>
        <w:contextualSpacing/>
        <w:rPr>
          <w:rFonts w:ascii="Arial" w:hAnsi="Arial" w:cs="Arial"/>
          <w:sz w:val="24"/>
          <w:szCs w:val="24"/>
        </w:rPr>
      </w:pPr>
    </w:p>
    <w:p w14:paraId="54D0B7C1" w14:textId="1EA3EDD3" w:rsidR="00165704" w:rsidRPr="0069459C" w:rsidRDefault="00165704" w:rsidP="008C15D3">
      <w:pPr>
        <w:ind w:left="284"/>
        <w:jc w:val="both"/>
        <w:rPr>
          <w:rFonts w:ascii="Arial" w:hAnsi="Arial" w:cs="Arial"/>
          <w:sz w:val="24"/>
          <w:szCs w:val="24"/>
        </w:rPr>
      </w:pPr>
      <w:bookmarkStart w:id="27" w:name="_Hlk83026557"/>
      <w:r w:rsidRPr="0069459C">
        <w:rPr>
          <w:rFonts w:ascii="Arial" w:hAnsi="Arial" w:cs="Arial"/>
          <w:b/>
          <w:bCs/>
          <w:sz w:val="24"/>
          <w:szCs w:val="24"/>
        </w:rPr>
        <w:t>PARÁGRAFO</w:t>
      </w:r>
      <w:r w:rsidR="00BE0AC0" w:rsidRPr="0069459C">
        <w:rPr>
          <w:rFonts w:ascii="Arial" w:hAnsi="Arial" w:cs="Arial"/>
          <w:b/>
          <w:bCs/>
          <w:sz w:val="24"/>
          <w:szCs w:val="24"/>
        </w:rPr>
        <w:t xml:space="preserve"> SEGUNDO</w:t>
      </w:r>
      <w:r w:rsidR="008B42DF" w:rsidRPr="0069459C">
        <w:rPr>
          <w:rFonts w:ascii="Arial" w:hAnsi="Arial" w:cs="Arial"/>
          <w:b/>
          <w:bCs/>
          <w:sz w:val="24"/>
          <w:szCs w:val="24"/>
        </w:rPr>
        <w:t xml:space="preserve"> – INCUMPLIMIENTO DEL PLAZO DE ENTRADA EN OPERACIÓN</w:t>
      </w:r>
      <w:r w:rsidR="009D699D" w:rsidRPr="0069459C">
        <w:rPr>
          <w:rFonts w:ascii="Arial" w:hAnsi="Arial" w:cs="Arial"/>
          <w:b/>
          <w:bCs/>
          <w:sz w:val="24"/>
          <w:szCs w:val="24"/>
        </w:rPr>
        <w:t xml:space="preserve"> DEL PROYECTO DE CONEXIÓN</w:t>
      </w:r>
      <w:r w:rsidRPr="0069459C">
        <w:rPr>
          <w:rFonts w:ascii="Arial" w:hAnsi="Arial" w:cs="Arial"/>
          <w:b/>
          <w:bCs/>
          <w:sz w:val="24"/>
          <w:szCs w:val="24"/>
        </w:rPr>
        <w:t>:</w:t>
      </w:r>
      <w:r w:rsidRPr="0069459C">
        <w:rPr>
          <w:rFonts w:ascii="Arial" w:hAnsi="Arial" w:cs="Arial"/>
          <w:sz w:val="24"/>
          <w:szCs w:val="24"/>
        </w:rPr>
        <w:t xml:space="preserve"> Si el plazo de ejecución de las obras de conexión se extendiere más allá de la Fecha de </w:t>
      </w:r>
      <w:r w:rsidR="009D699D" w:rsidRPr="0069459C">
        <w:rPr>
          <w:rFonts w:ascii="Arial" w:hAnsi="Arial" w:cs="Arial"/>
          <w:sz w:val="24"/>
          <w:szCs w:val="24"/>
        </w:rPr>
        <w:t xml:space="preserve">Puesta </w:t>
      </w:r>
      <w:r w:rsidRPr="0069459C">
        <w:rPr>
          <w:rFonts w:ascii="Arial" w:hAnsi="Arial" w:cs="Arial"/>
          <w:sz w:val="24"/>
          <w:szCs w:val="24"/>
        </w:rPr>
        <w:t>en Operación del Proyecto</w:t>
      </w:r>
      <w:r w:rsidR="000E0046" w:rsidRPr="0069459C">
        <w:rPr>
          <w:rFonts w:ascii="Arial" w:hAnsi="Arial" w:cs="Arial"/>
          <w:sz w:val="24"/>
          <w:szCs w:val="24"/>
        </w:rPr>
        <w:t xml:space="preserve"> de Conexión</w:t>
      </w:r>
      <w:r w:rsidRPr="0069459C">
        <w:rPr>
          <w:rFonts w:ascii="Arial" w:hAnsi="Arial" w:cs="Arial"/>
          <w:sz w:val="24"/>
          <w:szCs w:val="24"/>
        </w:rPr>
        <w:t xml:space="preserve"> y en consecuencia, se requiriera la realización por parte de [</w:t>
      </w:r>
      <w:r w:rsidR="00777C6B" w:rsidRPr="0069459C">
        <w:rPr>
          <w:rFonts w:ascii="Arial" w:hAnsi="Arial" w:cs="Arial"/>
          <w:sz w:val="24"/>
          <w:szCs w:val="24"/>
          <w:highlight w:val="yellow"/>
        </w:rPr>
        <w:t>S_TN</w:t>
      </w:r>
      <w:r w:rsidRPr="0069459C">
        <w:rPr>
          <w:rStyle w:val="Refdenotaalpie"/>
          <w:rFonts w:ascii="Arial" w:hAnsi="Arial" w:cs="Arial"/>
          <w:sz w:val="24"/>
          <w:szCs w:val="24"/>
        </w:rPr>
        <w:footnoteReference w:id="429"/>
      </w:r>
      <w:r w:rsidRPr="0069459C">
        <w:rPr>
          <w:rFonts w:ascii="Arial" w:hAnsi="Arial" w:cs="Arial"/>
          <w:sz w:val="24"/>
          <w:szCs w:val="24"/>
        </w:rPr>
        <w:t>] de actividades posteriores a la fecha mencionada, [</w:t>
      </w:r>
      <w:r w:rsidR="00AA4B83" w:rsidRPr="0069459C">
        <w:rPr>
          <w:rFonts w:ascii="Arial" w:hAnsi="Arial" w:cs="Arial"/>
          <w:sz w:val="24"/>
          <w:szCs w:val="24"/>
          <w:highlight w:val="yellow"/>
        </w:rPr>
        <w:t>S_PROMOTOR</w:t>
      </w:r>
      <w:r w:rsidRPr="0069459C">
        <w:rPr>
          <w:rStyle w:val="Refdenotaalpie"/>
          <w:rFonts w:ascii="Arial" w:hAnsi="Arial" w:cs="Arial"/>
          <w:sz w:val="24"/>
          <w:szCs w:val="24"/>
        </w:rPr>
        <w:footnoteReference w:id="430"/>
      </w:r>
      <w:r w:rsidRPr="0069459C">
        <w:rPr>
          <w:rFonts w:ascii="Arial" w:hAnsi="Arial" w:cs="Arial"/>
          <w:sz w:val="24"/>
          <w:szCs w:val="24"/>
        </w:rPr>
        <w:t>] deberá reconocer estos costos a [</w:t>
      </w:r>
      <w:r w:rsidR="00777C6B" w:rsidRPr="0069459C">
        <w:rPr>
          <w:rFonts w:ascii="Arial" w:hAnsi="Arial" w:cs="Arial"/>
          <w:sz w:val="24"/>
          <w:szCs w:val="24"/>
          <w:highlight w:val="yellow"/>
        </w:rPr>
        <w:t>S_TN</w:t>
      </w:r>
      <w:r w:rsidRPr="0069459C">
        <w:rPr>
          <w:rStyle w:val="Refdenotaalpie"/>
          <w:rFonts w:ascii="Arial" w:hAnsi="Arial" w:cs="Arial"/>
          <w:sz w:val="24"/>
          <w:szCs w:val="24"/>
        </w:rPr>
        <w:footnoteReference w:id="431"/>
      </w:r>
      <w:r w:rsidRPr="0069459C">
        <w:rPr>
          <w:rFonts w:ascii="Arial" w:hAnsi="Arial" w:cs="Arial"/>
          <w:sz w:val="24"/>
          <w:szCs w:val="24"/>
        </w:rPr>
        <w:t xml:space="preserve">], y el valor del mismo quedará consignado en </w:t>
      </w:r>
      <w:r w:rsidR="009D699D" w:rsidRPr="0069459C">
        <w:rPr>
          <w:rFonts w:ascii="Arial" w:hAnsi="Arial" w:cs="Arial"/>
          <w:sz w:val="24"/>
          <w:szCs w:val="24"/>
        </w:rPr>
        <w:t>una Cláusula Adicional</w:t>
      </w:r>
      <w:r w:rsidRPr="0069459C">
        <w:rPr>
          <w:rFonts w:ascii="Arial" w:hAnsi="Arial" w:cs="Arial"/>
          <w:sz w:val="24"/>
          <w:szCs w:val="24"/>
        </w:rPr>
        <w:t xml:space="preserve">, donde se acuerden los valores de las actividades relacionadas a la ingeniería, construcción y </w:t>
      </w:r>
      <w:r w:rsidR="00EB059C" w:rsidRPr="0069459C">
        <w:rPr>
          <w:rFonts w:ascii="Arial" w:hAnsi="Arial" w:cs="Arial"/>
          <w:sz w:val="24"/>
          <w:szCs w:val="24"/>
        </w:rPr>
        <w:t>Operación</w:t>
      </w:r>
      <w:r w:rsidRPr="0069459C">
        <w:rPr>
          <w:rFonts w:ascii="Arial" w:hAnsi="Arial" w:cs="Arial"/>
          <w:sz w:val="24"/>
          <w:szCs w:val="24"/>
        </w:rPr>
        <w:t xml:space="preserve"> de los Bienes y Equipos de Conexión. </w:t>
      </w:r>
    </w:p>
    <w:bookmarkEnd w:id="27"/>
    <w:p w14:paraId="3B4BE67E" w14:textId="44B156DB" w:rsidR="00BE263B" w:rsidRPr="0069459C" w:rsidRDefault="00165704" w:rsidP="00D65BCB">
      <w:pPr>
        <w:ind w:left="284"/>
        <w:jc w:val="both"/>
        <w:rPr>
          <w:rFonts w:ascii="Arial" w:hAnsi="Arial" w:cs="Arial"/>
          <w:sz w:val="24"/>
          <w:szCs w:val="24"/>
        </w:rPr>
      </w:pPr>
      <w:r w:rsidRPr="0069459C">
        <w:rPr>
          <w:rFonts w:ascii="Arial" w:hAnsi="Arial" w:cs="Arial"/>
          <w:sz w:val="24"/>
          <w:szCs w:val="24"/>
        </w:rPr>
        <w:t>La forma de pago de estos costos será a los treinta (30) días calendario</w:t>
      </w:r>
      <w:r w:rsidR="00320BB5" w:rsidRPr="0069459C">
        <w:rPr>
          <w:rFonts w:ascii="Arial" w:hAnsi="Arial" w:cs="Arial"/>
          <w:sz w:val="24"/>
          <w:szCs w:val="24"/>
        </w:rPr>
        <w:t>s</w:t>
      </w:r>
      <w:r w:rsidRPr="0069459C">
        <w:rPr>
          <w:rFonts w:ascii="Arial" w:hAnsi="Arial" w:cs="Arial"/>
          <w:sz w:val="24"/>
          <w:szCs w:val="24"/>
        </w:rPr>
        <w:t xml:space="preserve"> a partir de la presentación de la factura por parte de [</w:t>
      </w:r>
      <w:r w:rsidR="00777C6B" w:rsidRPr="0069459C">
        <w:rPr>
          <w:rFonts w:ascii="Arial" w:hAnsi="Arial" w:cs="Arial"/>
          <w:sz w:val="24"/>
          <w:szCs w:val="24"/>
          <w:highlight w:val="yellow"/>
        </w:rPr>
        <w:t>S_TN</w:t>
      </w:r>
      <w:r w:rsidRPr="0069459C">
        <w:rPr>
          <w:rStyle w:val="Refdenotaalpie"/>
          <w:rFonts w:ascii="Arial" w:hAnsi="Arial" w:cs="Arial"/>
          <w:sz w:val="24"/>
          <w:szCs w:val="24"/>
        </w:rPr>
        <w:footnoteReference w:id="432"/>
      </w:r>
      <w:r w:rsidRPr="0069459C">
        <w:rPr>
          <w:rFonts w:ascii="Arial" w:hAnsi="Arial" w:cs="Arial"/>
          <w:sz w:val="24"/>
          <w:szCs w:val="24"/>
        </w:rPr>
        <w:t xml:space="preserve">]. Estos costos tienen un valor </w:t>
      </w:r>
      <w:r w:rsidRPr="0069459C">
        <w:rPr>
          <w:rFonts w:ascii="Arial" w:hAnsi="Arial" w:cs="Arial"/>
          <w:sz w:val="24"/>
          <w:szCs w:val="24"/>
          <w:highlight w:val="yellow"/>
        </w:rPr>
        <w:t>de XXXXXX DE PESOS (COP) en pesos de XXX XXX,</w:t>
      </w:r>
      <w:r w:rsidRPr="0069459C">
        <w:rPr>
          <w:rFonts w:ascii="Arial" w:hAnsi="Arial" w:cs="Arial"/>
          <w:sz w:val="24"/>
          <w:szCs w:val="24"/>
        </w:rPr>
        <w:t xml:space="preserve"> sin incluir el IVA, los cuales se actualizarán a la fecha de pago con el Índice</w:t>
      </w:r>
      <w:r w:rsidR="001F518C" w:rsidRPr="0069459C">
        <w:rPr>
          <w:rFonts w:ascii="Arial" w:hAnsi="Arial" w:cs="Arial"/>
          <w:sz w:val="24"/>
          <w:szCs w:val="24"/>
        </w:rPr>
        <w:t xml:space="preserve"> acumulado</w:t>
      </w:r>
      <w:r w:rsidRPr="0069459C">
        <w:rPr>
          <w:rFonts w:ascii="Arial" w:hAnsi="Arial" w:cs="Arial"/>
          <w:sz w:val="24"/>
          <w:szCs w:val="24"/>
        </w:rPr>
        <w:t xml:space="preserve"> de Precios al Productor (IPP), oferta interna certificad</w:t>
      </w:r>
      <w:r w:rsidR="005A1D4C" w:rsidRPr="0069459C">
        <w:rPr>
          <w:rFonts w:ascii="Arial" w:hAnsi="Arial" w:cs="Arial"/>
          <w:sz w:val="24"/>
          <w:szCs w:val="24"/>
        </w:rPr>
        <w:t>a</w:t>
      </w:r>
      <w:r w:rsidRPr="0069459C">
        <w:rPr>
          <w:rFonts w:ascii="Arial" w:hAnsi="Arial" w:cs="Arial"/>
          <w:sz w:val="24"/>
          <w:szCs w:val="24"/>
        </w:rPr>
        <w:t xml:space="preserve"> por el DANE o la entidad competente, los cuales están calculados para un plazo de ejecución del Proyecto </w:t>
      </w:r>
      <w:r w:rsidRPr="0069459C">
        <w:rPr>
          <w:rFonts w:ascii="Arial" w:hAnsi="Arial" w:cs="Arial"/>
          <w:sz w:val="24"/>
          <w:szCs w:val="24"/>
          <w:highlight w:val="yellow"/>
        </w:rPr>
        <w:t>hasta el XX de XX de XX.</w:t>
      </w:r>
      <w:r w:rsidRPr="0069459C">
        <w:rPr>
          <w:rFonts w:ascii="Arial" w:hAnsi="Arial" w:cs="Arial"/>
          <w:sz w:val="24"/>
          <w:szCs w:val="24"/>
        </w:rPr>
        <w:t xml:space="preserve"> </w:t>
      </w:r>
    </w:p>
    <w:p w14:paraId="407A0B2A" w14:textId="74E97574" w:rsidR="00A23912" w:rsidRPr="0069459C" w:rsidRDefault="00165704" w:rsidP="000039E3">
      <w:pPr>
        <w:jc w:val="both"/>
        <w:rPr>
          <w:rFonts w:ascii="Arial" w:hAnsi="Arial" w:cs="Arial"/>
          <w:sz w:val="24"/>
          <w:szCs w:val="24"/>
        </w:rPr>
      </w:pPr>
      <w:r w:rsidRPr="0069459C">
        <w:rPr>
          <w:rFonts w:ascii="Arial" w:hAnsi="Arial" w:cs="Arial"/>
          <w:sz w:val="24"/>
          <w:szCs w:val="24"/>
        </w:rPr>
        <w:t xml:space="preserve">Estos costos corresponden </w:t>
      </w:r>
      <w:r w:rsidR="00A23912" w:rsidRPr="0069459C">
        <w:rPr>
          <w:rFonts w:ascii="Arial" w:hAnsi="Arial" w:cs="Arial"/>
          <w:sz w:val="24"/>
          <w:szCs w:val="24"/>
        </w:rPr>
        <w:t>a las actividades realizadas por [</w:t>
      </w:r>
      <w:r w:rsidR="00A23912" w:rsidRPr="0069459C">
        <w:rPr>
          <w:rFonts w:ascii="Arial" w:hAnsi="Arial" w:cs="Arial"/>
          <w:sz w:val="24"/>
          <w:szCs w:val="24"/>
          <w:highlight w:val="yellow"/>
        </w:rPr>
        <w:t>S_TN</w:t>
      </w:r>
      <w:r w:rsidR="00A23912" w:rsidRPr="0069459C">
        <w:rPr>
          <w:rStyle w:val="Refdenotaalpie"/>
          <w:rFonts w:ascii="Arial" w:hAnsi="Arial" w:cs="Arial"/>
          <w:sz w:val="24"/>
          <w:szCs w:val="24"/>
        </w:rPr>
        <w:footnoteReference w:id="433"/>
      </w:r>
      <w:r w:rsidR="00A23912" w:rsidRPr="0069459C">
        <w:rPr>
          <w:rFonts w:ascii="Arial" w:hAnsi="Arial" w:cs="Arial"/>
          <w:sz w:val="24"/>
          <w:szCs w:val="24"/>
        </w:rPr>
        <w:t xml:space="preserve">] </w:t>
      </w:r>
      <w:r w:rsidR="00F65FE8" w:rsidRPr="0069459C">
        <w:rPr>
          <w:rFonts w:ascii="Arial" w:hAnsi="Arial" w:cs="Arial"/>
          <w:sz w:val="24"/>
          <w:szCs w:val="24"/>
        </w:rPr>
        <w:t>previst</w:t>
      </w:r>
      <w:r w:rsidR="00A23912" w:rsidRPr="0069459C">
        <w:rPr>
          <w:rFonts w:ascii="Arial" w:hAnsi="Arial" w:cs="Arial"/>
          <w:sz w:val="24"/>
          <w:szCs w:val="24"/>
        </w:rPr>
        <w:t>as</w:t>
      </w:r>
      <w:r w:rsidR="00F65FE8" w:rsidRPr="0069459C">
        <w:rPr>
          <w:rFonts w:ascii="Arial" w:hAnsi="Arial" w:cs="Arial"/>
          <w:sz w:val="24"/>
          <w:szCs w:val="24"/>
        </w:rPr>
        <w:t xml:space="preserve"> en la Cláusula Séptima – Actividades y Obligaciones a Desarrollar por Las Partes y de manera particular lo previsto en el numeral 7.2 Actividades y Obligaciones a cargo de [</w:t>
      </w:r>
      <w:r w:rsidR="00F65FE8" w:rsidRPr="0069459C">
        <w:rPr>
          <w:rFonts w:ascii="Arial" w:hAnsi="Arial" w:cs="Arial"/>
          <w:sz w:val="24"/>
          <w:szCs w:val="24"/>
          <w:highlight w:val="yellow"/>
        </w:rPr>
        <w:t>S_TN</w:t>
      </w:r>
      <w:r w:rsidR="00F65FE8" w:rsidRPr="0069459C">
        <w:rPr>
          <w:rStyle w:val="Refdenotaalpie"/>
          <w:rFonts w:ascii="Arial" w:hAnsi="Arial" w:cs="Arial"/>
          <w:sz w:val="24"/>
          <w:szCs w:val="24"/>
        </w:rPr>
        <w:footnoteReference w:id="434"/>
      </w:r>
      <w:r w:rsidR="00F65FE8" w:rsidRPr="0069459C">
        <w:rPr>
          <w:rFonts w:ascii="Arial" w:hAnsi="Arial" w:cs="Arial"/>
          <w:sz w:val="24"/>
          <w:szCs w:val="24"/>
        </w:rPr>
        <w:t>]</w:t>
      </w:r>
      <w:r w:rsidR="00A23912" w:rsidRPr="0069459C">
        <w:rPr>
          <w:rFonts w:ascii="Arial" w:hAnsi="Arial" w:cs="Arial"/>
          <w:sz w:val="24"/>
          <w:szCs w:val="24"/>
        </w:rPr>
        <w:t xml:space="preserve"> y el Arrendamiento del Terreno provisional utilizado durante la etapa de construcción y el utilizado para la ubicación de los activos, según lo señalado en la Cláusula de Remuneración del presente Contrato.</w:t>
      </w:r>
    </w:p>
    <w:p w14:paraId="53CE22C8" w14:textId="41B905BF" w:rsidR="00165704" w:rsidRPr="0069459C" w:rsidRDefault="00165704" w:rsidP="00047D60">
      <w:pPr>
        <w:pStyle w:val="Prrafodelista"/>
        <w:numPr>
          <w:ilvl w:val="0"/>
          <w:numId w:val="19"/>
        </w:numPr>
        <w:ind w:left="0" w:firstLine="0"/>
        <w:rPr>
          <w:rFonts w:ascii="Arial" w:hAnsi="Arial" w:cs="Arial"/>
          <w:szCs w:val="24"/>
        </w:rPr>
      </w:pPr>
      <w:r w:rsidRPr="0069459C">
        <w:rPr>
          <w:rFonts w:ascii="Arial" w:hAnsi="Arial" w:cs="Arial"/>
          <w:b/>
          <w:szCs w:val="24"/>
        </w:rPr>
        <w:t>A partir de la puesta en operación del Proyecto de Conexión,</w:t>
      </w:r>
      <w:r w:rsidRPr="0069459C">
        <w:rPr>
          <w:rFonts w:ascii="Arial" w:hAnsi="Arial" w:cs="Arial"/>
          <w:szCs w:val="24"/>
        </w:rPr>
        <w:t xml:space="preserve"> se podrán considerar los siguientes </w:t>
      </w:r>
      <w:r w:rsidR="00791182" w:rsidRPr="0069459C">
        <w:rPr>
          <w:rFonts w:ascii="Arial" w:hAnsi="Arial" w:cs="Arial"/>
          <w:szCs w:val="24"/>
        </w:rPr>
        <w:t>Costo</w:t>
      </w:r>
      <w:r w:rsidRPr="0069459C">
        <w:rPr>
          <w:rFonts w:ascii="Arial" w:hAnsi="Arial" w:cs="Arial"/>
          <w:szCs w:val="24"/>
        </w:rPr>
        <w:t xml:space="preserve">s: </w:t>
      </w:r>
      <w:r w:rsidR="0090482A" w:rsidRPr="0069459C">
        <w:rPr>
          <w:rFonts w:ascii="Arial" w:hAnsi="Arial" w:cs="Arial"/>
          <w:szCs w:val="24"/>
        </w:rPr>
        <w:t>i</w:t>
      </w:r>
      <w:r w:rsidRPr="0069459C">
        <w:rPr>
          <w:rFonts w:ascii="Arial" w:hAnsi="Arial" w:cs="Arial"/>
          <w:szCs w:val="24"/>
        </w:rPr>
        <w:t xml:space="preserve">) El pago de arriendo de </w:t>
      </w:r>
      <w:r w:rsidR="00320BB5" w:rsidRPr="0069459C">
        <w:rPr>
          <w:rFonts w:ascii="Arial" w:hAnsi="Arial" w:cs="Arial"/>
          <w:szCs w:val="24"/>
        </w:rPr>
        <w:t xml:space="preserve">Terrenos </w:t>
      </w:r>
      <w:r w:rsidRPr="0069459C">
        <w:rPr>
          <w:rFonts w:ascii="Arial" w:hAnsi="Arial" w:cs="Arial"/>
          <w:szCs w:val="24"/>
        </w:rPr>
        <w:t>que hacen parte de la subestación de propiedad de [</w:t>
      </w:r>
      <w:r w:rsidR="00777C6B" w:rsidRPr="0069459C">
        <w:rPr>
          <w:rFonts w:ascii="Arial" w:hAnsi="Arial" w:cs="Arial"/>
          <w:szCs w:val="24"/>
          <w:highlight w:val="yellow"/>
        </w:rPr>
        <w:t>S_TN</w:t>
      </w:r>
      <w:r w:rsidRPr="0069459C">
        <w:rPr>
          <w:rStyle w:val="Refdenotaalpie"/>
          <w:szCs w:val="24"/>
        </w:rPr>
        <w:footnoteReference w:id="435"/>
      </w:r>
      <w:r w:rsidRPr="0069459C">
        <w:rPr>
          <w:rFonts w:ascii="Arial" w:hAnsi="Arial" w:cs="Arial"/>
          <w:szCs w:val="24"/>
        </w:rPr>
        <w:t>], utilizados para la ubicación y operación de los activos de propiedad de [</w:t>
      </w:r>
      <w:r w:rsidR="00AA4B83" w:rsidRPr="0069459C">
        <w:rPr>
          <w:rFonts w:ascii="Arial" w:hAnsi="Arial" w:cs="Arial"/>
          <w:szCs w:val="24"/>
          <w:highlight w:val="yellow"/>
        </w:rPr>
        <w:t>S_PROMOTOR</w:t>
      </w:r>
      <w:r w:rsidRPr="0069459C">
        <w:rPr>
          <w:rStyle w:val="Refdenotaalpie"/>
          <w:szCs w:val="24"/>
        </w:rPr>
        <w:footnoteReference w:id="436"/>
      </w:r>
      <w:r w:rsidRPr="0069459C">
        <w:rPr>
          <w:rFonts w:ascii="Arial" w:hAnsi="Arial" w:cs="Arial"/>
          <w:szCs w:val="24"/>
        </w:rPr>
        <w:t xml:space="preserve">]. </w:t>
      </w:r>
      <w:bookmarkStart w:id="28" w:name="_Hlk83026842"/>
      <w:r w:rsidR="0090482A" w:rsidRPr="0069459C">
        <w:rPr>
          <w:rFonts w:ascii="Arial" w:hAnsi="Arial" w:cs="Arial"/>
          <w:szCs w:val="24"/>
        </w:rPr>
        <w:t>ii</w:t>
      </w:r>
      <w:r w:rsidRPr="0069459C">
        <w:rPr>
          <w:rFonts w:ascii="Arial" w:hAnsi="Arial" w:cs="Arial"/>
          <w:szCs w:val="24"/>
        </w:rPr>
        <w:t xml:space="preserve">) Las labores de Operación y </w:t>
      </w:r>
      <w:r w:rsidRPr="0069459C">
        <w:rPr>
          <w:rFonts w:ascii="Arial" w:hAnsi="Arial" w:cs="Arial"/>
          <w:szCs w:val="24"/>
        </w:rPr>
        <w:lastRenderedPageBreak/>
        <w:t>Mantenimiento de los de los activos de conexión de propiedad de [</w:t>
      </w:r>
      <w:r w:rsidR="00AA4B83" w:rsidRPr="0069459C">
        <w:rPr>
          <w:rFonts w:ascii="Arial" w:hAnsi="Arial" w:cs="Arial"/>
          <w:szCs w:val="24"/>
          <w:highlight w:val="yellow"/>
        </w:rPr>
        <w:t>S_PROMOTOR</w:t>
      </w:r>
      <w:r w:rsidRPr="0069459C">
        <w:rPr>
          <w:rStyle w:val="Refdenotaalpie"/>
          <w:rFonts w:ascii="Arial" w:hAnsi="Arial" w:cs="Arial"/>
          <w:szCs w:val="24"/>
        </w:rPr>
        <w:footnoteReference w:id="437"/>
      </w:r>
      <w:r w:rsidRPr="0069459C">
        <w:rPr>
          <w:rFonts w:ascii="Arial" w:hAnsi="Arial" w:cs="Arial"/>
          <w:szCs w:val="24"/>
        </w:rPr>
        <w:t xml:space="preserve">], si las </w:t>
      </w:r>
      <w:r w:rsidR="00320BB5" w:rsidRPr="0069459C">
        <w:rPr>
          <w:rFonts w:ascii="Arial" w:hAnsi="Arial" w:cs="Arial"/>
          <w:szCs w:val="24"/>
        </w:rPr>
        <w:t xml:space="preserve">Partes </w:t>
      </w:r>
      <w:r w:rsidRPr="0069459C">
        <w:rPr>
          <w:rFonts w:ascii="Arial" w:hAnsi="Arial" w:cs="Arial"/>
          <w:szCs w:val="24"/>
        </w:rPr>
        <w:t>acuerdan que la prestación de este servicio la deba realizar [</w:t>
      </w:r>
      <w:r w:rsidR="00777C6B" w:rsidRPr="0069459C">
        <w:rPr>
          <w:rFonts w:ascii="Arial" w:hAnsi="Arial" w:cs="Arial"/>
          <w:szCs w:val="24"/>
          <w:highlight w:val="yellow"/>
        </w:rPr>
        <w:t>S_TN</w:t>
      </w:r>
      <w:r w:rsidRPr="0069459C">
        <w:rPr>
          <w:rStyle w:val="Refdenotaalpie"/>
          <w:rFonts w:ascii="Arial" w:hAnsi="Arial" w:cs="Arial"/>
          <w:szCs w:val="24"/>
        </w:rPr>
        <w:footnoteReference w:id="438"/>
      </w:r>
      <w:r w:rsidRPr="0069459C">
        <w:rPr>
          <w:rFonts w:ascii="Arial" w:hAnsi="Arial" w:cs="Arial"/>
          <w:szCs w:val="24"/>
        </w:rPr>
        <w:t xml:space="preserve">], estos costos se determinarán mediante la suscripción de una Cláusula </w:t>
      </w:r>
      <w:r w:rsidR="00F46418" w:rsidRPr="0069459C">
        <w:rPr>
          <w:rFonts w:ascii="Arial" w:hAnsi="Arial" w:cs="Arial"/>
          <w:szCs w:val="24"/>
        </w:rPr>
        <w:t>A</w:t>
      </w:r>
      <w:r w:rsidRPr="0069459C">
        <w:rPr>
          <w:rFonts w:ascii="Arial" w:hAnsi="Arial" w:cs="Arial"/>
          <w:szCs w:val="24"/>
        </w:rPr>
        <w:t>dicional</w:t>
      </w:r>
      <w:r w:rsidR="00F46418" w:rsidRPr="0069459C">
        <w:rPr>
          <w:rFonts w:ascii="Arial" w:hAnsi="Arial" w:cs="Arial"/>
          <w:szCs w:val="24"/>
        </w:rPr>
        <w:t xml:space="preserve"> al Contrato</w:t>
      </w:r>
      <w:bookmarkEnd w:id="28"/>
      <w:r w:rsidRPr="0069459C">
        <w:rPr>
          <w:rFonts w:ascii="Arial" w:hAnsi="Arial" w:cs="Arial"/>
          <w:szCs w:val="24"/>
        </w:rPr>
        <w:t xml:space="preserve">. </w:t>
      </w:r>
      <w:bookmarkStart w:id="29" w:name="_Hlk83026859"/>
      <w:r w:rsidR="0090482A" w:rsidRPr="0069459C">
        <w:rPr>
          <w:rFonts w:ascii="Arial" w:hAnsi="Arial" w:cs="Arial"/>
          <w:szCs w:val="24"/>
        </w:rPr>
        <w:t>iii</w:t>
      </w:r>
      <w:r w:rsidRPr="0069459C">
        <w:rPr>
          <w:rFonts w:ascii="Arial" w:hAnsi="Arial" w:cs="Arial"/>
          <w:szCs w:val="24"/>
        </w:rPr>
        <w:t>) La administración y operación de respaldo de los activos de conexión de propiedad de [</w:t>
      </w:r>
      <w:r w:rsidR="00AA4B83" w:rsidRPr="0069459C">
        <w:rPr>
          <w:rFonts w:ascii="Arial" w:hAnsi="Arial" w:cs="Arial"/>
          <w:szCs w:val="24"/>
          <w:highlight w:val="yellow"/>
        </w:rPr>
        <w:t>S_PROMOTOR</w:t>
      </w:r>
      <w:r w:rsidRPr="0069459C">
        <w:rPr>
          <w:rStyle w:val="Refdenotaalpie"/>
          <w:rFonts w:ascii="Arial" w:hAnsi="Arial" w:cs="Arial"/>
          <w:szCs w:val="24"/>
        </w:rPr>
        <w:footnoteReference w:id="439"/>
      </w:r>
      <w:r w:rsidRPr="0069459C">
        <w:rPr>
          <w:rFonts w:ascii="Arial" w:hAnsi="Arial" w:cs="Arial"/>
          <w:szCs w:val="24"/>
        </w:rPr>
        <w:t xml:space="preserve">] si las </w:t>
      </w:r>
      <w:r w:rsidR="00320BB5" w:rsidRPr="0069459C">
        <w:rPr>
          <w:rFonts w:ascii="Arial" w:hAnsi="Arial" w:cs="Arial"/>
          <w:szCs w:val="24"/>
        </w:rPr>
        <w:t xml:space="preserve">Partes </w:t>
      </w:r>
      <w:r w:rsidRPr="0069459C">
        <w:rPr>
          <w:rFonts w:ascii="Arial" w:hAnsi="Arial" w:cs="Arial"/>
          <w:szCs w:val="24"/>
        </w:rPr>
        <w:t>acuerdan que la prestación de este servicio la deba realizar [</w:t>
      </w:r>
      <w:r w:rsidR="00777C6B" w:rsidRPr="0069459C">
        <w:rPr>
          <w:rFonts w:ascii="Arial" w:hAnsi="Arial" w:cs="Arial"/>
          <w:szCs w:val="24"/>
          <w:highlight w:val="yellow"/>
        </w:rPr>
        <w:t>S_TN</w:t>
      </w:r>
      <w:r w:rsidRPr="0069459C">
        <w:rPr>
          <w:rStyle w:val="Refdenotaalpie"/>
          <w:rFonts w:ascii="Arial" w:hAnsi="Arial" w:cs="Arial"/>
          <w:szCs w:val="24"/>
        </w:rPr>
        <w:footnoteReference w:id="440"/>
      </w:r>
      <w:r w:rsidRPr="0069459C">
        <w:rPr>
          <w:rFonts w:ascii="Arial" w:hAnsi="Arial" w:cs="Arial"/>
          <w:szCs w:val="24"/>
        </w:rPr>
        <w:t xml:space="preserve">], estos costos se determinarán mediante la suscripción de una Cláusula </w:t>
      </w:r>
      <w:r w:rsidR="00F46418" w:rsidRPr="0069459C">
        <w:rPr>
          <w:rFonts w:ascii="Arial" w:hAnsi="Arial" w:cs="Arial"/>
          <w:szCs w:val="24"/>
        </w:rPr>
        <w:t>A</w:t>
      </w:r>
      <w:r w:rsidRPr="0069459C">
        <w:rPr>
          <w:rFonts w:ascii="Arial" w:hAnsi="Arial" w:cs="Arial"/>
          <w:szCs w:val="24"/>
        </w:rPr>
        <w:t>dicional</w:t>
      </w:r>
      <w:r w:rsidR="00F46418" w:rsidRPr="0069459C">
        <w:rPr>
          <w:rFonts w:ascii="Arial" w:hAnsi="Arial" w:cs="Arial"/>
          <w:szCs w:val="24"/>
        </w:rPr>
        <w:t xml:space="preserve"> al Contrato</w:t>
      </w:r>
      <w:r w:rsidRPr="0069459C">
        <w:rPr>
          <w:rFonts w:ascii="Arial" w:hAnsi="Arial" w:cs="Arial"/>
          <w:szCs w:val="24"/>
        </w:rPr>
        <w:t xml:space="preserve">. </w:t>
      </w:r>
      <w:r w:rsidR="0090482A" w:rsidRPr="0069459C">
        <w:rPr>
          <w:rFonts w:ascii="Arial" w:hAnsi="Arial" w:cs="Arial"/>
          <w:szCs w:val="24"/>
        </w:rPr>
        <w:t>iv</w:t>
      </w:r>
      <w:r w:rsidRPr="0069459C">
        <w:rPr>
          <w:rFonts w:ascii="Arial" w:hAnsi="Arial" w:cs="Arial"/>
          <w:szCs w:val="24"/>
        </w:rPr>
        <w:t xml:space="preserve">) Otro costo que pueda acordarse entre las </w:t>
      </w:r>
      <w:r w:rsidR="00320BB5" w:rsidRPr="0069459C">
        <w:rPr>
          <w:rFonts w:ascii="Arial" w:hAnsi="Arial" w:cs="Arial"/>
          <w:szCs w:val="24"/>
        </w:rPr>
        <w:t>Partes</w:t>
      </w:r>
      <w:r w:rsidRPr="0069459C">
        <w:rPr>
          <w:rFonts w:ascii="Arial" w:hAnsi="Arial" w:cs="Arial"/>
          <w:szCs w:val="24"/>
        </w:rPr>
        <w:t xml:space="preserve">, estos costos se determinarán mediante la suscripción de una Cláusula </w:t>
      </w:r>
      <w:r w:rsidR="00F46418" w:rsidRPr="0069459C">
        <w:rPr>
          <w:rFonts w:ascii="Arial" w:hAnsi="Arial" w:cs="Arial"/>
          <w:szCs w:val="24"/>
        </w:rPr>
        <w:t>A</w:t>
      </w:r>
      <w:r w:rsidRPr="0069459C">
        <w:rPr>
          <w:rFonts w:ascii="Arial" w:hAnsi="Arial" w:cs="Arial"/>
          <w:szCs w:val="24"/>
        </w:rPr>
        <w:t>dicional</w:t>
      </w:r>
      <w:r w:rsidR="00F46418" w:rsidRPr="0069459C">
        <w:rPr>
          <w:rFonts w:ascii="Arial" w:hAnsi="Arial" w:cs="Arial"/>
          <w:szCs w:val="24"/>
        </w:rPr>
        <w:t xml:space="preserve"> al Contrato</w:t>
      </w:r>
      <w:r w:rsidRPr="0069459C">
        <w:rPr>
          <w:rFonts w:ascii="Arial" w:hAnsi="Arial" w:cs="Arial"/>
          <w:szCs w:val="24"/>
        </w:rPr>
        <w:t>.</w:t>
      </w:r>
    </w:p>
    <w:bookmarkEnd w:id="29"/>
    <w:p w14:paraId="2619242E" w14:textId="11E781D6" w:rsidR="00165704" w:rsidRPr="0069459C" w:rsidRDefault="00165704" w:rsidP="00B11D1B">
      <w:pPr>
        <w:ind w:left="284"/>
        <w:jc w:val="both"/>
        <w:rPr>
          <w:rFonts w:ascii="Arial" w:hAnsi="Arial" w:cs="Arial"/>
          <w:sz w:val="24"/>
          <w:szCs w:val="24"/>
        </w:rPr>
      </w:pPr>
      <w:r w:rsidRPr="0069459C">
        <w:rPr>
          <w:rFonts w:ascii="Arial" w:hAnsi="Arial" w:cs="Arial"/>
          <w:b/>
          <w:bCs/>
          <w:sz w:val="24"/>
          <w:szCs w:val="24"/>
        </w:rPr>
        <w:t>PARÁGRAFO</w:t>
      </w:r>
      <w:r w:rsidR="00B37221" w:rsidRPr="0069459C">
        <w:rPr>
          <w:rFonts w:ascii="Arial" w:hAnsi="Arial" w:cs="Arial"/>
          <w:b/>
          <w:bCs/>
          <w:sz w:val="24"/>
          <w:szCs w:val="24"/>
        </w:rPr>
        <w:t xml:space="preserve"> PRIMERO</w:t>
      </w:r>
      <w:r w:rsidR="008B42DF" w:rsidRPr="0069459C">
        <w:rPr>
          <w:rFonts w:ascii="Arial" w:hAnsi="Arial" w:cs="Arial"/>
          <w:b/>
          <w:bCs/>
          <w:sz w:val="24"/>
          <w:szCs w:val="24"/>
        </w:rPr>
        <w:t xml:space="preserve"> - FACTUR</w:t>
      </w:r>
      <w:r w:rsidR="00B37221" w:rsidRPr="0069459C">
        <w:rPr>
          <w:rFonts w:ascii="Arial" w:hAnsi="Arial" w:cs="Arial"/>
          <w:b/>
          <w:bCs/>
          <w:sz w:val="24"/>
          <w:szCs w:val="24"/>
        </w:rPr>
        <w:t>CIÓN</w:t>
      </w:r>
      <w:r w:rsidRPr="0069459C">
        <w:rPr>
          <w:rFonts w:ascii="Arial" w:hAnsi="Arial" w:cs="Arial"/>
          <w:b/>
          <w:bCs/>
          <w:sz w:val="24"/>
          <w:szCs w:val="24"/>
        </w:rPr>
        <w:t xml:space="preserve">: </w:t>
      </w:r>
      <w:r w:rsidRPr="0069459C">
        <w:rPr>
          <w:rFonts w:ascii="Arial" w:hAnsi="Arial" w:cs="Arial"/>
          <w:sz w:val="24"/>
          <w:szCs w:val="24"/>
        </w:rPr>
        <w:t>[</w:t>
      </w:r>
      <w:r w:rsidR="00777C6B" w:rsidRPr="0069459C">
        <w:rPr>
          <w:rFonts w:ascii="Arial" w:hAnsi="Arial" w:cs="Arial"/>
          <w:sz w:val="24"/>
          <w:szCs w:val="24"/>
          <w:highlight w:val="yellow"/>
        </w:rPr>
        <w:t>S_TN</w:t>
      </w:r>
      <w:r w:rsidRPr="0069459C">
        <w:rPr>
          <w:rStyle w:val="Refdenotaalpie"/>
          <w:rFonts w:ascii="Arial" w:hAnsi="Arial" w:cs="Arial"/>
          <w:sz w:val="24"/>
          <w:szCs w:val="24"/>
        </w:rPr>
        <w:footnoteReference w:id="441"/>
      </w:r>
      <w:r w:rsidRPr="0069459C">
        <w:rPr>
          <w:rFonts w:ascii="Arial" w:hAnsi="Arial" w:cs="Arial"/>
          <w:sz w:val="24"/>
          <w:szCs w:val="24"/>
        </w:rPr>
        <w:t xml:space="preserve">] presentará facturas </w:t>
      </w:r>
      <w:r w:rsidRPr="0069459C">
        <w:rPr>
          <w:rFonts w:ascii="Arial" w:hAnsi="Arial" w:cs="Arial"/>
          <w:sz w:val="24"/>
          <w:szCs w:val="24"/>
          <w:highlight w:val="yellow"/>
        </w:rPr>
        <w:t>anuales</w:t>
      </w:r>
      <w:r w:rsidRPr="0069459C">
        <w:rPr>
          <w:rFonts w:ascii="Arial" w:hAnsi="Arial" w:cs="Arial"/>
          <w:sz w:val="24"/>
          <w:szCs w:val="24"/>
        </w:rPr>
        <w:t xml:space="preserve"> anticipadas por el valor correspondiente al canon de arrendamiento del Terreno y otros servicios prestados por [</w:t>
      </w:r>
      <w:r w:rsidR="00777C6B" w:rsidRPr="0069459C">
        <w:rPr>
          <w:rFonts w:ascii="Arial" w:hAnsi="Arial" w:cs="Arial"/>
          <w:sz w:val="24"/>
          <w:szCs w:val="24"/>
          <w:highlight w:val="yellow"/>
        </w:rPr>
        <w:t>S_TN</w:t>
      </w:r>
      <w:r w:rsidRPr="0069459C">
        <w:rPr>
          <w:rStyle w:val="Refdenotaalpie"/>
          <w:rFonts w:ascii="Arial" w:hAnsi="Arial" w:cs="Arial"/>
          <w:sz w:val="24"/>
          <w:szCs w:val="24"/>
        </w:rPr>
        <w:footnoteReference w:id="442"/>
      </w:r>
      <w:r w:rsidRPr="0069459C">
        <w:rPr>
          <w:rFonts w:ascii="Arial" w:hAnsi="Arial" w:cs="Arial"/>
          <w:sz w:val="24"/>
          <w:szCs w:val="24"/>
        </w:rPr>
        <w:t>]. Para el servicio del primer año calendario, la facturación será enviada dentro de los diez (10) primeros días calendarios del mes siguiente al correspondiente mes en el que [</w:t>
      </w:r>
      <w:r w:rsidR="00AA4B83" w:rsidRPr="0069459C">
        <w:rPr>
          <w:rFonts w:ascii="Arial" w:hAnsi="Arial" w:cs="Arial"/>
          <w:sz w:val="24"/>
          <w:szCs w:val="24"/>
          <w:highlight w:val="yellow"/>
        </w:rPr>
        <w:t>S_PROMOTOR</w:t>
      </w:r>
      <w:r w:rsidRPr="0069459C">
        <w:rPr>
          <w:rStyle w:val="Refdenotaalpie"/>
          <w:rFonts w:ascii="Arial" w:hAnsi="Arial" w:cs="Arial"/>
          <w:sz w:val="24"/>
          <w:szCs w:val="24"/>
        </w:rPr>
        <w:footnoteReference w:id="443"/>
      </w:r>
      <w:r w:rsidRPr="0069459C">
        <w:rPr>
          <w:rFonts w:ascii="Arial" w:hAnsi="Arial" w:cs="Arial"/>
          <w:sz w:val="24"/>
          <w:szCs w:val="24"/>
        </w:rPr>
        <w:t>] reciba el Terreno acordado, para la instalación de los Bienes y Equipos de Conexión en la Subestación administrada por [</w:t>
      </w:r>
      <w:r w:rsidR="00777C6B" w:rsidRPr="0069459C">
        <w:rPr>
          <w:rFonts w:ascii="Arial" w:hAnsi="Arial" w:cs="Arial"/>
          <w:sz w:val="24"/>
          <w:szCs w:val="24"/>
          <w:highlight w:val="yellow"/>
        </w:rPr>
        <w:t>S_TN</w:t>
      </w:r>
      <w:r w:rsidRPr="0069459C">
        <w:rPr>
          <w:rStyle w:val="Refdenotaalpie"/>
          <w:rFonts w:ascii="Arial" w:hAnsi="Arial" w:cs="Arial"/>
          <w:sz w:val="24"/>
          <w:szCs w:val="24"/>
        </w:rPr>
        <w:footnoteReference w:id="444"/>
      </w:r>
      <w:r w:rsidRPr="0069459C">
        <w:rPr>
          <w:rFonts w:ascii="Arial" w:hAnsi="Arial" w:cs="Arial"/>
          <w:sz w:val="24"/>
          <w:szCs w:val="24"/>
        </w:rPr>
        <w:t>] y por un monto proporcional a los días calendarios que se prestará el servicio en ese primer año. Para los siguientes años, la factura será enviada dentro de los diez (10) primeros días calendarios de cada año. Las facturas se harán llegar a [</w:t>
      </w:r>
      <w:r w:rsidR="00AA4B83" w:rsidRPr="0069459C">
        <w:rPr>
          <w:rFonts w:ascii="Arial" w:hAnsi="Arial" w:cs="Arial"/>
          <w:sz w:val="24"/>
          <w:szCs w:val="24"/>
          <w:highlight w:val="yellow"/>
        </w:rPr>
        <w:t>S_PROMOTOR</w:t>
      </w:r>
      <w:r w:rsidRPr="0069459C">
        <w:rPr>
          <w:rStyle w:val="Refdenotaalpie"/>
          <w:rFonts w:ascii="Arial" w:hAnsi="Arial" w:cs="Arial"/>
          <w:sz w:val="24"/>
          <w:szCs w:val="24"/>
        </w:rPr>
        <w:footnoteReference w:id="445"/>
      </w:r>
      <w:r w:rsidRPr="0069459C">
        <w:rPr>
          <w:rFonts w:ascii="Arial" w:hAnsi="Arial" w:cs="Arial"/>
          <w:sz w:val="24"/>
          <w:szCs w:val="24"/>
        </w:rPr>
        <w:t xml:space="preserve">], de manera </w:t>
      </w:r>
      <w:r w:rsidRPr="0069459C">
        <w:rPr>
          <w:rFonts w:ascii="Arial" w:hAnsi="Arial" w:cs="Arial"/>
          <w:sz w:val="24"/>
          <w:szCs w:val="24"/>
          <w:highlight w:val="yellow"/>
        </w:rPr>
        <w:t>anual</w:t>
      </w:r>
      <w:r w:rsidRPr="0069459C">
        <w:rPr>
          <w:rFonts w:ascii="Arial" w:hAnsi="Arial" w:cs="Arial"/>
          <w:sz w:val="24"/>
          <w:szCs w:val="24"/>
        </w:rPr>
        <w:t xml:space="preserve">, al representante legal o quien éste designe para el efecto. </w:t>
      </w:r>
    </w:p>
    <w:p w14:paraId="2D8DC42A" w14:textId="27ACBBD6" w:rsidR="00165704" w:rsidRPr="0069459C" w:rsidRDefault="00165704" w:rsidP="00CD059A">
      <w:pPr>
        <w:ind w:left="284"/>
        <w:jc w:val="both"/>
        <w:rPr>
          <w:rFonts w:ascii="Arial" w:hAnsi="Arial" w:cs="Arial"/>
          <w:sz w:val="24"/>
          <w:szCs w:val="24"/>
        </w:rPr>
      </w:pPr>
      <w:r w:rsidRPr="0069459C">
        <w:rPr>
          <w:rFonts w:ascii="Arial" w:hAnsi="Arial" w:cs="Arial"/>
          <w:b/>
          <w:bCs/>
          <w:sz w:val="24"/>
          <w:szCs w:val="24"/>
        </w:rPr>
        <w:t>PARÁGRAFO</w:t>
      </w:r>
      <w:r w:rsidR="00F46418" w:rsidRPr="0069459C">
        <w:rPr>
          <w:rFonts w:ascii="Arial" w:hAnsi="Arial" w:cs="Arial"/>
          <w:b/>
          <w:bCs/>
          <w:sz w:val="24"/>
          <w:szCs w:val="24"/>
        </w:rPr>
        <w:t xml:space="preserve"> </w:t>
      </w:r>
      <w:r w:rsidR="00B37221" w:rsidRPr="0069459C">
        <w:rPr>
          <w:rFonts w:ascii="Arial" w:hAnsi="Arial" w:cs="Arial"/>
          <w:b/>
          <w:bCs/>
          <w:sz w:val="24"/>
          <w:szCs w:val="24"/>
        </w:rPr>
        <w:t>SEGUNDO</w:t>
      </w:r>
      <w:r w:rsidR="008B42DF" w:rsidRPr="0069459C">
        <w:rPr>
          <w:rFonts w:ascii="Arial" w:hAnsi="Arial" w:cs="Arial"/>
          <w:b/>
          <w:bCs/>
          <w:sz w:val="24"/>
          <w:szCs w:val="24"/>
        </w:rPr>
        <w:t xml:space="preserve"> - FORMA DE PAGO</w:t>
      </w:r>
      <w:r w:rsidRPr="0069459C">
        <w:rPr>
          <w:rFonts w:ascii="Arial" w:hAnsi="Arial" w:cs="Arial"/>
          <w:b/>
          <w:bCs/>
          <w:sz w:val="24"/>
          <w:szCs w:val="24"/>
        </w:rPr>
        <w:t>:</w:t>
      </w:r>
      <w:r w:rsidRPr="0069459C">
        <w:rPr>
          <w:rFonts w:ascii="Arial" w:hAnsi="Arial" w:cs="Arial"/>
          <w:sz w:val="24"/>
          <w:szCs w:val="24"/>
        </w:rPr>
        <w:t xml:space="preserve"> La forma de pago de estos </w:t>
      </w:r>
      <w:r w:rsidR="00791182" w:rsidRPr="0069459C">
        <w:rPr>
          <w:rFonts w:ascii="Arial" w:hAnsi="Arial" w:cs="Arial"/>
          <w:sz w:val="24"/>
          <w:szCs w:val="24"/>
        </w:rPr>
        <w:t>costo</w:t>
      </w:r>
      <w:r w:rsidRPr="0069459C">
        <w:rPr>
          <w:rFonts w:ascii="Arial" w:hAnsi="Arial" w:cs="Arial"/>
          <w:sz w:val="24"/>
          <w:szCs w:val="24"/>
        </w:rPr>
        <w:t>s será a los treinta (30) días calendario a partir de la presentación de la factura por parte de [</w:t>
      </w:r>
      <w:r w:rsidR="00777C6B" w:rsidRPr="0069459C">
        <w:rPr>
          <w:rFonts w:ascii="Arial" w:hAnsi="Arial" w:cs="Arial"/>
          <w:sz w:val="24"/>
          <w:szCs w:val="24"/>
          <w:highlight w:val="yellow"/>
        </w:rPr>
        <w:t>S_TN</w:t>
      </w:r>
      <w:r w:rsidRPr="0069459C">
        <w:rPr>
          <w:rStyle w:val="Refdenotaalpie"/>
          <w:rFonts w:ascii="Arial" w:hAnsi="Arial" w:cs="Arial"/>
          <w:sz w:val="24"/>
          <w:szCs w:val="24"/>
        </w:rPr>
        <w:footnoteReference w:id="446"/>
      </w:r>
      <w:r w:rsidRPr="0069459C">
        <w:rPr>
          <w:rFonts w:ascii="Arial" w:hAnsi="Arial" w:cs="Arial"/>
          <w:sz w:val="24"/>
          <w:szCs w:val="24"/>
        </w:rPr>
        <w:t xml:space="preserve">]. Estos costos corresponden a la suma de los ítems que apliquen </w:t>
      </w:r>
      <w:r w:rsidR="0090482A" w:rsidRPr="0069459C">
        <w:rPr>
          <w:rFonts w:ascii="Arial" w:hAnsi="Arial" w:cs="Arial"/>
          <w:sz w:val="24"/>
          <w:szCs w:val="24"/>
        </w:rPr>
        <w:t>i</w:t>
      </w:r>
      <w:r w:rsidRPr="0069459C">
        <w:rPr>
          <w:rFonts w:ascii="Arial" w:hAnsi="Arial" w:cs="Arial"/>
          <w:sz w:val="24"/>
          <w:szCs w:val="24"/>
        </w:rPr>
        <w:t>,</w:t>
      </w:r>
      <w:r w:rsidR="0090482A" w:rsidRPr="0069459C">
        <w:rPr>
          <w:rFonts w:ascii="Arial" w:hAnsi="Arial" w:cs="Arial"/>
          <w:sz w:val="24"/>
          <w:szCs w:val="24"/>
        </w:rPr>
        <w:t>ii</w:t>
      </w:r>
      <w:r w:rsidRPr="0069459C">
        <w:rPr>
          <w:rFonts w:ascii="Arial" w:hAnsi="Arial" w:cs="Arial"/>
          <w:sz w:val="24"/>
          <w:szCs w:val="24"/>
        </w:rPr>
        <w:t xml:space="preserve">, </w:t>
      </w:r>
      <w:r w:rsidR="0090482A" w:rsidRPr="0069459C">
        <w:rPr>
          <w:rFonts w:ascii="Arial" w:hAnsi="Arial" w:cs="Arial"/>
          <w:sz w:val="24"/>
          <w:szCs w:val="24"/>
        </w:rPr>
        <w:t>iii</w:t>
      </w:r>
      <w:r w:rsidRPr="0069459C">
        <w:rPr>
          <w:rFonts w:ascii="Arial" w:hAnsi="Arial" w:cs="Arial"/>
          <w:sz w:val="24"/>
          <w:szCs w:val="24"/>
        </w:rPr>
        <w:t xml:space="preserve"> y </w:t>
      </w:r>
      <w:r w:rsidR="0090482A" w:rsidRPr="0069459C">
        <w:rPr>
          <w:rFonts w:ascii="Arial" w:hAnsi="Arial" w:cs="Arial"/>
          <w:sz w:val="24"/>
          <w:szCs w:val="24"/>
        </w:rPr>
        <w:t>iv</w:t>
      </w:r>
      <w:r w:rsidRPr="0069459C">
        <w:rPr>
          <w:rFonts w:ascii="Arial" w:hAnsi="Arial" w:cs="Arial"/>
          <w:sz w:val="24"/>
          <w:szCs w:val="24"/>
        </w:rPr>
        <w:t xml:space="preserve">, tienen un valor </w:t>
      </w:r>
      <w:r w:rsidRPr="0069459C">
        <w:rPr>
          <w:rFonts w:ascii="Arial" w:hAnsi="Arial" w:cs="Arial"/>
          <w:sz w:val="24"/>
          <w:szCs w:val="24"/>
          <w:highlight w:val="yellow"/>
        </w:rPr>
        <w:t>de XXXXXX DE PESOS (COP) en pesos de XXX XXX,</w:t>
      </w:r>
      <w:r w:rsidRPr="0069459C">
        <w:rPr>
          <w:rFonts w:ascii="Arial" w:hAnsi="Arial" w:cs="Arial"/>
          <w:sz w:val="24"/>
          <w:szCs w:val="24"/>
        </w:rPr>
        <w:t xml:space="preserve"> sin incluir el IVA, los cuales se actualizarán a la fecha de pago con el Índice de Precios al Productor – IPP (oferta interna certificado por la entidad competente), los cuales están calculados para un plazo </w:t>
      </w:r>
      <w:r w:rsidR="0090482A" w:rsidRPr="0069459C">
        <w:rPr>
          <w:rFonts w:ascii="Arial" w:hAnsi="Arial" w:cs="Arial"/>
          <w:sz w:val="24"/>
          <w:szCs w:val="24"/>
        </w:rPr>
        <w:t xml:space="preserve">del Contrato de Conexión </w:t>
      </w:r>
      <w:r w:rsidRPr="0069459C">
        <w:rPr>
          <w:rFonts w:ascii="Arial" w:hAnsi="Arial" w:cs="Arial"/>
          <w:sz w:val="24"/>
          <w:szCs w:val="24"/>
          <w:highlight w:val="yellow"/>
        </w:rPr>
        <w:t>hasta el XX de XX de XX.</w:t>
      </w:r>
      <w:r w:rsidRPr="0069459C">
        <w:rPr>
          <w:rFonts w:ascii="Arial" w:hAnsi="Arial" w:cs="Arial"/>
          <w:sz w:val="24"/>
          <w:szCs w:val="24"/>
        </w:rPr>
        <w:t xml:space="preserve"> </w:t>
      </w:r>
    </w:p>
    <w:bookmarkEnd w:id="26"/>
    <w:p w14:paraId="3DE1F46E" w14:textId="0B78BC67" w:rsidR="00816517" w:rsidRPr="0069459C" w:rsidRDefault="00BE3C51" w:rsidP="00B11D1B">
      <w:pPr>
        <w:pStyle w:val="Prrafodelista"/>
        <w:numPr>
          <w:ilvl w:val="0"/>
          <w:numId w:val="19"/>
        </w:numPr>
        <w:ind w:left="426" w:firstLine="0"/>
        <w:rPr>
          <w:rFonts w:ascii="Arial" w:hAnsi="Arial" w:cs="Arial"/>
          <w:szCs w:val="24"/>
        </w:rPr>
      </w:pPr>
      <w:r w:rsidRPr="0069459C">
        <w:rPr>
          <w:rFonts w:ascii="Arial" w:hAnsi="Arial" w:cs="Arial"/>
          <w:b/>
          <w:bCs/>
          <w:szCs w:val="24"/>
        </w:rPr>
        <w:t>Factura Electrónica –</w:t>
      </w:r>
      <w:r w:rsidRPr="0069459C">
        <w:rPr>
          <w:rFonts w:ascii="Arial" w:hAnsi="Arial" w:cs="Arial"/>
          <w:szCs w:val="24"/>
        </w:rPr>
        <w:t xml:space="preserve"> Título Valor Cuando la factura electrónica sea título valor, para su comercialización</w:t>
      </w:r>
      <w:r w:rsidR="0090482A" w:rsidRPr="0069459C">
        <w:rPr>
          <w:rFonts w:ascii="Arial" w:hAnsi="Arial" w:cs="Arial"/>
          <w:szCs w:val="24"/>
        </w:rPr>
        <w:t>,</w:t>
      </w:r>
      <w:r w:rsidRPr="0069459C">
        <w:rPr>
          <w:rFonts w:ascii="Arial" w:hAnsi="Arial" w:cs="Arial"/>
          <w:szCs w:val="24"/>
        </w:rPr>
        <w:t xml:space="preserve"> Las Partes</w:t>
      </w:r>
      <w:r w:rsidR="00816517" w:rsidRPr="0069459C">
        <w:rPr>
          <w:rFonts w:ascii="Arial" w:hAnsi="Arial" w:cs="Arial"/>
          <w:szCs w:val="24"/>
        </w:rPr>
        <w:t xml:space="preserve"> </w:t>
      </w:r>
      <w:r w:rsidRPr="0069459C">
        <w:rPr>
          <w:rFonts w:ascii="Arial" w:hAnsi="Arial" w:cs="Arial"/>
          <w:szCs w:val="24"/>
        </w:rPr>
        <w:t xml:space="preserve">tendrán en cuenta lo dispuesto por el Decreto 1154 del 20 de agosto de 2020 expedido por el Ministerio de Comercio, Industria y Turismo y la Resolución DIAN 042 de 2020. Cuando se requiera tramitar la factura como título valor, </w:t>
      </w:r>
      <w:r w:rsidR="003D47AF" w:rsidRPr="0069459C">
        <w:rPr>
          <w:rFonts w:ascii="Arial" w:hAnsi="Arial" w:cs="Arial"/>
          <w:szCs w:val="24"/>
        </w:rPr>
        <w:t>[</w:t>
      </w:r>
      <w:r w:rsidR="00777C6B" w:rsidRPr="0069459C">
        <w:rPr>
          <w:rFonts w:ascii="Arial" w:eastAsiaTheme="minorHAnsi" w:hAnsi="Arial" w:cs="Arial"/>
          <w:szCs w:val="24"/>
          <w:highlight w:val="yellow"/>
          <w:lang w:val="es-MX" w:eastAsia="en-US"/>
        </w:rPr>
        <w:t>S_TN</w:t>
      </w:r>
      <w:r w:rsidR="003D47AF" w:rsidRPr="0069459C">
        <w:rPr>
          <w:rStyle w:val="Refdenotaalpie"/>
          <w:rFonts w:ascii="Arial" w:hAnsi="Arial" w:cs="Arial"/>
          <w:szCs w:val="24"/>
        </w:rPr>
        <w:footnoteReference w:id="447"/>
      </w:r>
      <w:r w:rsidR="003D47AF" w:rsidRPr="0069459C">
        <w:rPr>
          <w:rFonts w:ascii="Arial" w:hAnsi="Arial" w:cs="Arial"/>
          <w:szCs w:val="24"/>
        </w:rPr>
        <w:t>]</w:t>
      </w:r>
      <w:r w:rsidRPr="0069459C">
        <w:rPr>
          <w:rFonts w:ascii="Arial" w:hAnsi="Arial" w:cs="Arial"/>
          <w:szCs w:val="24"/>
        </w:rPr>
        <w:t xml:space="preserve"> deberá comunicar por escrito la intención de </w:t>
      </w:r>
      <w:r w:rsidRPr="0069459C">
        <w:rPr>
          <w:rFonts w:ascii="Arial" w:hAnsi="Arial" w:cs="Arial"/>
          <w:szCs w:val="24"/>
        </w:rPr>
        <w:lastRenderedPageBreak/>
        <w:t xml:space="preserve">negociación. </w:t>
      </w:r>
      <w:r w:rsidR="003D47AF" w:rsidRPr="0069459C">
        <w:rPr>
          <w:rFonts w:ascii="Arial" w:hAnsi="Arial" w:cs="Arial"/>
          <w:szCs w:val="24"/>
        </w:rPr>
        <w:t>[</w:t>
      </w:r>
      <w:r w:rsidR="00AA4B83" w:rsidRPr="0069459C">
        <w:rPr>
          <w:rFonts w:ascii="Arial" w:eastAsiaTheme="minorHAnsi" w:hAnsi="Arial" w:cs="Arial"/>
          <w:szCs w:val="24"/>
          <w:highlight w:val="yellow"/>
          <w:lang w:val="es-MX" w:eastAsia="en-US"/>
        </w:rPr>
        <w:t>S_PROMOTOR</w:t>
      </w:r>
      <w:r w:rsidR="003D47AF" w:rsidRPr="0069459C">
        <w:rPr>
          <w:rStyle w:val="Refdenotaalpie"/>
          <w:rFonts w:ascii="Arial" w:hAnsi="Arial" w:cs="Arial"/>
          <w:szCs w:val="24"/>
        </w:rPr>
        <w:footnoteReference w:id="448"/>
      </w:r>
      <w:r w:rsidR="003D47AF" w:rsidRPr="0069459C">
        <w:rPr>
          <w:rFonts w:ascii="Arial" w:hAnsi="Arial" w:cs="Arial"/>
          <w:szCs w:val="24"/>
        </w:rPr>
        <w:t>]</w:t>
      </w:r>
      <w:r w:rsidRPr="0069459C">
        <w:rPr>
          <w:rFonts w:ascii="Arial" w:hAnsi="Arial" w:cs="Arial"/>
          <w:szCs w:val="24"/>
        </w:rPr>
        <w:t xml:space="preserve"> podrá modificar el buzón de recibo de la factura mediante comunicación escrita enviada a </w:t>
      </w:r>
      <w:r w:rsidR="003D47AF" w:rsidRPr="0069459C">
        <w:rPr>
          <w:rFonts w:ascii="Arial" w:hAnsi="Arial" w:cs="Arial"/>
          <w:szCs w:val="24"/>
        </w:rPr>
        <w:t>[</w:t>
      </w:r>
      <w:r w:rsidR="00777C6B" w:rsidRPr="0069459C">
        <w:rPr>
          <w:rFonts w:ascii="Arial" w:eastAsiaTheme="minorHAnsi" w:hAnsi="Arial" w:cs="Arial"/>
          <w:szCs w:val="24"/>
          <w:highlight w:val="yellow"/>
          <w:lang w:val="es-MX" w:eastAsia="en-US"/>
        </w:rPr>
        <w:t>S_TN</w:t>
      </w:r>
      <w:r w:rsidR="003D47AF" w:rsidRPr="0069459C">
        <w:rPr>
          <w:rStyle w:val="Refdenotaalpie"/>
          <w:rFonts w:ascii="Arial" w:hAnsi="Arial" w:cs="Arial"/>
          <w:szCs w:val="24"/>
        </w:rPr>
        <w:footnoteReference w:id="449"/>
      </w:r>
      <w:r w:rsidR="003D47AF" w:rsidRPr="0069459C">
        <w:rPr>
          <w:rFonts w:ascii="Arial" w:hAnsi="Arial" w:cs="Arial"/>
          <w:szCs w:val="24"/>
        </w:rPr>
        <w:t>]</w:t>
      </w:r>
      <w:r w:rsidRPr="0069459C">
        <w:rPr>
          <w:rFonts w:ascii="Arial" w:hAnsi="Arial" w:cs="Arial"/>
          <w:szCs w:val="24"/>
        </w:rPr>
        <w:t xml:space="preserve">, que tendrá efectos al segundo día después de su recibo. </w:t>
      </w:r>
      <w:r w:rsidR="003D47AF" w:rsidRPr="0069459C">
        <w:rPr>
          <w:rFonts w:ascii="Arial" w:hAnsi="Arial" w:cs="Arial"/>
          <w:szCs w:val="24"/>
        </w:rPr>
        <w:t>[</w:t>
      </w:r>
      <w:r w:rsidR="00777C6B" w:rsidRPr="0069459C">
        <w:rPr>
          <w:rFonts w:ascii="Arial" w:eastAsiaTheme="minorHAnsi" w:hAnsi="Arial" w:cs="Arial"/>
          <w:szCs w:val="24"/>
          <w:highlight w:val="yellow"/>
          <w:lang w:val="es-MX" w:eastAsia="en-US"/>
        </w:rPr>
        <w:t>S_TN</w:t>
      </w:r>
      <w:r w:rsidR="003D47AF" w:rsidRPr="0069459C">
        <w:rPr>
          <w:rStyle w:val="Refdenotaalpie"/>
          <w:rFonts w:ascii="Arial" w:hAnsi="Arial" w:cs="Arial"/>
          <w:szCs w:val="24"/>
        </w:rPr>
        <w:footnoteReference w:id="450"/>
      </w:r>
      <w:r w:rsidR="003D47AF" w:rsidRPr="0069459C">
        <w:rPr>
          <w:rFonts w:ascii="Arial" w:hAnsi="Arial" w:cs="Arial"/>
          <w:szCs w:val="24"/>
        </w:rPr>
        <w:t xml:space="preserve">] </w:t>
      </w:r>
      <w:r w:rsidRPr="0069459C">
        <w:rPr>
          <w:rFonts w:ascii="Arial" w:hAnsi="Arial" w:cs="Arial"/>
          <w:szCs w:val="24"/>
        </w:rPr>
        <w:t xml:space="preserve">deberá registrar las facturas electrónicas que vayan a circular como título valor dentro del RADIAN, administrado por la DIAN. El documento de aceptación de la factura como título valor, se enviará por </w:t>
      </w:r>
      <w:r w:rsidR="003D47AF" w:rsidRPr="0069459C">
        <w:rPr>
          <w:rFonts w:ascii="Arial" w:hAnsi="Arial" w:cs="Arial"/>
          <w:szCs w:val="24"/>
        </w:rPr>
        <w:t>[</w:t>
      </w:r>
      <w:r w:rsidR="00AA4B83" w:rsidRPr="0069459C">
        <w:rPr>
          <w:rFonts w:ascii="Arial" w:eastAsiaTheme="minorHAnsi" w:hAnsi="Arial" w:cs="Arial"/>
          <w:szCs w:val="24"/>
          <w:highlight w:val="yellow"/>
          <w:lang w:val="es-MX" w:eastAsia="en-US"/>
        </w:rPr>
        <w:t>S_PROMOTOR</w:t>
      </w:r>
      <w:r w:rsidR="003D47AF" w:rsidRPr="0069459C">
        <w:rPr>
          <w:rStyle w:val="Refdenotaalpie"/>
          <w:rFonts w:ascii="Arial" w:hAnsi="Arial" w:cs="Arial"/>
          <w:szCs w:val="24"/>
        </w:rPr>
        <w:footnoteReference w:id="451"/>
      </w:r>
      <w:r w:rsidR="003D47AF" w:rsidRPr="0069459C">
        <w:rPr>
          <w:rFonts w:ascii="Arial" w:hAnsi="Arial" w:cs="Arial"/>
          <w:szCs w:val="24"/>
        </w:rPr>
        <w:t>]</w:t>
      </w:r>
      <w:r w:rsidRPr="0069459C">
        <w:rPr>
          <w:rFonts w:ascii="Arial" w:hAnsi="Arial" w:cs="Arial"/>
          <w:szCs w:val="24"/>
        </w:rPr>
        <w:t xml:space="preserve"> a </w:t>
      </w:r>
      <w:r w:rsidR="003D47AF" w:rsidRPr="0069459C">
        <w:rPr>
          <w:rFonts w:ascii="Arial" w:hAnsi="Arial" w:cs="Arial"/>
          <w:szCs w:val="24"/>
        </w:rPr>
        <w:t>[</w:t>
      </w:r>
      <w:r w:rsidR="00777C6B" w:rsidRPr="0069459C">
        <w:rPr>
          <w:rFonts w:ascii="Arial" w:eastAsiaTheme="minorHAnsi" w:hAnsi="Arial" w:cs="Arial"/>
          <w:szCs w:val="24"/>
          <w:highlight w:val="yellow"/>
          <w:lang w:val="es-MX" w:eastAsia="en-US"/>
        </w:rPr>
        <w:t>S_TN</w:t>
      </w:r>
      <w:r w:rsidR="003D47AF" w:rsidRPr="0069459C">
        <w:rPr>
          <w:rStyle w:val="Refdenotaalpie"/>
          <w:rFonts w:ascii="Arial" w:hAnsi="Arial" w:cs="Arial"/>
          <w:szCs w:val="24"/>
        </w:rPr>
        <w:footnoteReference w:id="452"/>
      </w:r>
      <w:r w:rsidR="003D47AF" w:rsidRPr="0069459C">
        <w:rPr>
          <w:rFonts w:ascii="Arial" w:hAnsi="Arial" w:cs="Arial"/>
          <w:szCs w:val="24"/>
        </w:rPr>
        <w:t>]</w:t>
      </w:r>
      <w:r w:rsidRPr="0069459C">
        <w:rPr>
          <w:rFonts w:ascii="Arial" w:hAnsi="Arial" w:cs="Arial"/>
          <w:szCs w:val="24"/>
        </w:rPr>
        <w:t xml:space="preserve"> dentro de los tres (3) días hábiles siguientes a la fecha de recepción de la factura (Artículo 86 de la Ley 1676 de 2013), siempre que haya recibido previamente el servicio facturado, firmado por el Representante Legal o por el representante debidamente designado para el presente Contrato. </w:t>
      </w:r>
      <w:r w:rsidR="003D47AF" w:rsidRPr="0069459C">
        <w:rPr>
          <w:rFonts w:ascii="Arial" w:hAnsi="Arial" w:cs="Arial"/>
          <w:szCs w:val="24"/>
        </w:rPr>
        <w:t>[</w:t>
      </w:r>
      <w:r w:rsidR="00777C6B" w:rsidRPr="0069459C">
        <w:rPr>
          <w:rFonts w:ascii="Arial" w:eastAsiaTheme="minorHAnsi" w:hAnsi="Arial" w:cs="Arial"/>
          <w:szCs w:val="24"/>
          <w:highlight w:val="yellow"/>
          <w:lang w:val="es-MX" w:eastAsia="en-US"/>
        </w:rPr>
        <w:t>S_TN</w:t>
      </w:r>
      <w:r w:rsidR="003D47AF" w:rsidRPr="0069459C">
        <w:rPr>
          <w:rStyle w:val="Refdenotaalpie"/>
          <w:rFonts w:ascii="Arial" w:hAnsi="Arial" w:cs="Arial"/>
          <w:szCs w:val="24"/>
        </w:rPr>
        <w:footnoteReference w:id="453"/>
      </w:r>
      <w:r w:rsidR="003D47AF" w:rsidRPr="0069459C">
        <w:rPr>
          <w:rFonts w:ascii="Arial" w:hAnsi="Arial" w:cs="Arial"/>
          <w:szCs w:val="24"/>
        </w:rPr>
        <w:t>]</w:t>
      </w:r>
      <w:r w:rsidRPr="0069459C">
        <w:rPr>
          <w:rFonts w:ascii="Arial" w:hAnsi="Arial" w:cs="Arial"/>
          <w:szCs w:val="24"/>
        </w:rPr>
        <w:t xml:space="preserve"> podrá aplicar lo estipulado en la Ley 1231 de 2008, factura título valor, negociando la factura en el mercado de valores. Si la factura no ha sido aceptada expresamente en término señalado, sin que se haya objetada por escrito en documento electrónica, se entenderá igualmente aceptada de conformidad con lo expresado en el artículo 2.2.2.53.4 del Decreto 1074 de 2015. </w:t>
      </w:r>
    </w:p>
    <w:p w14:paraId="401B4062" w14:textId="06BA0516" w:rsidR="00816517" w:rsidRPr="0069459C" w:rsidRDefault="00BE3C51" w:rsidP="00B11D1B">
      <w:pPr>
        <w:ind w:left="426"/>
        <w:jc w:val="both"/>
        <w:rPr>
          <w:rFonts w:ascii="Arial" w:hAnsi="Arial" w:cs="Arial"/>
          <w:sz w:val="24"/>
          <w:szCs w:val="24"/>
        </w:rPr>
      </w:pPr>
      <w:r w:rsidRPr="0069459C">
        <w:rPr>
          <w:rFonts w:ascii="Arial" w:hAnsi="Arial" w:cs="Arial"/>
          <w:b/>
          <w:bCs/>
          <w:sz w:val="24"/>
          <w:szCs w:val="24"/>
        </w:rPr>
        <w:t xml:space="preserve">PARÁGRAFO PRIMERO - </w:t>
      </w:r>
      <w:r w:rsidR="008B42DF" w:rsidRPr="0069459C">
        <w:rPr>
          <w:rFonts w:ascii="Arial" w:hAnsi="Arial" w:cs="Arial"/>
          <w:b/>
          <w:bCs/>
          <w:sz w:val="24"/>
          <w:szCs w:val="24"/>
        </w:rPr>
        <w:t xml:space="preserve">VENCIMIENTO DE LAS FACTURAS: </w:t>
      </w:r>
      <w:r w:rsidRPr="0069459C">
        <w:rPr>
          <w:rFonts w:ascii="Arial" w:hAnsi="Arial" w:cs="Arial"/>
          <w:sz w:val="24"/>
          <w:szCs w:val="24"/>
        </w:rPr>
        <w:t xml:space="preserve">El vencimiento del plazo para el pago de las facturas será de treinta (30) días calendario, contados a partir del día del envío y recepción de la factura. Si el día de pago no fuere día hábil, se entenderá como día de pago el primer día hábil siguiente. </w:t>
      </w:r>
    </w:p>
    <w:p w14:paraId="2EFECA32" w14:textId="261A7934" w:rsidR="00FC1742" w:rsidRPr="0069459C" w:rsidRDefault="00BE3C51" w:rsidP="00B11D1B">
      <w:pPr>
        <w:ind w:left="284"/>
        <w:jc w:val="both"/>
        <w:rPr>
          <w:rFonts w:ascii="Arial" w:hAnsi="Arial" w:cs="Arial"/>
          <w:b/>
          <w:bCs/>
          <w:sz w:val="24"/>
          <w:szCs w:val="24"/>
        </w:rPr>
      </w:pPr>
      <w:r w:rsidRPr="0069459C">
        <w:rPr>
          <w:rFonts w:ascii="Arial" w:hAnsi="Arial" w:cs="Arial"/>
          <w:b/>
          <w:bCs/>
          <w:sz w:val="24"/>
          <w:szCs w:val="24"/>
        </w:rPr>
        <w:t xml:space="preserve">PARÁGRAFO </w:t>
      </w:r>
      <w:r w:rsidR="008B42DF" w:rsidRPr="0069459C">
        <w:rPr>
          <w:rFonts w:ascii="Arial" w:hAnsi="Arial" w:cs="Arial"/>
          <w:b/>
          <w:bCs/>
          <w:sz w:val="24"/>
          <w:szCs w:val="24"/>
        </w:rPr>
        <w:t xml:space="preserve">SEGUNDO - RECHAZO Y GLOSA DE LA FACTURA: </w:t>
      </w:r>
    </w:p>
    <w:p w14:paraId="2268EC7F" w14:textId="099EBE8A" w:rsidR="003D47AF" w:rsidRPr="0069459C" w:rsidRDefault="00BE3C51" w:rsidP="00B11D1B">
      <w:pPr>
        <w:ind w:left="284"/>
        <w:jc w:val="both"/>
        <w:rPr>
          <w:rFonts w:ascii="Arial" w:hAnsi="Arial" w:cs="Arial"/>
          <w:sz w:val="24"/>
          <w:szCs w:val="24"/>
        </w:rPr>
      </w:pPr>
      <w:r w:rsidRPr="0069459C">
        <w:rPr>
          <w:rFonts w:ascii="Arial" w:hAnsi="Arial" w:cs="Arial"/>
          <w:sz w:val="24"/>
          <w:szCs w:val="24"/>
        </w:rPr>
        <w:t xml:space="preserve">1) En caso de rechazo o glosa, entendiendo por rechazo la devolución total de la factura y por glosa la objeción parcial de la misma,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54"/>
      </w:r>
      <w:r w:rsidR="003D47AF" w:rsidRPr="0069459C">
        <w:rPr>
          <w:rFonts w:ascii="Arial" w:hAnsi="Arial" w:cs="Arial"/>
          <w:sz w:val="24"/>
          <w:szCs w:val="24"/>
        </w:rPr>
        <w:t>]</w:t>
      </w:r>
      <w:r w:rsidRPr="0069459C">
        <w:rPr>
          <w:rFonts w:ascii="Arial" w:hAnsi="Arial" w:cs="Arial"/>
          <w:sz w:val="24"/>
          <w:szCs w:val="24"/>
        </w:rPr>
        <w:t xml:space="preserve"> deberá notificarlo por escrito dentro de los tres (3) días hábiles siguientes a la fecha de </w:t>
      </w:r>
      <w:r w:rsidR="0090482A" w:rsidRPr="0069459C">
        <w:rPr>
          <w:rFonts w:ascii="Arial" w:hAnsi="Arial" w:cs="Arial"/>
          <w:sz w:val="24"/>
          <w:szCs w:val="24"/>
        </w:rPr>
        <w:t>recibo</w:t>
      </w:r>
      <w:r w:rsidRPr="0069459C">
        <w:rPr>
          <w:rFonts w:ascii="Arial" w:hAnsi="Arial" w:cs="Arial"/>
          <w:sz w:val="24"/>
          <w:szCs w:val="24"/>
        </w:rPr>
        <w:t xml:space="preserve"> vía correo de la factura por parte de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55"/>
      </w:r>
      <w:r w:rsidR="003D47AF" w:rsidRPr="0069459C">
        <w:rPr>
          <w:rFonts w:ascii="Arial" w:hAnsi="Arial" w:cs="Arial"/>
          <w:sz w:val="24"/>
          <w:szCs w:val="24"/>
        </w:rPr>
        <w:t>]</w:t>
      </w:r>
      <w:r w:rsidRPr="0069459C">
        <w:rPr>
          <w:rFonts w:ascii="Arial" w:hAnsi="Arial" w:cs="Arial"/>
          <w:sz w:val="24"/>
          <w:szCs w:val="24"/>
        </w:rPr>
        <w:t xml:space="preserve">. </w:t>
      </w:r>
    </w:p>
    <w:p w14:paraId="3EFB5ACE" w14:textId="77777777" w:rsidR="003D47AF" w:rsidRPr="0069459C" w:rsidRDefault="00BE3C51" w:rsidP="00B11D1B">
      <w:pPr>
        <w:ind w:left="284"/>
        <w:jc w:val="both"/>
        <w:rPr>
          <w:rFonts w:ascii="Arial" w:hAnsi="Arial" w:cs="Arial"/>
          <w:sz w:val="24"/>
          <w:szCs w:val="24"/>
        </w:rPr>
      </w:pPr>
      <w:r w:rsidRPr="0069459C">
        <w:rPr>
          <w:rFonts w:ascii="Arial" w:hAnsi="Arial" w:cs="Arial"/>
          <w:sz w:val="24"/>
          <w:szCs w:val="24"/>
        </w:rPr>
        <w:t xml:space="preserve">2) La factura se podrá rechazar por diferencias en el valor de la factura o en los casos de tachaduras, enmendaduras o inexistencia de documentos soporte y por las demás causales de rechazo que contemple la normativa comercial. </w:t>
      </w:r>
    </w:p>
    <w:p w14:paraId="208C12E3" w14:textId="77777777" w:rsidR="003D47AF" w:rsidRPr="0069459C" w:rsidRDefault="00BE3C51" w:rsidP="00B11D1B">
      <w:pPr>
        <w:ind w:left="284"/>
        <w:jc w:val="both"/>
        <w:rPr>
          <w:rFonts w:ascii="Arial" w:hAnsi="Arial" w:cs="Arial"/>
          <w:sz w:val="24"/>
          <w:szCs w:val="24"/>
        </w:rPr>
      </w:pPr>
      <w:r w:rsidRPr="0069459C">
        <w:rPr>
          <w:rFonts w:ascii="Arial" w:hAnsi="Arial" w:cs="Arial"/>
          <w:sz w:val="24"/>
          <w:szCs w:val="24"/>
        </w:rPr>
        <w:t xml:space="preserve">3) En caso de que el rechazo de la factura sea procedente, inmediatamente se refacturará con las correcciones solicitadas con una nueva fecha de vencimiento. </w:t>
      </w:r>
    </w:p>
    <w:p w14:paraId="50FBFC2F" w14:textId="77777777" w:rsidR="003D47AF" w:rsidRPr="0069459C" w:rsidRDefault="00BE3C51" w:rsidP="00B11D1B">
      <w:pPr>
        <w:ind w:left="284"/>
        <w:jc w:val="both"/>
        <w:rPr>
          <w:rFonts w:ascii="Arial" w:hAnsi="Arial" w:cs="Arial"/>
          <w:sz w:val="24"/>
          <w:szCs w:val="24"/>
        </w:rPr>
      </w:pPr>
      <w:r w:rsidRPr="0069459C">
        <w:rPr>
          <w:rFonts w:ascii="Arial" w:hAnsi="Arial" w:cs="Arial"/>
          <w:sz w:val="24"/>
          <w:szCs w:val="24"/>
        </w:rPr>
        <w:t xml:space="preserve">4) La nueva factura electrónica deberá ser remitida por correo certificado en original. </w:t>
      </w:r>
    </w:p>
    <w:p w14:paraId="0BFDA674" w14:textId="77777777" w:rsidR="003D47AF" w:rsidRPr="0069459C" w:rsidRDefault="00BE3C51" w:rsidP="00B11D1B">
      <w:pPr>
        <w:ind w:left="284"/>
        <w:jc w:val="both"/>
        <w:rPr>
          <w:rFonts w:ascii="Arial" w:hAnsi="Arial" w:cs="Arial"/>
          <w:sz w:val="24"/>
          <w:szCs w:val="24"/>
        </w:rPr>
      </w:pPr>
      <w:r w:rsidRPr="0069459C">
        <w:rPr>
          <w:rFonts w:ascii="Arial" w:hAnsi="Arial" w:cs="Arial"/>
          <w:sz w:val="24"/>
          <w:szCs w:val="24"/>
        </w:rPr>
        <w:t xml:space="preserve">5) Cuando se presenten errores aritméticos, tarifas incorrectas, fecha de vencimiento incorrecta, el cobro de conceptos no autorizados, suministros no recibidos o conceptos incorrectos, se glosará la factura por el concepto y/o valor incorrecto. Se deberá señalar claramente el valor y la razón por la cual se va a </w:t>
      </w:r>
      <w:r w:rsidRPr="0069459C">
        <w:rPr>
          <w:rFonts w:ascii="Arial" w:hAnsi="Arial" w:cs="Arial"/>
          <w:sz w:val="24"/>
          <w:szCs w:val="24"/>
        </w:rPr>
        <w:lastRenderedPageBreak/>
        <w:t xml:space="preserve">glosar. La factura en la parte no glosada seguirá su trámite normal de pago, manteniendo vigente su fecha de vencimiento. </w:t>
      </w:r>
    </w:p>
    <w:p w14:paraId="01871433" w14:textId="28ECFA9A" w:rsidR="003D47AF" w:rsidRPr="0069459C" w:rsidRDefault="00BE3C51" w:rsidP="00B11D1B">
      <w:pPr>
        <w:ind w:left="284"/>
        <w:jc w:val="both"/>
        <w:rPr>
          <w:rFonts w:ascii="Arial" w:hAnsi="Arial" w:cs="Arial"/>
          <w:sz w:val="24"/>
          <w:szCs w:val="24"/>
        </w:rPr>
      </w:pPr>
      <w:r w:rsidRPr="0069459C">
        <w:rPr>
          <w:rFonts w:ascii="Arial" w:hAnsi="Arial" w:cs="Arial"/>
          <w:sz w:val="24"/>
          <w:szCs w:val="24"/>
        </w:rPr>
        <w:t xml:space="preserve">6) Cuando las glosas resulten procedentes y sea necesario refacturar, el nuevo valor facturado no originará intereses moratorios. Cuando se refacture o sea aclarada la glosa y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56"/>
      </w:r>
      <w:r w:rsidR="003D47AF" w:rsidRPr="0069459C">
        <w:rPr>
          <w:rFonts w:ascii="Arial" w:hAnsi="Arial" w:cs="Arial"/>
          <w:sz w:val="24"/>
          <w:szCs w:val="24"/>
        </w:rPr>
        <w:t>]</w:t>
      </w:r>
      <w:r w:rsidRPr="0069459C">
        <w:rPr>
          <w:rFonts w:ascii="Arial" w:hAnsi="Arial" w:cs="Arial"/>
          <w:sz w:val="24"/>
          <w:szCs w:val="24"/>
        </w:rPr>
        <w:t xml:space="preserve"> deba pagarla, reconocerá en la nueva factura una actualización basada en el IPP, certificado por el DANE o la entidad que haga sus veces, sobre los valores glosados desde su fecha de vencimiento original hasta su nuevo vencimiento según fecha de aclaración de la glosa o de la fecha de refacturación. </w:t>
      </w:r>
    </w:p>
    <w:p w14:paraId="75556583" w14:textId="05507D7C" w:rsidR="003D47AF" w:rsidRPr="0069459C" w:rsidRDefault="00BE3C51" w:rsidP="00B11D1B">
      <w:pPr>
        <w:ind w:left="284"/>
        <w:jc w:val="both"/>
        <w:rPr>
          <w:rFonts w:ascii="Arial" w:hAnsi="Arial" w:cs="Arial"/>
          <w:sz w:val="24"/>
          <w:szCs w:val="24"/>
        </w:rPr>
      </w:pPr>
      <w:r w:rsidRPr="0069459C">
        <w:rPr>
          <w:rFonts w:ascii="Arial" w:hAnsi="Arial" w:cs="Arial"/>
          <w:sz w:val="24"/>
          <w:szCs w:val="24"/>
        </w:rPr>
        <w:t xml:space="preserve">7) Cuando la glosa no sea procedente y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57"/>
      </w:r>
      <w:r w:rsidR="003D47AF" w:rsidRPr="0069459C">
        <w:rPr>
          <w:rFonts w:ascii="Arial" w:hAnsi="Arial" w:cs="Arial"/>
          <w:sz w:val="24"/>
          <w:szCs w:val="24"/>
        </w:rPr>
        <w:t>]</w:t>
      </w:r>
      <w:r w:rsidRPr="0069459C">
        <w:rPr>
          <w:rFonts w:ascii="Arial" w:hAnsi="Arial" w:cs="Arial"/>
          <w:sz w:val="24"/>
          <w:szCs w:val="24"/>
        </w:rPr>
        <w:t xml:space="preserve"> se ratifique en ésta, deberá acudir al procedimiento de Solución de Controversias, de este </w:t>
      </w:r>
      <w:r w:rsidR="00676757" w:rsidRPr="0069459C">
        <w:rPr>
          <w:rFonts w:ascii="Arial" w:hAnsi="Arial" w:cs="Arial"/>
          <w:sz w:val="24"/>
          <w:szCs w:val="24"/>
        </w:rPr>
        <w:t>contrato</w:t>
      </w:r>
      <w:r w:rsidRPr="0069459C">
        <w:rPr>
          <w:rFonts w:ascii="Arial" w:hAnsi="Arial" w:cs="Arial"/>
          <w:sz w:val="24"/>
          <w:szCs w:val="24"/>
        </w:rPr>
        <w:t xml:space="preserve">. </w:t>
      </w:r>
    </w:p>
    <w:p w14:paraId="55E7B7B7" w14:textId="77777777" w:rsidR="003D47AF" w:rsidRPr="0069459C" w:rsidRDefault="00BE3C51" w:rsidP="00B11D1B">
      <w:pPr>
        <w:ind w:left="284"/>
        <w:jc w:val="both"/>
        <w:rPr>
          <w:rFonts w:ascii="Arial" w:hAnsi="Arial" w:cs="Arial"/>
          <w:sz w:val="24"/>
          <w:szCs w:val="24"/>
        </w:rPr>
      </w:pPr>
      <w:r w:rsidRPr="0069459C">
        <w:rPr>
          <w:rFonts w:ascii="Arial" w:hAnsi="Arial" w:cs="Arial"/>
          <w:sz w:val="24"/>
          <w:szCs w:val="24"/>
        </w:rPr>
        <w:t xml:space="preserve">8) Una vez aclarada la glosa, el valor correspondiente afectado por el valor de la actualización, vencerá a los diez (10) días hábiles de la fecha de aclaración de la glosa. </w:t>
      </w:r>
    </w:p>
    <w:p w14:paraId="3BC6C07E" w14:textId="7BEAC42D" w:rsidR="00816517" w:rsidRPr="0069459C" w:rsidRDefault="00BE3C51" w:rsidP="00B11D1B">
      <w:pPr>
        <w:ind w:left="284"/>
        <w:jc w:val="both"/>
        <w:rPr>
          <w:rFonts w:ascii="Arial" w:hAnsi="Arial" w:cs="Arial"/>
          <w:sz w:val="24"/>
          <w:szCs w:val="24"/>
        </w:rPr>
      </w:pPr>
      <w:r w:rsidRPr="0069459C">
        <w:rPr>
          <w:rFonts w:ascii="Arial" w:hAnsi="Arial" w:cs="Arial"/>
          <w:sz w:val="24"/>
          <w:szCs w:val="24"/>
        </w:rPr>
        <w:t xml:space="preserve">9) El vencimiento de la refacturación más el valor de la actualización correspondiente, tendrá el tratamiento enunciado para los vencimientos de las glosas. En ningún caso la fecha de vencimiento de la glosa o la refacturación podrá ser anterior a la fecha de vencimiento de la factura original. </w:t>
      </w:r>
    </w:p>
    <w:p w14:paraId="2B66CEDC" w14:textId="1549A04F" w:rsidR="00FC1742" w:rsidRPr="0069459C" w:rsidRDefault="00BE3C51" w:rsidP="00B11D1B">
      <w:pPr>
        <w:ind w:left="284"/>
        <w:jc w:val="both"/>
        <w:rPr>
          <w:rFonts w:ascii="Arial" w:hAnsi="Arial" w:cs="Arial"/>
          <w:sz w:val="24"/>
          <w:szCs w:val="24"/>
        </w:rPr>
      </w:pPr>
      <w:r w:rsidRPr="0069459C">
        <w:rPr>
          <w:rFonts w:ascii="Arial" w:hAnsi="Arial" w:cs="Arial"/>
          <w:b/>
          <w:bCs/>
          <w:sz w:val="24"/>
          <w:szCs w:val="24"/>
        </w:rPr>
        <w:t xml:space="preserve">PARÁGRAFO TERCERO </w:t>
      </w:r>
      <w:r w:rsidR="008B42DF" w:rsidRPr="0069459C">
        <w:rPr>
          <w:rFonts w:ascii="Arial" w:hAnsi="Arial" w:cs="Arial"/>
          <w:b/>
          <w:bCs/>
          <w:sz w:val="24"/>
          <w:szCs w:val="24"/>
        </w:rPr>
        <w:t>- APLICACIÓN DE PAGOS:</w:t>
      </w:r>
      <w:r w:rsidR="008B42DF" w:rsidRPr="0069459C">
        <w:rPr>
          <w:rFonts w:ascii="Arial" w:hAnsi="Arial" w:cs="Arial"/>
          <w:sz w:val="24"/>
          <w:szCs w:val="24"/>
        </w:rPr>
        <w:t xml:space="preserve"> </w:t>
      </w:r>
      <w:r w:rsidRPr="0069459C">
        <w:rPr>
          <w:rFonts w:ascii="Arial" w:hAnsi="Arial" w:cs="Arial"/>
          <w:sz w:val="24"/>
          <w:szCs w:val="24"/>
        </w:rPr>
        <w:t xml:space="preserve">Los pagos que realice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58"/>
      </w:r>
      <w:r w:rsidR="003D47AF" w:rsidRPr="0069459C">
        <w:rPr>
          <w:rFonts w:ascii="Arial" w:hAnsi="Arial" w:cs="Arial"/>
          <w:sz w:val="24"/>
          <w:szCs w:val="24"/>
        </w:rPr>
        <w:t>]</w:t>
      </w:r>
      <w:r w:rsidRPr="0069459C">
        <w:rPr>
          <w:rFonts w:ascii="Arial" w:hAnsi="Arial" w:cs="Arial"/>
          <w:sz w:val="24"/>
          <w:szCs w:val="24"/>
        </w:rPr>
        <w:t xml:space="preserve"> se aplicarán primeramente a la cancelación de intereses de mora, en caso de que estos se hayan causado y luego al valor de capital considerando la antigüedad de los vencimientos de conformidad con el artículo 881 del Código de Comercio en concordancia con el Artículo 1655 del Código Civil. Para una aplicación oportuna,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59"/>
      </w:r>
      <w:r w:rsidR="003D47AF" w:rsidRPr="0069459C">
        <w:rPr>
          <w:rFonts w:ascii="Arial" w:hAnsi="Arial" w:cs="Arial"/>
          <w:sz w:val="24"/>
          <w:szCs w:val="24"/>
        </w:rPr>
        <w:t>]</w:t>
      </w:r>
      <w:r w:rsidRPr="0069459C">
        <w:rPr>
          <w:rFonts w:ascii="Arial" w:hAnsi="Arial" w:cs="Arial"/>
          <w:sz w:val="24"/>
          <w:szCs w:val="24"/>
        </w:rPr>
        <w:t xml:space="preserve"> deberá utilizar las instrucciones de pago que le indique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460"/>
      </w:r>
      <w:r w:rsidR="003D47AF" w:rsidRPr="0069459C">
        <w:rPr>
          <w:rFonts w:ascii="Arial" w:hAnsi="Arial" w:cs="Arial"/>
          <w:sz w:val="24"/>
          <w:szCs w:val="24"/>
        </w:rPr>
        <w:t>]</w:t>
      </w:r>
      <w:r w:rsidRPr="0069459C">
        <w:rPr>
          <w:rFonts w:ascii="Arial" w:hAnsi="Arial" w:cs="Arial"/>
          <w:sz w:val="24"/>
          <w:szCs w:val="24"/>
        </w:rPr>
        <w:t xml:space="preserve"> y suministrar la información completa del abono efectuado a más tardar el día hábil siguiente a la fecha de pago. </w:t>
      </w:r>
    </w:p>
    <w:p w14:paraId="5A8290DE" w14:textId="19A728EB" w:rsidR="00777C6B" w:rsidRPr="0069459C" w:rsidRDefault="00777C6B" w:rsidP="00B11D1B">
      <w:pPr>
        <w:ind w:left="284"/>
        <w:jc w:val="both"/>
        <w:rPr>
          <w:rFonts w:ascii="Arial" w:hAnsi="Arial" w:cs="Arial"/>
          <w:sz w:val="24"/>
          <w:szCs w:val="24"/>
        </w:rPr>
      </w:pPr>
      <w:r w:rsidRPr="0069459C">
        <w:rPr>
          <w:rFonts w:ascii="Arial" w:hAnsi="Arial" w:cs="Arial"/>
          <w:b/>
          <w:bCs/>
          <w:sz w:val="24"/>
          <w:szCs w:val="24"/>
        </w:rPr>
        <w:t xml:space="preserve">PARÁGRAFO CUARTO </w:t>
      </w:r>
      <w:r w:rsidR="008B42DF" w:rsidRPr="0069459C">
        <w:rPr>
          <w:rFonts w:ascii="Arial" w:hAnsi="Arial" w:cs="Arial"/>
          <w:b/>
          <w:bCs/>
          <w:sz w:val="24"/>
          <w:szCs w:val="24"/>
        </w:rPr>
        <w:t>– VALIDACIÓN PREVIA DE LA FACTURA:</w:t>
      </w:r>
      <w:r w:rsidR="008B42DF" w:rsidRPr="0069459C">
        <w:rPr>
          <w:rFonts w:ascii="Arial" w:hAnsi="Arial" w:cs="Arial"/>
          <w:sz w:val="24"/>
          <w:szCs w:val="24"/>
        </w:rPr>
        <w:t xml:space="preserve"> </w:t>
      </w:r>
      <w:r w:rsidRPr="0069459C">
        <w:rPr>
          <w:rFonts w:ascii="Arial" w:hAnsi="Arial" w:cs="Arial"/>
          <w:sz w:val="24"/>
          <w:szCs w:val="24"/>
        </w:rPr>
        <w:t xml:space="preserve">Las </w:t>
      </w:r>
      <w:r w:rsidR="00676757" w:rsidRPr="0069459C">
        <w:rPr>
          <w:rFonts w:ascii="Arial" w:hAnsi="Arial" w:cs="Arial"/>
          <w:sz w:val="24"/>
          <w:szCs w:val="24"/>
        </w:rPr>
        <w:t xml:space="preserve">Partes </w:t>
      </w:r>
      <w:r w:rsidRPr="0069459C">
        <w:rPr>
          <w:rFonts w:ascii="Arial" w:hAnsi="Arial" w:cs="Arial"/>
          <w:sz w:val="24"/>
          <w:szCs w:val="24"/>
        </w:rPr>
        <w:t xml:space="preserve">podrán acordar que la facturación considere una </w:t>
      </w:r>
      <w:r w:rsidR="00E177F7" w:rsidRPr="0069459C">
        <w:rPr>
          <w:rFonts w:ascii="Arial" w:hAnsi="Arial" w:cs="Arial"/>
          <w:sz w:val="24"/>
          <w:szCs w:val="24"/>
        </w:rPr>
        <w:t>a</w:t>
      </w:r>
      <w:r w:rsidRPr="0069459C">
        <w:rPr>
          <w:rFonts w:ascii="Arial" w:hAnsi="Arial" w:cs="Arial"/>
          <w:sz w:val="24"/>
          <w:szCs w:val="24"/>
        </w:rPr>
        <w:t>probación</w:t>
      </w:r>
      <w:r w:rsidR="003C0E10" w:rsidRPr="0069459C">
        <w:rPr>
          <w:rFonts w:ascii="Arial" w:hAnsi="Arial" w:cs="Arial"/>
          <w:sz w:val="24"/>
          <w:szCs w:val="24"/>
        </w:rPr>
        <w:t xml:space="preserve"> de la liquidación</w:t>
      </w:r>
      <w:r w:rsidR="00E177F7" w:rsidRPr="0069459C">
        <w:rPr>
          <w:rFonts w:ascii="Arial" w:hAnsi="Arial" w:cs="Arial"/>
          <w:sz w:val="24"/>
          <w:szCs w:val="24"/>
        </w:rPr>
        <w:t xml:space="preserve"> previa</w:t>
      </w:r>
      <w:r w:rsidR="00E25333" w:rsidRPr="0069459C">
        <w:rPr>
          <w:rFonts w:ascii="Arial" w:hAnsi="Arial" w:cs="Arial"/>
          <w:sz w:val="24"/>
          <w:szCs w:val="24"/>
        </w:rPr>
        <w:t xml:space="preserve"> por parte de</w:t>
      </w:r>
      <w:r w:rsidRPr="0069459C">
        <w:rPr>
          <w:rFonts w:ascii="Arial" w:hAnsi="Arial" w:cs="Arial"/>
          <w:sz w:val="24"/>
          <w:szCs w:val="24"/>
        </w:rPr>
        <w:t xml:space="preserve"> </w:t>
      </w:r>
      <w:r w:rsidR="00E25333" w:rsidRPr="0069459C">
        <w:rPr>
          <w:rFonts w:ascii="Arial" w:hAnsi="Arial" w:cs="Arial"/>
          <w:sz w:val="24"/>
          <w:szCs w:val="24"/>
        </w:rPr>
        <w:t>[</w:t>
      </w:r>
      <w:r w:rsidR="00AA4B83" w:rsidRPr="0069459C">
        <w:rPr>
          <w:rFonts w:ascii="Arial" w:hAnsi="Arial" w:cs="Arial"/>
          <w:sz w:val="24"/>
          <w:szCs w:val="24"/>
          <w:highlight w:val="yellow"/>
        </w:rPr>
        <w:t>S_PROMOTOR</w:t>
      </w:r>
      <w:r w:rsidR="00E25333" w:rsidRPr="0069459C">
        <w:rPr>
          <w:rStyle w:val="Refdenotaalpie"/>
          <w:rFonts w:ascii="Arial" w:hAnsi="Arial" w:cs="Arial"/>
          <w:sz w:val="24"/>
          <w:szCs w:val="24"/>
        </w:rPr>
        <w:footnoteReference w:id="461"/>
      </w:r>
      <w:r w:rsidR="00E25333" w:rsidRPr="0069459C">
        <w:rPr>
          <w:rFonts w:ascii="Arial" w:hAnsi="Arial" w:cs="Arial"/>
          <w:sz w:val="24"/>
          <w:szCs w:val="24"/>
        </w:rPr>
        <w:t xml:space="preserve">] </w:t>
      </w:r>
      <w:r w:rsidRPr="0069459C">
        <w:rPr>
          <w:rFonts w:ascii="Arial" w:hAnsi="Arial" w:cs="Arial"/>
          <w:sz w:val="24"/>
          <w:szCs w:val="24"/>
        </w:rPr>
        <w:t xml:space="preserve">antes de la emisión definitiva de la facturación </w:t>
      </w:r>
      <w:r w:rsidR="00E25333" w:rsidRPr="0069459C">
        <w:rPr>
          <w:rFonts w:ascii="Arial" w:hAnsi="Arial" w:cs="Arial"/>
          <w:sz w:val="24"/>
          <w:szCs w:val="24"/>
        </w:rPr>
        <w:t>por parte de [</w:t>
      </w:r>
      <w:r w:rsidR="00E25333" w:rsidRPr="0069459C">
        <w:rPr>
          <w:rFonts w:ascii="Arial" w:hAnsi="Arial" w:cs="Arial"/>
          <w:sz w:val="24"/>
          <w:szCs w:val="24"/>
          <w:highlight w:val="yellow"/>
        </w:rPr>
        <w:t>S_TN</w:t>
      </w:r>
      <w:r w:rsidR="00E25333" w:rsidRPr="0069459C">
        <w:rPr>
          <w:rStyle w:val="Refdenotaalpie"/>
          <w:rFonts w:ascii="Arial" w:hAnsi="Arial" w:cs="Arial"/>
          <w:sz w:val="24"/>
          <w:szCs w:val="24"/>
        </w:rPr>
        <w:footnoteReference w:id="462"/>
      </w:r>
      <w:r w:rsidR="00E25333" w:rsidRPr="0069459C">
        <w:rPr>
          <w:rFonts w:ascii="Arial" w:hAnsi="Arial" w:cs="Arial"/>
          <w:sz w:val="24"/>
          <w:szCs w:val="24"/>
        </w:rPr>
        <w:t xml:space="preserve">] </w:t>
      </w:r>
      <w:r w:rsidRPr="0069459C">
        <w:rPr>
          <w:rFonts w:ascii="Arial" w:hAnsi="Arial" w:cs="Arial"/>
          <w:sz w:val="24"/>
          <w:szCs w:val="24"/>
        </w:rPr>
        <w:t>con el fin de disminuir los riesgos de devoluciones de facturas, glosas</w:t>
      </w:r>
      <w:r w:rsidR="00E25333" w:rsidRPr="0069459C">
        <w:rPr>
          <w:rFonts w:ascii="Arial" w:hAnsi="Arial" w:cs="Arial"/>
          <w:sz w:val="24"/>
          <w:szCs w:val="24"/>
        </w:rPr>
        <w:t xml:space="preserve"> y anulaciones.</w:t>
      </w:r>
      <w:r w:rsidR="00E177F7" w:rsidRPr="0069459C">
        <w:rPr>
          <w:rFonts w:ascii="Arial" w:hAnsi="Arial" w:cs="Arial"/>
          <w:sz w:val="24"/>
          <w:szCs w:val="24"/>
        </w:rPr>
        <w:t xml:space="preserve"> De acuerdo con lo anterior [</w:t>
      </w:r>
      <w:r w:rsidR="00E177F7" w:rsidRPr="0069459C">
        <w:rPr>
          <w:rFonts w:ascii="Arial" w:hAnsi="Arial" w:cs="Arial"/>
          <w:sz w:val="24"/>
          <w:szCs w:val="24"/>
          <w:highlight w:val="yellow"/>
        </w:rPr>
        <w:t>S_TN</w:t>
      </w:r>
      <w:r w:rsidR="00E177F7" w:rsidRPr="0069459C">
        <w:rPr>
          <w:rStyle w:val="Refdenotaalpie"/>
          <w:rFonts w:ascii="Arial" w:hAnsi="Arial" w:cs="Arial"/>
          <w:sz w:val="24"/>
          <w:szCs w:val="24"/>
        </w:rPr>
        <w:footnoteReference w:id="463"/>
      </w:r>
      <w:r w:rsidR="00E177F7" w:rsidRPr="0069459C">
        <w:rPr>
          <w:rFonts w:ascii="Arial" w:hAnsi="Arial" w:cs="Arial"/>
          <w:sz w:val="24"/>
          <w:szCs w:val="24"/>
        </w:rPr>
        <w:t>] enviará una factura previa para aprobación por parte de [</w:t>
      </w:r>
      <w:r w:rsidR="00AA4B83" w:rsidRPr="0069459C">
        <w:rPr>
          <w:rFonts w:ascii="Arial" w:hAnsi="Arial" w:cs="Arial"/>
          <w:sz w:val="24"/>
          <w:szCs w:val="24"/>
          <w:highlight w:val="yellow"/>
        </w:rPr>
        <w:t>S_PROMOTOR</w:t>
      </w:r>
      <w:r w:rsidR="00E177F7" w:rsidRPr="0069459C">
        <w:rPr>
          <w:rStyle w:val="Refdenotaalpie"/>
          <w:rFonts w:ascii="Arial" w:hAnsi="Arial" w:cs="Arial"/>
          <w:sz w:val="24"/>
          <w:szCs w:val="24"/>
        </w:rPr>
        <w:footnoteReference w:id="464"/>
      </w:r>
      <w:r w:rsidR="00E177F7" w:rsidRPr="0069459C">
        <w:rPr>
          <w:rFonts w:ascii="Arial" w:hAnsi="Arial" w:cs="Arial"/>
          <w:sz w:val="24"/>
          <w:szCs w:val="24"/>
        </w:rPr>
        <w:t xml:space="preserve">] con </w:t>
      </w:r>
      <w:r w:rsidR="00E177F7" w:rsidRPr="0069459C">
        <w:rPr>
          <w:rFonts w:ascii="Arial" w:hAnsi="Arial" w:cs="Arial"/>
          <w:sz w:val="24"/>
          <w:szCs w:val="24"/>
          <w:highlight w:val="yellow"/>
        </w:rPr>
        <w:t>XX</w:t>
      </w:r>
      <w:r w:rsidR="00E177F7" w:rsidRPr="0069459C">
        <w:rPr>
          <w:rFonts w:ascii="Arial" w:hAnsi="Arial" w:cs="Arial"/>
          <w:sz w:val="24"/>
          <w:szCs w:val="24"/>
        </w:rPr>
        <w:t xml:space="preserve"> días de antelación </w:t>
      </w:r>
      <w:r w:rsidR="00E177F7" w:rsidRPr="0069459C">
        <w:rPr>
          <w:rFonts w:ascii="Arial" w:hAnsi="Arial" w:cs="Arial"/>
          <w:sz w:val="24"/>
          <w:szCs w:val="24"/>
        </w:rPr>
        <w:lastRenderedPageBreak/>
        <w:t>a la fecha prevista para la emisión de la factura definitiva. [</w:t>
      </w:r>
      <w:r w:rsidR="00AA4B83" w:rsidRPr="0069459C">
        <w:rPr>
          <w:rFonts w:ascii="Arial" w:hAnsi="Arial" w:cs="Arial"/>
          <w:sz w:val="24"/>
          <w:szCs w:val="24"/>
          <w:highlight w:val="yellow"/>
        </w:rPr>
        <w:t>S_PROMOTOR</w:t>
      </w:r>
      <w:r w:rsidR="00E177F7" w:rsidRPr="0069459C">
        <w:rPr>
          <w:rStyle w:val="Refdenotaalpie"/>
          <w:rFonts w:ascii="Arial" w:hAnsi="Arial" w:cs="Arial"/>
          <w:sz w:val="24"/>
          <w:szCs w:val="24"/>
        </w:rPr>
        <w:footnoteReference w:id="465"/>
      </w:r>
      <w:r w:rsidR="00E177F7" w:rsidRPr="0069459C">
        <w:rPr>
          <w:rFonts w:ascii="Arial" w:hAnsi="Arial" w:cs="Arial"/>
          <w:sz w:val="24"/>
          <w:szCs w:val="24"/>
        </w:rPr>
        <w:t xml:space="preserve">] tendrá un </w:t>
      </w:r>
      <w:r w:rsidR="00E177F7" w:rsidRPr="0069459C">
        <w:rPr>
          <w:rFonts w:ascii="Arial" w:hAnsi="Arial" w:cs="Arial"/>
          <w:sz w:val="24"/>
          <w:szCs w:val="24"/>
          <w:highlight w:val="yellow"/>
        </w:rPr>
        <w:t>término de XX</w:t>
      </w:r>
      <w:r w:rsidR="00E177F7" w:rsidRPr="0069459C">
        <w:rPr>
          <w:rFonts w:ascii="Arial" w:hAnsi="Arial" w:cs="Arial"/>
          <w:sz w:val="24"/>
          <w:szCs w:val="24"/>
        </w:rPr>
        <w:t xml:space="preserve"> días para emitir su concepto, si trascurrido este plazo [</w:t>
      </w:r>
      <w:r w:rsidR="00AA4B83" w:rsidRPr="0069459C">
        <w:rPr>
          <w:rFonts w:ascii="Arial" w:hAnsi="Arial" w:cs="Arial"/>
          <w:sz w:val="24"/>
          <w:szCs w:val="24"/>
          <w:highlight w:val="yellow"/>
        </w:rPr>
        <w:t>S_PROMOTOR</w:t>
      </w:r>
      <w:r w:rsidR="00E177F7" w:rsidRPr="0069459C">
        <w:rPr>
          <w:rStyle w:val="Refdenotaalpie"/>
          <w:rFonts w:ascii="Arial" w:hAnsi="Arial" w:cs="Arial"/>
          <w:sz w:val="24"/>
          <w:szCs w:val="24"/>
        </w:rPr>
        <w:footnoteReference w:id="466"/>
      </w:r>
      <w:r w:rsidR="00E177F7" w:rsidRPr="0069459C">
        <w:rPr>
          <w:rFonts w:ascii="Arial" w:hAnsi="Arial" w:cs="Arial"/>
          <w:sz w:val="24"/>
          <w:szCs w:val="24"/>
        </w:rPr>
        <w:t>] no emite su concepto, [</w:t>
      </w:r>
      <w:r w:rsidR="00E177F7" w:rsidRPr="0069459C">
        <w:rPr>
          <w:rFonts w:ascii="Arial" w:hAnsi="Arial" w:cs="Arial"/>
          <w:sz w:val="24"/>
          <w:szCs w:val="24"/>
          <w:highlight w:val="yellow"/>
        </w:rPr>
        <w:t>S_TN</w:t>
      </w:r>
      <w:r w:rsidR="00E177F7" w:rsidRPr="0069459C">
        <w:rPr>
          <w:rStyle w:val="Refdenotaalpie"/>
          <w:rFonts w:ascii="Arial" w:hAnsi="Arial" w:cs="Arial"/>
          <w:sz w:val="24"/>
          <w:szCs w:val="24"/>
        </w:rPr>
        <w:footnoteReference w:id="467"/>
      </w:r>
      <w:r w:rsidR="00E177F7" w:rsidRPr="0069459C">
        <w:rPr>
          <w:rFonts w:ascii="Arial" w:hAnsi="Arial" w:cs="Arial"/>
          <w:sz w:val="24"/>
          <w:szCs w:val="24"/>
        </w:rPr>
        <w:t>] enviará una factura definitiva.</w:t>
      </w:r>
    </w:p>
    <w:p w14:paraId="71B72BA0" w14:textId="25450665" w:rsidR="00FC1742" w:rsidRPr="0069459C" w:rsidRDefault="00346EA5" w:rsidP="00C764FF">
      <w:pPr>
        <w:jc w:val="both"/>
        <w:rPr>
          <w:rFonts w:ascii="Arial" w:hAnsi="Arial" w:cs="Arial"/>
          <w:sz w:val="24"/>
          <w:szCs w:val="24"/>
        </w:rPr>
      </w:pPr>
      <w:r w:rsidRPr="0069459C">
        <w:rPr>
          <w:rFonts w:ascii="Arial" w:hAnsi="Arial" w:cs="Arial"/>
          <w:b/>
          <w:bCs/>
          <w:sz w:val="24"/>
          <w:szCs w:val="24"/>
        </w:rPr>
        <w:t>CLÁUSULA DÉCIMA QUINTA. - IMPUESTOS:</w:t>
      </w:r>
      <w:r w:rsidRPr="0069459C">
        <w:rPr>
          <w:rFonts w:ascii="Arial" w:hAnsi="Arial" w:cs="Arial"/>
          <w:sz w:val="24"/>
          <w:szCs w:val="24"/>
        </w:rPr>
        <w:t xml:space="preserve"> </w:t>
      </w:r>
      <w:r w:rsidR="00BE3C51" w:rsidRPr="0069459C">
        <w:rPr>
          <w:rFonts w:ascii="Arial" w:hAnsi="Arial" w:cs="Arial"/>
          <w:sz w:val="24"/>
          <w:szCs w:val="24"/>
        </w:rPr>
        <w:t xml:space="preserve">Las retenciones en la fuente a que hubiere lugar y todo impuesto, tasa o contribución directa o indirecta, nacional, departamental o </w:t>
      </w:r>
      <w:r w:rsidR="00676757" w:rsidRPr="0069459C">
        <w:rPr>
          <w:rFonts w:ascii="Arial" w:hAnsi="Arial" w:cs="Arial"/>
          <w:sz w:val="24"/>
          <w:szCs w:val="24"/>
        </w:rPr>
        <w:t xml:space="preserve">municipal </w:t>
      </w:r>
      <w:r w:rsidR="00BE3C51" w:rsidRPr="0069459C">
        <w:rPr>
          <w:rFonts w:ascii="Arial" w:hAnsi="Arial" w:cs="Arial"/>
          <w:sz w:val="24"/>
          <w:szCs w:val="24"/>
        </w:rPr>
        <w:t xml:space="preserve">que se cause por razón de la celebración, ejecución y pago de este </w:t>
      </w:r>
      <w:r w:rsidR="00676757" w:rsidRPr="0069459C">
        <w:rPr>
          <w:rFonts w:ascii="Arial" w:hAnsi="Arial" w:cs="Arial"/>
          <w:sz w:val="24"/>
          <w:szCs w:val="24"/>
        </w:rPr>
        <w:t xml:space="preserve">contrato </w:t>
      </w:r>
      <w:r w:rsidR="00BE3C51" w:rsidRPr="0069459C">
        <w:rPr>
          <w:rFonts w:ascii="Arial" w:hAnsi="Arial" w:cs="Arial"/>
          <w:sz w:val="24"/>
          <w:szCs w:val="24"/>
        </w:rPr>
        <w:t xml:space="preserve">de </w:t>
      </w:r>
      <w:r w:rsidR="00676757" w:rsidRPr="0069459C">
        <w:rPr>
          <w:rFonts w:ascii="Arial" w:hAnsi="Arial" w:cs="Arial"/>
          <w:sz w:val="24"/>
          <w:szCs w:val="24"/>
        </w:rPr>
        <w:t>conexión</w:t>
      </w:r>
      <w:r w:rsidR="00BE3C51" w:rsidRPr="0069459C">
        <w:rPr>
          <w:rFonts w:ascii="Arial" w:hAnsi="Arial" w:cs="Arial"/>
          <w:sz w:val="24"/>
          <w:szCs w:val="24"/>
        </w:rPr>
        <w:t xml:space="preserve">, serán a cargo del sujeto pasivo que la ley defina.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468"/>
      </w:r>
      <w:r w:rsidR="003D47AF" w:rsidRPr="0069459C">
        <w:rPr>
          <w:rFonts w:ascii="Arial" w:hAnsi="Arial" w:cs="Arial"/>
          <w:sz w:val="24"/>
          <w:szCs w:val="24"/>
        </w:rPr>
        <w:t>]</w:t>
      </w:r>
      <w:r w:rsidR="00BE3C51" w:rsidRPr="0069459C">
        <w:rPr>
          <w:rFonts w:ascii="Arial" w:hAnsi="Arial" w:cs="Arial"/>
          <w:sz w:val="24"/>
          <w:szCs w:val="24"/>
        </w:rPr>
        <w:t xml:space="preserve"> discriminará el Impuesto sobre </w:t>
      </w:r>
      <w:r w:rsidR="000E7D99" w:rsidRPr="0069459C">
        <w:rPr>
          <w:rFonts w:ascii="Arial" w:hAnsi="Arial" w:cs="Arial"/>
          <w:sz w:val="24"/>
          <w:szCs w:val="24"/>
        </w:rPr>
        <w:t xml:space="preserve">el Valor Agregado </w:t>
      </w:r>
      <w:r w:rsidR="00BE3C51" w:rsidRPr="0069459C">
        <w:rPr>
          <w:rFonts w:ascii="Arial" w:hAnsi="Arial" w:cs="Arial"/>
          <w:sz w:val="24"/>
          <w:szCs w:val="24"/>
        </w:rPr>
        <w:t xml:space="preserve">(IVA) en cada factura cuando dicho impuesto sea aplicable y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69"/>
      </w:r>
      <w:r w:rsidR="003D47AF" w:rsidRPr="0069459C">
        <w:rPr>
          <w:rFonts w:ascii="Arial" w:hAnsi="Arial" w:cs="Arial"/>
          <w:sz w:val="24"/>
          <w:szCs w:val="24"/>
        </w:rPr>
        <w:t>]</w:t>
      </w:r>
      <w:r w:rsidR="00BE3C51" w:rsidRPr="0069459C">
        <w:rPr>
          <w:rFonts w:ascii="Arial" w:hAnsi="Arial" w:cs="Arial"/>
          <w:sz w:val="24"/>
          <w:szCs w:val="24"/>
        </w:rPr>
        <w:t xml:space="preserve"> se lo pagará, de acuerdo con las normas y tarifas vigentes para el mismo en el momento de su causación. La factura debe contener los requisitos establecidos en el Artículo 617 del Estatuto Tributario. Impuesto de Timbre: </w:t>
      </w:r>
      <w:r w:rsidR="00BE3C51" w:rsidRPr="0069459C">
        <w:rPr>
          <w:rFonts w:ascii="Arial" w:hAnsi="Arial" w:cs="Arial"/>
          <w:sz w:val="24"/>
          <w:szCs w:val="24"/>
          <w:highlight w:val="yellow"/>
        </w:rPr>
        <w:t xml:space="preserve">Este documento no genera Impuesto de Timbre para </w:t>
      </w:r>
      <w:r w:rsidR="003D47AF" w:rsidRPr="0069459C">
        <w:rPr>
          <w:rFonts w:ascii="Arial" w:hAnsi="Arial" w:cs="Arial"/>
          <w:sz w:val="24"/>
          <w:szCs w:val="24"/>
          <w:highlight w:val="yellow"/>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highlight w:val="yellow"/>
        </w:rPr>
        <w:footnoteReference w:id="470"/>
      </w:r>
      <w:r w:rsidR="003D47AF" w:rsidRPr="0069459C">
        <w:rPr>
          <w:rFonts w:ascii="Arial" w:hAnsi="Arial" w:cs="Arial"/>
          <w:sz w:val="24"/>
          <w:szCs w:val="24"/>
          <w:highlight w:val="yellow"/>
        </w:rPr>
        <w:t>]</w:t>
      </w:r>
      <w:r w:rsidR="00BE3C51" w:rsidRPr="0069459C">
        <w:rPr>
          <w:rFonts w:ascii="Arial" w:hAnsi="Arial" w:cs="Arial"/>
          <w:sz w:val="24"/>
          <w:szCs w:val="24"/>
          <w:highlight w:val="yellow"/>
        </w:rPr>
        <w:t xml:space="preserve"> debido a que, para estos efectos, es entidad de Derecho Público, exenta de su pago, en los términos del Artículo 532 del Estatuto Tributario Nacional</w:t>
      </w:r>
      <w:r w:rsidR="00E671E1" w:rsidRPr="0069459C">
        <w:rPr>
          <w:rStyle w:val="Refdenotaalpie"/>
          <w:rFonts w:ascii="Arial" w:hAnsi="Arial" w:cs="Arial"/>
          <w:sz w:val="24"/>
          <w:szCs w:val="24"/>
        </w:rPr>
        <w:footnoteReference w:id="471"/>
      </w:r>
      <w:r w:rsidR="00BE3C51" w:rsidRPr="0069459C">
        <w:rPr>
          <w:rFonts w:ascii="Arial" w:hAnsi="Arial" w:cs="Arial"/>
          <w:sz w:val="24"/>
          <w:szCs w:val="24"/>
        </w:rPr>
        <w:t xml:space="preserve">.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72"/>
      </w:r>
      <w:r w:rsidR="003D47AF" w:rsidRPr="0069459C">
        <w:rPr>
          <w:rFonts w:ascii="Arial" w:hAnsi="Arial" w:cs="Arial"/>
          <w:sz w:val="24"/>
          <w:szCs w:val="24"/>
        </w:rPr>
        <w:t>]</w:t>
      </w:r>
      <w:r w:rsidR="00BE3C51" w:rsidRPr="0069459C">
        <w:rPr>
          <w:rFonts w:ascii="Arial" w:hAnsi="Arial" w:cs="Arial"/>
          <w:sz w:val="24"/>
          <w:szCs w:val="24"/>
        </w:rPr>
        <w:t xml:space="preserve"> cancelará el Impuesto que por ley vigente genere el presente </w:t>
      </w:r>
      <w:r w:rsidR="00676757" w:rsidRPr="0069459C">
        <w:rPr>
          <w:rFonts w:ascii="Arial" w:hAnsi="Arial" w:cs="Arial"/>
          <w:sz w:val="24"/>
          <w:szCs w:val="24"/>
        </w:rPr>
        <w:t>contrato</w:t>
      </w:r>
      <w:r w:rsidR="00BE3C51" w:rsidRPr="0069459C">
        <w:rPr>
          <w:rFonts w:ascii="Arial" w:hAnsi="Arial" w:cs="Arial"/>
          <w:sz w:val="24"/>
          <w:szCs w:val="24"/>
        </w:rPr>
        <w:t xml:space="preserve">. El Impuesto de Timbre se liquidará a la tarifa vigente en la fecha de suscripción del </w:t>
      </w:r>
      <w:r w:rsidR="00676757" w:rsidRPr="0069459C">
        <w:rPr>
          <w:rFonts w:ascii="Arial" w:hAnsi="Arial" w:cs="Arial"/>
          <w:sz w:val="24"/>
          <w:szCs w:val="24"/>
        </w:rPr>
        <w:t>contrato</w:t>
      </w:r>
      <w:r w:rsidR="00BE3C51" w:rsidRPr="0069459C">
        <w:rPr>
          <w:rFonts w:ascii="Arial" w:hAnsi="Arial" w:cs="Arial"/>
          <w:sz w:val="24"/>
          <w:szCs w:val="24"/>
        </w:rPr>
        <w:t xml:space="preserve">. </w:t>
      </w:r>
    </w:p>
    <w:p w14:paraId="32F6271F" w14:textId="72AD03D9" w:rsidR="00777C6B" w:rsidRPr="0069459C" w:rsidRDefault="00346EA5" w:rsidP="00C764FF">
      <w:pPr>
        <w:jc w:val="both"/>
        <w:rPr>
          <w:rFonts w:ascii="Arial" w:hAnsi="Arial" w:cs="Arial"/>
          <w:sz w:val="24"/>
          <w:szCs w:val="24"/>
        </w:rPr>
      </w:pPr>
      <w:r w:rsidRPr="0069459C">
        <w:rPr>
          <w:rFonts w:ascii="Arial" w:hAnsi="Arial" w:cs="Arial"/>
          <w:b/>
          <w:bCs/>
          <w:sz w:val="24"/>
          <w:szCs w:val="24"/>
        </w:rPr>
        <w:t>CLÁUSULA DÉCIMA SEXTA. - EXIGIBILIDAD:</w:t>
      </w:r>
      <w:r w:rsidRPr="0069459C">
        <w:rPr>
          <w:rFonts w:ascii="Arial" w:hAnsi="Arial" w:cs="Arial"/>
          <w:sz w:val="24"/>
          <w:szCs w:val="24"/>
        </w:rPr>
        <w:t xml:space="preserve"> </w:t>
      </w:r>
      <w:r w:rsidR="00BE3C51" w:rsidRPr="0069459C">
        <w:rPr>
          <w:rFonts w:ascii="Arial" w:hAnsi="Arial" w:cs="Arial"/>
          <w:sz w:val="24"/>
          <w:szCs w:val="24"/>
        </w:rPr>
        <w:t xml:space="preserve">En el evento que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73"/>
      </w:r>
      <w:r w:rsidR="003D47AF" w:rsidRPr="0069459C">
        <w:rPr>
          <w:rFonts w:ascii="Arial" w:hAnsi="Arial" w:cs="Arial"/>
          <w:sz w:val="24"/>
          <w:szCs w:val="24"/>
        </w:rPr>
        <w:t>]</w:t>
      </w:r>
      <w:r w:rsidR="00BE3C51" w:rsidRPr="0069459C">
        <w:rPr>
          <w:rFonts w:ascii="Arial" w:hAnsi="Arial" w:cs="Arial"/>
          <w:sz w:val="24"/>
          <w:szCs w:val="24"/>
        </w:rPr>
        <w:t xml:space="preserve"> esté en mora de treinta (30) días calendarios en sus obligaciones contractuales, correspondientes al pago de la Remuneración estipulad</w:t>
      </w:r>
      <w:r w:rsidR="00D226C7" w:rsidRPr="0069459C">
        <w:rPr>
          <w:rFonts w:ascii="Arial" w:hAnsi="Arial" w:cs="Arial"/>
          <w:sz w:val="24"/>
          <w:szCs w:val="24"/>
        </w:rPr>
        <w:t>a</w:t>
      </w:r>
      <w:r w:rsidR="00BE3C51" w:rsidRPr="0069459C">
        <w:rPr>
          <w:rFonts w:ascii="Arial" w:hAnsi="Arial" w:cs="Arial"/>
          <w:sz w:val="24"/>
          <w:szCs w:val="24"/>
        </w:rPr>
        <w:t xml:space="preserve"> en el presente </w:t>
      </w:r>
      <w:r w:rsidR="008362DC" w:rsidRPr="0069459C">
        <w:rPr>
          <w:rFonts w:ascii="Arial" w:hAnsi="Arial" w:cs="Arial"/>
          <w:sz w:val="24"/>
          <w:szCs w:val="24"/>
        </w:rPr>
        <w:t xml:space="preserve">contrato </w:t>
      </w:r>
      <w:r w:rsidR="00BE3C51" w:rsidRPr="0069459C">
        <w:rPr>
          <w:rFonts w:ascii="Arial" w:hAnsi="Arial" w:cs="Arial"/>
          <w:sz w:val="24"/>
          <w:szCs w:val="24"/>
        </w:rPr>
        <w:t xml:space="preserve">y sin perjuicio a lo determinado en la Resolución </w:t>
      </w:r>
      <w:r w:rsidR="00E507CC" w:rsidRPr="0069459C">
        <w:rPr>
          <w:rFonts w:ascii="Arial" w:hAnsi="Arial" w:cs="Arial"/>
          <w:sz w:val="24"/>
          <w:szCs w:val="24"/>
        </w:rPr>
        <w:t>CREG</w:t>
      </w:r>
      <w:r w:rsidR="00BE3C51" w:rsidRPr="0069459C">
        <w:rPr>
          <w:rFonts w:ascii="Arial" w:hAnsi="Arial" w:cs="Arial"/>
          <w:sz w:val="24"/>
          <w:szCs w:val="24"/>
        </w:rPr>
        <w:t xml:space="preserve">- 116 del 6 de noviembre de 1998 y las demás normas que la modifiquen, complementen, sustituyan o adicionen,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474"/>
      </w:r>
      <w:r w:rsidR="003D47AF" w:rsidRPr="0069459C">
        <w:rPr>
          <w:rFonts w:ascii="Arial" w:hAnsi="Arial" w:cs="Arial"/>
          <w:sz w:val="24"/>
          <w:szCs w:val="24"/>
        </w:rPr>
        <w:t>]</w:t>
      </w:r>
      <w:r w:rsidR="00BE3C51" w:rsidRPr="0069459C">
        <w:rPr>
          <w:rFonts w:ascii="Arial" w:hAnsi="Arial" w:cs="Arial"/>
          <w:sz w:val="24"/>
          <w:szCs w:val="24"/>
        </w:rPr>
        <w:t xml:space="preserve"> dará a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75"/>
      </w:r>
      <w:r w:rsidR="003D47AF" w:rsidRPr="0069459C">
        <w:rPr>
          <w:rFonts w:ascii="Arial" w:hAnsi="Arial" w:cs="Arial"/>
          <w:sz w:val="24"/>
          <w:szCs w:val="24"/>
        </w:rPr>
        <w:t>]</w:t>
      </w:r>
      <w:r w:rsidR="00BE3C51" w:rsidRPr="0069459C">
        <w:rPr>
          <w:rFonts w:ascii="Arial" w:hAnsi="Arial" w:cs="Arial"/>
          <w:sz w:val="24"/>
          <w:szCs w:val="24"/>
        </w:rPr>
        <w:t xml:space="preserve"> un plazo adicional de quince (15) días calendarios para el pago del valor adeudado, antes de que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476"/>
      </w:r>
      <w:r w:rsidR="003D47AF" w:rsidRPr="0069459C">
        <w:rPr>
          <w:rFonts w:ascii="Arial" w:hAnsi="Arial" w:cs="Arial"/>
          <w:sz w:val="24"/>
          <w:szCs w:val="24"/>
        </w:rPr>
        <w:t>]</w:t>
      </w:r>
      <w:r w:rsidR="00BE3C51" w:rsidRPr="0069459C">
        <w:rPr>
          <w:rFonts w:ascii="Arial" w:hAnsi="Arial" w:cs="Arial"/>
          <w:sz w:val="24"/>
          <w:szCs w:val="24"/>
        </w:rPr>
        <w:t xml:space="preserve"> recurra al trámite de un proceso ejecutivo. </w:t>
      </w:r>
    </w:p>
    <w:p w14:paraId="6ADE8F7B" w14:textId="58FB0274" w:rsidR="00816517" w:rsidRPr="0069459C" w:rsidRDefault="00346EA5" w:rsidP="00C764FF">
      <w:pPr>
        <w:jc w:val="both"/>
        <w:rPr>
          <w:rFonts w:ascii="Arial" w:hAnsi="Arial" w:cs="Arial"/>
          <w:sz w:val="24"/>
          <w:szCs w:val="24"/>
        </w:rPr>
      </w:pPr>
      <w:r w:rsidRPr="0069459C">
        <w:rPr>
          <w:rFonts w:ascii="Arial" w:hAnsi="Arial" w:cs="Arial"/>
          <w:b/>
          <w:bCs/>
          <w:sz w:val="24"/>
          <w:szCs w:val="24"/>
        </w:rPr>
        <w:t>CLÁUSULA DÉCIMA SÉPTIMA. - VIGENCIA Y PLAZO</w:t>
      </w:r>
      <w:r w:rsidR="00BE3C51" w:rsidRPr="0069459C">
        <w:rPr>
          <w:rFonts w:ascii="Arial" w:hAnsi="Arial" w:cs="Arial"/>
          <w:b/>
          <w:bCs/>
          <w:sz w:val="24"/>
          <w:szCs w:val="24"/>
        </w:rPr>
        <w:t>:</w:t>
      </w:r>
      <w:r w:rsidR="00BE3C51" w:rsidRPr="0069459C">
        <w:rPr>
          <w:rFonts w:ascii="Arial" w:hAnsi="Arial" w:cs="Arial"/>
          <w:sz w:val="24"/>
          <w:szCs w:val="24"/>
        </w:rPr>
        <w:t xml:space="preserve"> El presente </w:t>
      </w:r>
      <w:r w:rsidR="00676757" w:rsidRPr="0069459C">
        <w:rPr>
          <w:rFonts w:ascii="Arial" w:hAnsi="Arial" w:cs="Arial"/>
          <w:sz w:val="24"/>
          <w:szCs w:val="24"/>
        </w:rPr>
        <w:t xml:space="preserve">contrato </w:t>
      </w:r>
      <w:r w:rsidR="00BE3C51" w:rsidRPr="0069459C">
        <w:rPr>
          <w:rFonts w:ascii="Arial" w:hAnsi="Arial" w:cs="Arial"/>
          <w:sz w:val="24"/>
          <w:szCs w:val="24"/>
        </w:rPr>
        <w:t xml:space="preserve">estará vigente a partir de su firma y hasta la liquidación del mismo; y su plazo será, por un término de </w:t>
      </w:r>
      <w:r w:rsidR="00BE3C51" w:rsidRPr="0069459C">
        <w:rPr>
          <w:rFonts w:ascii="Arial" w:hAnsi="Arial" w:cs="Arial"/>
          <w:sz w:val="24"/>
          <w:szCs w:val="24"/>
          <w:highlight w:val="yellow"/>
        </w:rPr>
        <w:t>XXXXXX (XX) años</w:t>
      </w:r>
      <w:r w:rsidR="00BE3C51" w:rsidRPr="0069459C">
        <w:rPr>
          <w:rFonts w:ascii="Arial" w:hAnsi="Arial" w:cs="Arial"/>
          <w:sz w:val="24"/>
          <w:szCs w:val="24"/>
        </w:rPr>
        <w:t xml:space="preserve"> contados a partir de la Fecha Puesta en</w:t>
      </w:r>
      <w:r w:rsidR="00EB059C" w:rsidRPr="0069459C">
        <w:rPr>
          <w:rFonts w:ascii="Arial" w:hAnsi="Arial" w:cs="Arial"/>
          <w:sz w:val="24"/>
          <w:szCs w:val="24"/>
        </w:rPr>
        <w:t xml:space="preserve"> Operación</w:t>
      </w:r>
      <w:r w:rsidR="00BE3C51" w:rsidRPr="0069459C">
        <w:rPr>
          <w:rFonts w:ascii="Arial" w:hAnsi="Arial" w:cs="Arial"/>
          <w:sz w:val="24"/>
          <w:szCs w:val="24"/>
        </w:rPr>
        <w:t xml:space="preserve"> del Proyecto de Conexión. Vencido el término inicial, el mismo será </w:t>
      </w:r>
      <w:r w:rsidR="00676757" w:rsidRPr="0069459C">
        <w:rPr>
          <w:rFonts w:ascii="Arial" w:hAnsi="Arial" w:cs="Arial"/>
          <w:sz w:val="24"/>
          <w:szCs w:val="24"/>
        </w:rPr>
        <w:t>prorrogado automáticamente</w:t>
      </w:r>
      <w:r w:rsidR="00BE3C51" w:rsidRPr="0069459C">
        <w:rPr>
          <w:rFonts w:ascii="Arial" w:hAnsi="Arial" w:cs="Arial"/>
          <w:sz w:val="24"/>
          <w:szCs w:val="24"/>
        </w:rPr>
        <w:t xml:space="preserve"> por términos sucesivos de </w:t>
      </w:r>
      <w:r w:rsidR="00BE3C51" w:rsidRPr="0069459C">
        <w:rPr>
          <w:rFonts w:ascii="Arial" w:hAnsi="Arial" w:cs="Arial"/>
          <w:sz w:val="24"/>
          <w:szCs w:val="24"/>
          <w:highlight w:val="yellow"/>
        </w:rPr>
        <w:t>cinco (5) años</w:t>
      </w:r>
      <w:r w:rsidR="00BE3C51" w:rsidRPr="0069459C">
        <w:rPr>
          <w:rFonts w:ascii="Arial" w:hAnsi="Arial" w:cs="Arial"/>
          <w:sz w:val="24"/>
          <w:szCs w:val="24"/>
        </w:rPr>
        <w:t xml:space="preserve">, a menos que una de </w:t>
      </w:r>
      <w:r w:rsidR="00676757" w:rsidRPr="0069459C">
        <w:rPr>
          <w:rFonts w:ascii="Arial" w:hAnsi="Arial" w:cs="Arial"/>
          <w:sz w:val="24"/>
          <w:szCs w:val="24"/>
        </w:rPr>
        <w:t xml:space="preserve">las </w:t>
      </w:r>
      <w:r w:rsidR="00BE3C51" w:rsidRPr="0069459C">
        <w:rPr>
          <w:rFonts w:ascii="Arial" w:hAnsi="Arial" w:cs="Arial"/>
          <w:sz w:val="24"/>
          <w:szCs w:val="24"/>
        </w:rPr>
        <w:lastRenderedPageBreak/>
        <w:t xml:space="preserve">Partes manifieste por escrito con una anterioridad de por los menos seis (6) meses previos a la expiración del plazo, las razones técnicas o jurídicas que hacen imposible su prórroga. </w:t>
      </w:r>
    </w:p>
    <w:p w14:paraId="081420AA" w14:textId="49DC21C9" w:rsidR="00816517" w:rsidRPr="0069459C" w:rsidRDefault="00BE3C51" w:rsidP="00C764FF">
      <w:pPr>
        <w:jc w:val="both"/>
        <w:rPr>
          <w:rFonts w:ascii="Arial" w:hAnsi="Arial" w:cs="Arial"/>
          <w:sz w:val="24"/>
          <w:szCs w:val="24"/>
        </w:rPr>
      </w:pPr>
      <w:r w:rsidRPr="0069459C">
        <w:rPr>
          <w:rFonts w:ascii="Arial" w:hAnsi="Arial" w:cs="Arial"/>
          <w:b/>
          <w:bCs/>
          <w:sz w:val="24"/>
          <w:szCs w:val="24"/>
        </w:rPr>
        <w:t xml:space="preserve">PARÁGRAFO </w:t>
      </w:r>
      <w:r w:rsidR="008362DC" w:rsidRPr="0069459C">
        <w:rPr>
          <w:rFonts w:ascii="Arial" w:hAnsi="Arial" w:cs="Arial"/>
          <w:b/>
          <w:bCs/>
          <w:sz w:val="24"/>
          <w:szCs w:val="24"/>
        </w:rPr>
        <w:t xml:space="preserve">PRIMERO: </w:t>
      </w:r>
      <w:r w:rsidR="008B42DF" w:rsidRPr="0069459C">
        <w:rPr>
          <w:rFonts w:ascii="Arial" w:hAnsi="Arial" w:cs="Arial"/>
          <w:b/>
          <w:bCs/>
          <w:sz w:val="24"/>
          <w:szCs w:val="24"/>
        </w:rPr>
        <w:t>– MODIFICACIÓN DEL CONTRATO</w:t>
      </w:r>
      <w:r w:rsidRPr="0069459C">
        <w:rPr>
          <w:rFonts w:ascii="Arial" w:hAnsi="Arial" w:cs="Arial"/>
          <w:b/>
          <w:bCs/>
          <w:sz w:val="24"/>
          <w:szCs w:val="24"/>
        </w:rPr>
        <w:t>:</w:t>
      </w:r>
      <w:r w:rsidRPr="0069459C">
        <w:rPr>
          <w:rFonts w:ascii="Arial" w:hAnsi="Arial" w:cs="Arial"/>
          <w:sz w:val="24"/>
          <w:szCs w:val="24"/>
        </w:rPr>
        <w:t xml:space="preserve"> No obstante lo anterior, las Partes acuerdan que si surgen nuevas circunstancias y condiciones que ameriten una modificación al Contrato, se reunirán en el momento que lo consideren oportuno para convenir los ajustes y nuevos términos contractuales mediante la suscripción de una cláusula adicional</w:t>
      </w:r>
      <w:r w:rsidR="00816517" w:rsidRPr="0069459C">
        <w:rPr>
          <w:rFonts w:ascii="Arial" w:hAnsi="Arial" w:cs="Arial"/>
          <w:sz w:val="24"/>
          <w:szCs w:val="24"/>
        </w:rPr>
        <w:t>.</w:t>
      </w:r>
    </w:p>
    <w:p w14:paraId="0D049B51" w14:textId="309A06FD" w:rsidR="00FC1742" w:rsidRPr="0069459C" w:rsidRDefault="00BE3C51" w:rsidP="00C764FF">
      <w:pPr>
        <w:jc w:val="both"/>
        <w:rPr>
          <w:rFonts w:ascii="Arial" w:hAnsi="Arial" w:cs="Arial"/>
          <w:sz w:val="24"/>
          <w:szCs w:val="24"/>
        </w:rPr>
      </w:pPr>
      <w:r w:rsidRPr="0069459C">
        <w:rPr>
          <w:rFonts w:ascii="Arial" w:hAnsi="Arial" w:cs="Arial"/>
          <w:b/>
          <w:bCs/>
          <w:sz w:val="24"/>
          <w:szCs w:val="24"/>
        </w:rPr>
        <w:t>PARÁGRAFO</w:t>
      </w:r>
      <w:r w:rsidR="008362DC" w:rsidRPr="0069459C">
        <w:rPr>
          <w:rFonts w:ascii="Arial" w:hAnsi="Arial" w:cs="Arial"/>
          <w:b/>
          <w:bCs/>
          <w:sz w:val="24"/>
          <w:szCs w:val="24"/>
        </w:rPr>
        <w:t xml:space="preserve"> SEGUNDO:</w:t>
      </w:r>
      <w:r w:rsidR="008B42DF" w:rsidRPr="0069459C">
        <w:rPr>
          <w:rFonts w:ascii="Arial" w:hAnsi="Arial" w:cs="Arial"/>
          <w:b/>
          <w:bCs/>
          <w:sz w:val="24"/>
          <w:szCs w:val="24"/>
        </w:rPr>
        <w:t xml:space="preserve"> – PRORROGA DEL CONTRATO</w:t>
      </w:r>
      <w:r w:rsidRPr="0069459C">
        <w:rPr>
          <w:rFonts w:ascii="Arial" w:hAnsi="Arial" w:cs="Arial"/>
          <w:b/>
          <w:bCs/>
          <w:sz w:val="24"/>
          <w:szCs w:val="24"/>
        </w:rPr>
        <w:t>:</w:t>
      </w:r>
      <w:r w:rsidRPr="0069459C">
        <w:rPr>
          <w:rFonts w:ascii="Arial" w:hAnsi="Arial" w:cs="Arial"/>
          <w:sz w:val="24"/>
          <w:szCs w:val="24"/>
        </w:rPr>
        <w:t xml:space="preserve"> Para el caso de no prorrogarse el </w:t>
      </w:r>
      <w:r w:rsidR="008362DC" w:rsidRPr="0069459C">
        <w:rPr>
          <w:rFonts w:ascii="Arial" w:hAnsi="Arial" w:cs="Arial"/>
          <w:sz w:val="24"/>
          <w:szCs w:val="24"/>
        </w:rPr>
        <w:t>contrato</w:t>
      </w:r>
      <w:r w:rsidRPr="0069459C">
        <w:rPr>
          <w:rFonts w:ascii="Arial" w:hAnsi="Arial" w:cs="Arial"/>
          <w:sz w:val="24"/>
          <w:szCs w:val="24"/>
        </w:rPr>
        <w:t xml:space="preserve">, se dará cumplimiento a la reglamentación vigente sobre el retiro de generadores del Mercado Mayorista y si así lo determina la UPME se liberará la capacidad asignada. </w:t>
      </w:r>
      <w:r w:rsidR="003C064C" w:rsidRPr="0069459C">
        <w:rPr>
          <w:rStyle w:val="Refdenotaalpie"/>
          <w:rFonts w:ascii="Arial" w:hAnsi="Arial" w:cs="Arial"/>
          <w:sz w:val="24"/>
          <w:szCs w:val="24"/>
          <w:highlight w:val="yellow"/>
        </w:rPr>
        <w:footnoteReference w:id="477"/>
      </w:r>
    </w:p>
    <w:p w14:paraId="0361E3E0" w14:textId="05B2800B" w:rsidR="00FC1742" w:rsidRPr="0069459C" w:rsidRDefault="00346EA5" w:rsidP="00C764FF">
      <w:pPr>
        <w:jc w:val="both"/>
        <w:rPr>
          <w:rFonts w:ascii="Arial" w:hAnsi="Arial" w:cs="Arial"/>
          <w:sz w:val="24"/>
          <w:szCs w:val="24"/>
        </w:rPr>
      </w:pPr>
      <w:r w:rsidRPr="0069459C">
        <w:rPr>
          <w:rFonts w:ascii="Arial" w:hAnsi="Arial" w:cs="Arial"/>
          <w:b/>
          <w:bCs/>
          <w:sz w:val="24"/>
          <w:szCs w:val="24"/>
        </w:rPr>
        <w:t>CLÁUSULA DÉCIMA OCTAVA– TERMINACIÓN DEL CONTRATO</w:t>
      </w:r>
      <w:r w:rsidR="00BE3C51" w:rsidRPr="0069459C">
        <w:rPr>
          <w:rFonts w:ascii="Arial" w:hAnsi="Arial" w:cs="Arial"/>
          <w:b/>
          <w:bCs/>
          <w:sz w:val="24"/>
          <w:szCs w:val="24"/>
        </w:rPr>
        <w:t>:</w:t>
      </w:r>
      <w:r w:rsidR="00BE3C51" w:rsidRPr="0069459C">
        <w:rPr>
          <w:rFonts w:ascii="Arial" w:hAnsi="Arial" w:cs="Arial"/>
          <w:sz w:val="24"/>
          <w:szCs w:val="24"/>
        </w:rPr>
        <w:t xml:space="preserve"> El </w:t>
      </w:r>
      <w:r w:rsidR="008362DC" w:rsidRPr="0069459C">
        <w:rPr>
          <w:rFonts w:ascii="Arial" w:hAnsi="Arial" w:cs="Arial"/>
          <w:sz w:val="24"/>
          <w:szCs w:val="24"/>
        </w:rPr>
        <w:t xml:space="preserve">contrato </w:t>
      </w:r>
      <w:r w:rsidR="00BE3C51" w:rsidRPr="0069459C">
        <w:rPr>
          <w:rFonts w:ascii="Arial" w:hAnsi="Arial" w:cs="Arial"/>
          <w:sz w:val="24"/>
          <w:szCs w:val="24"/>
        </w:rPr>
        <w:t>se dará por terminado cuando se den las siguientes circunstancias</w:t>
      </w:r>
      <w:r w:rsidR="00FC1742" w:rsidRPr="0069459C">
        <w:rPr>
          <w:rFonts w:ascii="Arial" w:hAnsi="Arial" w:cs="Arial"/>
          <w:sz w:val="24"/>
          <w:szCs w:val="24"/>
        </w:rPr>
        <w:t>:</w:t>
      </w:r>
      <w:r w:rsidR="00BE3C51" w:rsidRPr="0069459C">
        <w:rPr>
          <w:rFonts w:ascii="Arial" w:hAnsi="Arial" w:cs="Arial"/>
          <w:sz w:val="24"/>
          <w:szCs w:val="24"/>
        </w:rPr>
        <w:t xml:space="preserve"> </w:t>
      </w:r>
    </w:p>
    <w:p w14:paraId="288BF7A7" w14:textId="77777777" w:rsidR="003C0E10" w:rsidRPr="0069459C" w:rsidRDefault="003C0E10" w:rsidP="003C0E10">
      <w:pPr>
        <w:pStyle w:val="Prrafodelista"/>
        <w:numPr>
          <w:ilvl w:val="0"/>
          <w:numId w:val="20"/>
        </w:numPr>
        <w:ind w:left="284"/>
        <w:rPr>
          <w:rFonts w:ascii="Arial" w:hAnsi="Arial" w:cs="Arial"/>
          <w:szCs w:val="24"/>
        </w:rPr>
      </w:pPr>
      <w:r w:rsidRPr="0069459C">
        <w:rPr>
          <w:rFonts w:ascii="Arial" w:hAnsi="Arial" w:cs="Arial"/>
          <w:szCs w:val="24"/>
        </w:rPr>
        <w:t>Por incumplimiento de la ley, la regulación o reglamentos del sector de energía.</w:t>
      </w:r>
    </w:p>
    <w:p w14:paraId="336DCC7F" w14:textId="5F7E9B8F" w:rsidR="00EC52FB" w:rsidRPr="0069459C" w:rsidRDefault="00BE3C51" w:rsidP="00EC52FB">
      <w:pPr>
        <w:pStyle w:val="Prrafodelista"/>
        <w:numPr>
          <w:ilvl w:val="0"/>
          <w:numId w:val="20"/>
        </w:numPr>
        <w:ind w:left="284"/>
        <w:rPr>
          <w:rFonts w:ascii="Arial" w:hAnsi="Arial" w:cs="Arial"/>
          <w:szCs w:val="24"/>
        </w:rPr>
      </w:pPr>
      <w:r w:rsidRPr="0069459C">
        <w:rPr>
          <w:rFonts w:ascii="Arial" w:hAnsi="Arial" w:cs="Arial"/>
          <w:szCs w:val="24"/>
        </w:rPr>
        <w:t xml:space="preserve">El incumplimiento de las obligaciones del Contrato que hagan imposible continuar con éste. </w:t>
      </w:r>
    </w:p>
    <w:p w14:paraId="31504289" w14:textId="77777777" w:rsidR="00EC52FB" w:rsidRPr="0069459C" w:rsidRDefault="00BE3C51" w:rsidP="00F870E3">
      <w:pPr>
        <w:pStyle w:val="Prrafodelista"/>
        <w:numPr>
          <w:ilvl w:val="0"/>
          <w:numId w:val="20"/>
        </w:numPr>
        <w:ind w:left="284"/>
        <w:rPr>
          <w:rFonts w:ascii="Arial" w:hAnsi="Arial" w:cs="Arial"/>
          <w:szCs w:val="24"/>
        </w:rPr>
      </w:pPr>
      <w:r w:rsidRPr="0069459C">
        <w:rPr>
          <w:rFonts w:ascii="Arial" w:hAnsi="Arial" w:cs="Arial"/>
          <w:szCs w:val="24"/>
        </w:rPr>
        <w:t xml:space="preserve">Si por parte de la autoridad competente, se le cancelan a </w:t>
      </w:r>
      <w:r w:rsidR="003D47AF" w:rsidRPr="0069459C">
        <w:rPr>
          <w:rFonts w:ascii="Arial" w:hAnsi="Arial" w:cs="Arial"/>
          <w:szCs w:val="24"/>
        </w:rPr>
        <w:t>[</w:t>
      </w:r>
      <w:r w:rsidR="00777C6B" w:rsidRPr="0069459C">
        <w:rPr>
          <w:rFonts w:ascii="Arial" w:hAnsi="Arial" w:cs="Arial"/>
          <w:szCs w:val="24"/>
          <w:highlight w:val="yellow"/>
        </w:rPr>
        <w:t>S_TN</w:t>
      </w:r>
      <w:r w:rsidR="003D47AF" w:rsidRPr="0069459C">
        <w:rPr>
          <w:rStyle w:val="Refdenotaalpie"/>
          <w:rFonts w:ascii="Arial" w:hAnsi="Arial" w:cs="Arial"/>
          <w:szCs w:val="24"/>
        </w:rPr>
        <w:footnoteReference w:id="478"/>
      </w:r>
      <w:r w:rsidR="003D47AF" w:rsidRPr="0069459C">
        <w:rPr>
          <w:rFonts w:ascii="Arial" w:hAnsi="Arial" w:cs="Arial"/>
          <w:szCs w:val="24"/>
        </w:rPr>
        <w:t>]</w:t>
      </w:r>
      <w:r w:rsidRPr="0069459C">
        <w:rPr>
          <w:rFonts w:ascii="Arial" w:hAnsi="Arial" w:cs="Arial"/>
          <w:szCs w:val="24"/>
        </w:rPr>
        <w:t xml:space="preserve"> o a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479"/>
      </w:r>
      <w:r w:rsidR="003D47AF" w:rsidRPr="0069459C">
        <w:rPr>
          <w:rFonts w:ascii="Arial" w:hAnsi="Arial" w:cs="Arial"/>
          <w:szCs w:val="24"/>
        </w:rPr>
        <w:t>]</w:t>
      </w:r>
      <w:r w:rsidRPr="0069459C">
        <w:rPr>
          <w:rFonts w:ascii="Arial" w:hAnsi="Arial" w:cs="Arial"/>
          <w:szCs w:val="24"/>
        </w:rPr>
        <w:t xml:space="preserve"> los derechos de realizar las actividades para las cuales fueron creadas. </w:t>
      </w:r>
    </w:p>
    <w:p w14:paraId="6E38D1B7" w14:textId="33818A7C" w:rsidR="00EC52FB" w:rsidRPr="0069459C" w:rsidRDefault="00BE3C51" w:rsidP="00F870E3">
      <w:pPr>
        <w:pStyle w:val="Prrafodelista"/>
        <w:numPr>
          <w:ilvl w:val="0"/>
          <w:numId w:val="20"/>
        </w:numPr>
        <w:ind w:left="284"/>
        <w:rPr>
          <w:rFonts w:ascii="Arial" w:hAnsi="Arial" w:cs="Arial"/>
          <w:szCs w:val="24"/>
        </w:rPr>
      </w:pPr>
      <w:r w:rsidRPr="0069459C">
        <w:rPr>
          <w:rFonts w:ascii="Arial" w:hAnsi="Arial" w:cs="Arial"/>
          <w:szCs w:val="24"/>
        </w:rPr>
        <w:t xml:space="preserve">En el evento en que se libere la capacidad de transporte asignada por la UPME, de acuerdo con lo establecido en el de la Resolución </w:t>
      </w:r>
      <w:r w:rsidR="00E507CC" w:rsidRPr="0069459C">
        <w:rPr>
          <w:rFonts w:ascii="Arial" w:hAnsi="Arial" w:cs="Arial"/>
          <w:szCs w:val="24"/>
        </w:rPr>
        <w:t>CREG</w:t>
      </w:r>
      <w:r w:rsidRPr="0069459C">
        <w:rPr>
          <w:rFonts w:ascii="Arial" w:hAnsi="Arial" w:cs="Arial"/>
          <w:szCs w:val="24"/>
        </w:rPr>
        <w:t xml:space="preserve"> 075 de 2021 o aquellas que la modifiquen, adicionen o sustituyan</w:t>
      </w:r>
      <w:r w:rsidR="000E7D99" w:rsidRPr="0069459C">
        <w:rPr>
          <w:rFonts w:ascii="Arial" w:hAnsi="Arial" w:cs="Arial"/>
          <w:szCs w:val="24"/>
        </w:rPr>
        <w:t>, la UPME la podrá tener en cuenta para asignarla a nuevas solicitudes</w:t>
      </w:r>
      <w:r w:rsidR="002001BF" w:rsidRPr="0069459C">
        <w:rPr>
          <w:rStyle w:val="Refdenotaalpie"/>
          <w:rFonts w:ascii="Arial" w:hAnsi="Arial" w:cs="Arial"/>
          <w:szCs w:val="24"/>
          <w:highlight w:val="yellow"/>
        </w:rPr>
        <w:footnoteReference w:id="480"/>
      </w:r>
      <w:r w:rsidR="00EC52FB" w:rsidRPr="0069459C">
        <w:rPr>
          <w:rFonts w:ascii="Arial" w:hAnsi="Arial" w:cs="Arial"/>
          <w:szCs w:val="24"/>
        </w:rPr>
        <w:t>.</w:t>
      </w:r>
    </w:p>
    <w:p w14:paraId="169844D4" w14:textId="77777777" w:rsidR="00EC52FB" w:rsidRPr="0069459C" w:rsidRDefault="00EC52FB" w:rsidP="00F870E3">
      <w:pPr>
        <w:pStyle w:val="Prrafodelista"/>
        <w:numPr>
          <w:ilvl w:val="0"/>
          <w:numId w:val="20"/>
        </w:numPr>
        <w:ind w:left="284"/>
        <w:rPr>
          <w:rFonts w:ascii="Arial" w:hAnsi="Arial" w:cs="Arial"/>
          <w:szCs w:val="24"/>
        </w:rPr>
      </w:pPr>
      <w:r w:rsidRPr="0069459C">
        <w:rPr>
          <w:rFonts w:ascii="Arial" w:hAnsi="Arial" w:cs="Arial"/>
          <w:szCs w:val="24"/>
        </w:rPr>
        <w:t>P</w:t>
      </w:r>
      <w:r w:rsidR="00BE3C51" w:rsidRPr="0069459C">
        <w:rPr>
          <w:rFonts w:ascii="Arial" w:hAnsi="Arial" w:cs="Arial"/>
          <w:szCs w:val="24"/>
        </w:rPr>
        <w:t xml:space="preserve">or fuerza mayor, caso fortuito o hechos de terceros, cuando se haga imposible continuar con la ejecución del Contrato y se estime que no es posible restablecer la conexión. </w:t>
      </w:r>
    </w:p>
    <w:p w14:paraId="5106DD5F" w14:textId="0F79426D" w:rsidR="00EC52FB" w:rsidRPr="0069459C" w:rsidRDefault="00BE3C51" w:rsidP="00F870E3">
      <w:pPr>
        <w:pStyle w:val="Prrafodelista"/>
        <w:numPr>
          <w:ilvl w:val="0"/>
          <w:numId w:val="20"/>
        </w:numPr>
        <w:ind w:left="284"/>
        <w:rPr>
          <w:rFonts w:ascii="Arial" w:hAnsi="Arial" w:cs="Arial"/>
          <w:szCs w:val="24"/>
        </w:rPr>
      </w:pPr>
      <w:r w:rsidRPr="0069459C">
        <w:rPr>
          <w:rFonts w:ascii="Arial" w:hAnsi="Arial" w:cs="Arial"/>
          <w:szCs w:val="24"/>
        </w:rPr>
        <w:t>Por vencimiento del término, siempre que se haya dado el aviso por quien no está interesado en la prórroga de este Contrato, en las condiciones acordadas en la Cláusula</w:t>
      </w:r>
      <w:r w:rsidR="00BA6350" w:rsidRPr="0069459C">
        <w:rPr>
          <w:rFonts w:ascii="Arial" w:hAnsi="Arial" w:cs="Arial"/>
          <w:szCs w:val="24"/>
        </w:rPr>
        <w:t xml:space="preserve"> Décima Séptima:</w:t>
      </w:r>
      <w:r w:rsidRPr="0069459C">
        <w:rPr>
          <w:rFonts w:ascii="Arial" w:hAnsi="Arial" w:cs="Arial"/>
          <w:szCs w:val="24"/>
        </w:rPr>
        <w:t xml:space="preserve"> </w:t>
      </w:r>
      <w:r w:rsidR="00BA6350" w:rsidRPr="0069459C">
        <w:rPr>
          <w:rFonts w:ascii="Arial" w:hAnsi="Arial" w:cs="Arial"/>
          <w:szCs w:val="24"/>
        </w:rPr>
        <w:t xml:space="preserve">Vigencia y Plazo </w:t>
      </w:r>
      <w:r w:rsidRPr="0069459C">
        <w:rPr>
          <w:rFonts w:ascii="Arial" w:hAnsi="Arial" w:cs="Arial"/>
          <w:szCs w:val="24"/>
        </w:rPr>
        <w:t xml:space="preserve">. </w:t>
      </w:r>
    </w:p>
    <w:p w14:paraId="29EB917B" w14:textId="77777777" w:rsidR="00EC52FB" w:rsidRPr="0069459C" w:rsidRDefault="00BE3C51" w:rsidP="00F870E3">
      <w:pPr>
        <w:pStyle w:val="Prrafodelista"/>
        <w:numPr>
          <w:ilvl w:val="0"/>
          <w:numId w:val="20"/>
        </w:numPr>
        <w:ind w:left="284"/>
        <w:rPr>
          <w:rFonts w:ascii="Arial" w:hAnsi="Arial" w:cs="Arial"/>
          <w:szCs w:val="24"/>
        </w:rPr>
      </w:pPr>
      <w:r w:rsidRPr="0069459C">
        <w:rPr>
          <w:rFonts w:ascii="Arial" w:hAnsi="Arial" w:cs="Arial"/>
          <w:szCs w:val="24"/>
        </w:rPr>
        <w:t xml:space="preserve">Por liquidación de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481"/>
      </w:r>
      <w:r w:rsidR="003D47AF" w:rsidRPr="0069459C">
        <w:rPr>
          <w:rFonts w:ascii="Arial" w:hAnsi="Arial" w:cs="Arial"/>
          <w:szCs w:val="24"/>
        </w:rPr>
        <w:t>]</w:t>
      </w:r>
      <w:r w:rsidR="000E7D99" w:rsidRPr="0069459C">
        <w:rPr>
          <w:rFonts w:ascii="Arial" w:hAnsi="Arial" w:cs="Arial"/>
          <w:szCs w:val="24"/>
        </w:rPr>
        <w:t xml:space="preserve"> o [</w:t>
      </w:r>
      <w:r w:rsidR="00777C6B" w:rsidRPr="0069459C">
        <w:rPr>
          <w:rFonts w:ascii="Arial" w:hAnsi="Arial" w:cs="Arial"/>
          <w:szCs w:val="24"/>
          <w:highlight w:val="yellow"/>
        </w:rPr>
        <w:t>S_TN</w:t>
      </w:r>
      <w:r w:rsidR="000E7D99" w:rsidRPr="0069459C">
        <w:rPr>
          <w:rStyle w:val="Refdenotaalpie"/>
          <w:rFonts w:ascii="Arial" w:hAnsi="Arial" w:cs="Arial"/>
          <w:szCs w:val="24"/>
        </w:rPr>
        <w:footnoteReference w:id="482"/>
      </w:r>
      <w:r w:rsidR="000E7D99" w:rsidRPr="0069459C">
        <w:rPr>
          <w:rFonts w:ascii="Arial" w:hAnsi="Arial" w:cs="Arial"/>
          <w:szCs w:val="24"/>
        </w:rPr>
        <w:t>].</w:t>
      </w:r>
    </w:p>
    <w:p w14:paraId="30ABEAA3" w14:textId="5F05E321" w:rsidR="00EC52FB" w:rsidRPr="0069459C" w:rsidRDefault="00BE3C51" w:rsidP="00F870E3">
      <w:pPr>
        <w:pStyle w:val="Prrafodelista"/>
        <w:numPr>
          <w:ilvl w:val="0"/>
          <w:numId w:val="20"/>
        </w:numPr>
        <w:ind w:left="284"/>
        <w:rPr>
          <w:rFonts w:ascii="Arial" w:hAnsi="Arial" w:cs="Arial"/>
          <w:szCs w:val="24"/>
        </w:rPr>
      </w:pPr>
      <w:r w:rsidRPr="0069459C">
        <w:rPr>
          <w:rFonts w:ascii="Arial" w:hAnsi="Arial" w:cs="Arial"/>
          <w:szCs w:val="24"/>
        </w:rPr>
        <w:lastRenderedPageBreak/>
        <w:t xml:space="preserve">Por el no pago de </w:t>
      </w:r>
      <w:r w:rsidR="00B37221" w:rsidRPr="0069459C">
        <w:rPr>
          <w:rFonts w:ascii="Arial" w:hAnsi="Arial" w:cs="Arial"/>
          <w:szCs w:val="24"/>
          <w:highlight w:val="yellow"/>
        </w:rPr>
        <w:t xml:space="preserve">XX </w:t>
      </w:r>
      <w:r w:rsidRPr="0069459C">
        <w:rPr>
          <w:rFonts w:ascii="Arial" w:hAnsi="Arial" w:cs="Arial"/>
          <w:szCs w:val="24"/>
          <w:highlight w:val="yellow"/>
        </w:rPr>
        <w:t>(</w:t>
      </w:r>
      <w:r w:rsidR="00B37221" w:rsidRPr="0069459C">
        <w:rPr>
          <w:rFonts w:ascii="Arial" w:hAnsi="Arial" w:cs="Arial"/>
          <w:szCs w:val="24"/>
          <w:highlight w:val="yellow"/>
        </w:rPr>
        <w:t>X</w:t>
      </w:r>
      <w:r w:rsidRPr="0069459C">
        <w:rPr>
          <w:rFonts w:ascii="Arial" w:hAnsi="Arial" w:cs="Arial"/>
          <w:szCs w:val="24"/>
          <w:highlight w:val="yellow"/>
        </w:rPr>
        <w:t>) facturas</w:t>
      </w:r>
      <w:r w:rsidRPr="0069459C">
        <w:rPr>
          <w:rFonts w:ascii="Arial" w:hAnsi="Arial" w:cs="Arial"/>
          <w:szCs w:val="24"/>
        </w:rPr>
        <w:t xml:space="preserve"> consecutivas por parte de </w:t>
      </w:r>
      <w:r w:rsidR="003D47AF" w:rsidRPr="0069459C">
        <w:rPr>
          <w:rFonts w:ascii="Arial" w:hAnsi="Arial" w:cs="Arial"/>
          <w:szCs w:val="24"/>
        </w:rPr>
        <w:t>[</w:t>
      </w:r>
      <w:r w:rsidR="00AA4B83" w:rsidRPr="0069459C">
        <w:rPr>
          <w:rFonts w:ascii="Arial" w:hAnsi="Arial" w:cs="Arial"/>
          <w:szCs w:val="24"/>
        </w:rPr>
        <w:t>S_PROMOTOR</w:t>
      </w:r>
      <w:r w:rsidR="003D47AF" w:rsidRPr="0069459C">
        <w:footnoteReference w:id="483"/>
      </w:r>
      <w:r w:rsidR="003D47AF" w:rsidRPr="0069459C">
        <w:rPr>
          <w:rFonts w:ascii="Arial" w:hAnsi="Arial" w:cs="Arial"/>
          <w:szCs w:val="24"/>
        </w:rPr>
        <w:t>]</w:t>
      </w:r>
      <w:r w:rsidRPr="0069459C">
        <w:rPr>
          <w:rFonts w:ascii="Arial" w:hAnsi="Arial" w:cs="Arial"/>
          <w:szCs w:val="24"/>
        </w:rPr>
        <w:t xml:space="preserve"> a </w:t>
      </w:r>
      <w:r w:rsidR="003D47AF" w:rsidRPr="0069459C">
        <w:rPr>
          <w:rFonts w:ascii="Arial" w:hAnsi="Arial" w:cs="Arial"/>
          <w:szCs w:val="24"/>
        </w:rPr>
        <w:t>[</w:t>
      </w:r>
      <w:r w:rsidR="00777C6B" w:rsidRPr="0069459C">
        <w:rPr>
          <w:rFonts w:ascii="Arial" w:hAnsi="Arial" w:cs="Arial"/>
          <w:szCs w:val="24"/>
        </w:rPr>
        <w:t>S_TN</w:t>
      </w:r>
      <w:r w:rsidR="003D47AF" w:rsidRPr="0069459C">
        <w:footnoteReference w:id="484"/>
      </w:r>
      <w:r w:rsidR="003D47AF" w:rsidRPr="0069459C">
        <w:rPr>
          <w:rFonts w:ascii="Arial" w:hAnsi="Arial" w:cs="Arial"/>
          <w:szCs w:val="24"/>
        </w:rPr>
        <w:t>]</w:t>
      </w:r>
      <w:r w:rsidRPr="0069459C">
        <w:rPr>
          <w:rFonts w:ascii="Arial" w:hAnsi="Arial" w:cs="Arial"/>
          <w:szCs w:val="24"/>
        </w:rPr>
        <w:t xml:space="preserve">, que no se encuentren objetadas, en las condiciones señaladas en este Contrato. </w:t>
      </w:r>
    </w:p>
    <w:p w14:paraId="56DDB1A3" w14:textId="77777777" w:rsidR="00EC52FB" w:rsidRPr="0069459C" w:rsidRDefault="00BE3C51" w:rsidP="00F870E3">
      <w:pPr>
        <w:pStyle w:val="Prrafodelista"/>
        <w:numPr>
          <w:ilvl w:val="0"/>
          <w:numId w:val="20"/>
        </w:numPr>
        <w:ind w:left="284"/>
        <w:rPr>
          <w:rFonts w:ascii="Arial" w:hAnsi="Arial" w:cs="Arial"/>
          <w:szCs w:val="24"/>
        </w:rPr>
      </w:pPr>
      <w:r w:rsidRPr="0069459C">
        <w:rPr>
          <w:rFonts w:ascii="Arial" w:hAnsi="Arial" w:cs="Arial"/>
          <w:szCs w:val="24"/>
        </w:rPr>
        <w:t>Cuando alguna de Las Partes se encuentre incluida en las listas de entidades restringidas o listas de sanciones internacionales que incluyen, de manera enunciativa más no taxativa, OFAC (Office of Foreign Assets Control), ONU (Organización de las Naciones Unidas), DFAT (Department of Foreign Affairs and Trade), INTERPOL, boletines de la UIAF (Unidad de Información y Análisis Financiero), DAS, Fiscalía, o cualquiera que las modifique, adicione o sustituya o listados que persigan el mismo objeto.</w:t>
      </w:r>
    </w:p>
    <w:p w14:paraId="45987C76" w14:textId="10DEBD41" w:rsidR="00EC52FB" w:rsidRPr="0069459C" w:rsidRDefault="00BE3C51" w:rsidP="00F870E3">
      <w:pPr>
        <w:pStyle w:val="Prrafodelista"/>
        <w:numPr>
          <w:ilvl w:val="0"/>
          <w:numId w:val="20"/>
        </w:numPr>
        <w:ind w:left="284"/>
        <w:rPr>
          <w:rFonts w:ascii="Arial" w:hAnsi="Arial" w:cs="Arial"/>
          <w:szCs w:val="24"/>
        </w:rPr>
      </w:pPr>
      <w:r w:rsidRPr="0069459C">
        <w:rPr>
          <w:rFonts w:ascii="Arial" w:hAnsi="Arial" w:cs="Arial"/>
          <w:szCs w:val="24"/>
        </w:rPr>
        <w:t xml:space="preserve">Por la omisión o intento de algún fraude por cualquiera de </w:t>
      </w:r>
      <w:r w:rsidR="008362DC" w:rsidRPr="0069459C">
        <w:rPr>
          <w:rFonts w:ascii="Arial" w:hAnsi="Arial" w:cs="Arial"/>
          <w:szCs w:val="24"/>
        </w:rPr>
        <w:t xml:space="preserve">las </w:t>
      </w:r>
      <w:r w:rsidRPr="0069459C">
        <w:rPr>
          <w:rFonts w:ascii="Arial" w:hAnsi="Arial" w:cs="Arial"/>
          <w:szCs w:val="24"/>
        </w:rPr>
        <w:t>Partes.</w:t>
      </w:r>
    </w:p>
    <w:p w14:paraId="119E689A" w14:textId="77777777" w:rsidR="00EC52FB" w:rsidRPr="0069459C" w:rsidRDefault="00BE3C51" w:rsidP="00F870E3">
      <w:pPr>
        <w:pStyle w:val="Prrafodelista"/>
        <w:numPr>
          <w:ilvl w:val="0"/>
          <w:numId w:val="20"/>
        </w:numPr>
        <w:ind w:left="284"/>
        <w:rPr>
          <w:rFonts w:ascii="Arial" w:hAnsi="Arial" w:cs="Arial"/>
          <w:szCs w:val="24"/>
        </w:rPr>
      </w:pPr>
      <w:r w:rsidRPr="0069459C">
        <w:rPr>
          <w:rFonts w:ascii="Arial" w:hAnsi="Arial" w:cs="Arial"/>
          <w:szCs w:val="24"/>
        </w:rPr>
        <w:t>Por cualquiera de Las Partes, derivado de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4E9BC8D7" w14:textId="42B93F97" w:rsidR="00A54E99" w:rsidRPr="0069459C" w:rsidRDefault="00BE3C51" w:rsidP="00F870E3">
      <w:pPr>
        <w:pStyle w:val="Prrafodelista"/>
        <w:numPr>
          <w:ilvl w:val="0"/>
          <w:numId w:val="20"/>
        </w:numPr>
        <w:ind w:left="284"/>
        <w:rPr>
          <w:rFonts w:ascii="Arial" w:eastAsiaTheme="minorHAnsi" w:hAnsi="Arial" w:cs="Arial"/>
          <w:szCs w:val="24"/>
          <w:lang w:val="es-MX" w:eastAsia="en-US"/>
        </w:rPr>
      </w:pPr>
      <w:r w:rsidRPr="0069459C">
        <w:rPr>
          <w:rFonts w:ascii="Arial" w:eastAsiaTheme="minorHAnsi" w:hAnsi="Arial" w:cs="Arial"/>
          <w:szCs w:val="24"/>
          <w:lang w:val="es-MX" w:eastAsia="en-US"/>
        </w:rPr>
        <w:t xml:space="preserve">Por la decisión unilateral de </w:t>
      </w:r>
      <w:r w:rsidR="00A54E99" w:rsidRPr="0069459C">
        <w:rPr>
          <w:rFonts w:ascii="Arial" w:hAnsi="Arial" w:cs="Arial"/>
          <w:szCs w:val="24"/>
        </w:rPr>
        <w:t>[</w:t>
      </w:r>
      <w:r w:rsidR="00A54E99" w:rsidRPr="0069459C">
        <w:rPr>
          <w:rFonts w:ascii="Arial" w:hAnsi="Arial" w:cs="Arial"/>
          <w:szCs w:val="24"/>
          <w:highlight w:val="yellow"/>
        </w:rPr>
        <w:t>S_PROMOTOR</w:t>
      </w:r>
      <w:r w:rsidR="00A54E99" w:rsidRPr="0069459C">
        <w:rPr>
          <w:rStyle w:val="Refdenotaalpie"/>
          <w:rFonts w:ascii="Arial" w:hAnsi="Arial" w:cs="Arial"/>
          <w:szCs w:val="24"/>
        </w:rPr>
        <w:footnoteReference w:id="485"/>
      </w:r>
      <w:r w:rsidR="00A54E99" w:rsidRPr="0069459C">
        <w:rPr>
          <w:rFonts w:ascii="Arial" w:hAnsi="Arial" w:cs="Arial"/>
          <w:szCs w:val="24"/>
        </w:rPr>
        <w:t xml:space="preserve">] </w:t>
      </w:r>
      <w:r w:rsidRPr="0069459C">
        <w:rPr>
          <w:rFonts w:ascii="Arial" w:eastAsiaTheme="minorHAnsi" w:hAnsi="Arial" w:cs="Arial"/>
          <w:szCs w:val="24"/>
          <w:lang w:val="es-MX" w:eastAsia="en-US"/>
        </w:rPr>
        <w:t xml:space="preserve"> de no continuar con la conexión, </w:t>
      </w:r>
      <w:r w:rsidR="00A54E99" w:rsidRPr="0069459C">
        <w:rPr>
          <w:rFonts w:ascii="Arial" w:eastAsiaTheme="minorHAnsi" w:hAnsi="Arial" w:cs="Arial"/>
          <w:szCs w:val="24"/>
          <w:lang w:val="es-MX" w:eastAsia="en-US"/>
        </w:rPr>
        <w:t xml:space="preserve">o en cumplimiento del Artículo 33 Liberación de la capacidad de transporte, que hace parte de la Resolución </w:t>
      </w:r>
      <w:r w:rsidR="00E507CC" w:rsidRPr="0069459C">
        <w:rPr>
          <w:rFonts w:ascii="Arial" w:eastAsiaTheme="minorHAnsi" w:hAnsi="Arial" w:cs="Arial"/>
          <w:szCs w:val="24"/>
          <w:lang w:val="es-MX" w:eastAsia="en-US"/>
        </w:rPr>
        <w:t>CREG</w:t>
      </w:r>
      <w:r w:rsidR="00A54E99" w:rsidRPr="0069459C">
        <w:rPr>
          <w:rFonts w:ascii="Arial" w:eastAsiaTheme="minorHAnsi" w:hAnsi="Arial" w:cs="Arial"/>
          <w:szCs w:val="24"/>
          <w:lang w:val="es-MX" w:eastAsia="en-US"/>
        </w:rPr>
        <w:t xml:space="preserve"> 075 de 2021 o aquella que la modifique o substituya.</w:t>
      </w:r>
    </w:p>
    <w:p w14:paraId="3463D4E2" w14:textId="33A7F868" w:rsidR="000E7D99" w:rsidRPr="0069459C" w:rsidRDefault="00BE3C51" w:rsidP="00936EC0">
      <w:pPr>
        <w:ind w:left="284"/>
        <w:jc w:val="both"/>
        <w:rPr>
          <w:rFonts w:ascii="Arial" w:hAnsi="Arial" w:cs="Arial"/>
          <w:sz w:val="24"/>
          <w:szCs w:val="24"/>
        </w:rPr>
      </w:pPr>
      <w:r w:rsidRPr="0069459C">
        <w:rPr>
          <w:rFonts w:ascii="Arial" w:hAnsi="Arial" w:cs="Arial"/>
          <w:b/>
          <w:bCs/>
          <w:sz w:val="24"/>
          <w:szCs w:val="24"/>
        </w:rPr>
        <w:t>PARÁGRAFO PRIMERO</w:t>
      </w:r>
      <w:r w:rsidR="008B42DF" w:rsidRPr="0069459C">
        <w:rPr>
          <w:rFonts w:ascii="Arial" w:hAnsi="Arial" w:cs="Arial"/>
          <w:b/>
          <w:bCs/>
          <w:sz w:val="24"/>
          <w:szCs w:val="24"/>
        </w:rPr>
        <w:t xml:space="preserve"> TERMINACIÓN ANTICIPADA</w:t>
      </w:r>
      <w:r w:rsidRPr="0069459C">
        <w:rPr>
          <w:rFonts w:ascii="Arial" w:hAnsi="Arial" w:cs="Arial"/>
          <w:b/>
          <w:bCs/>
          <w:sz w:val="24"/>
          <w:szCs w:val="24"/>
        </w:rPr>
        <w:t>:</w:t>
      </w:r>
      <w:r w:rsidRPr="0069459C">
        <w:rPr>
          <w:rFonts w:ascii="Arial" w:hAnsi="Arial" w:cs="Arial"/>
          <w:sz w:val="24"/>
          <w:szCs w:val="24"/>
        </w:rPr>
        <w:t xml:space="preserve"> En el evento de terminación anticipada de este Contrato por cualquier causa señaladas en esta </w:t>
      </w:r>
      <w:r w:rsidR="000E7D99" w:rsidRPr="0069459C">
        <w:rPr>
          <w:rFonts w:ascii="Arial" w:hAnsi="Arial" w:cs="Arial"/>
          <w:sz w:val="24"/>
          <w:szCs w:val="24"/>
        </w:rPr>
        <w:t>C</w:t>
      </w:r>
      <w:r w:rsidRPr="0069459C">
        <w:rPr>
          <w:rFonts w:ascii="Arial" w:hAnsi="Arial" w:cs="Arial"/>
          <w:sz w:val="24"/>
          <w:szCs w:val="24"/>
        </w:rPr>
        <w:t>l</w:t>
      </w:r>
      <w:r w:rsidR="000E7D99" w:rsidRPr="0069459C">
        <w:rPr>
          <w:rFonts w:ascii="Arial" w:hAnsi="Arial" w:cs="Arial"/>
          <w:sz w:val="24"/>
          <w:szCs w:val="24"/>
        </w:rPr>
        <w:t>á</w:t>
      </w:r>
      <w:r w:rsidRPr="0069459C">
        <w:rPr>
          <w:rFonts w:ascii="Arial" w:hAnsi="Arial" w:cs="Arial"/>
          <w:sz w:val="24"/>
          <w:szCs w:val="24"/>
        </w:rPr>
        <w:t xml:space="preserve">usula,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86"/>
      </w:r>
      <w:r w:rsidR="003D47AF" w:rsidRPr="0069459C">
        <w:rPr>
          <w:rFonts w:ascii="Arial" w:hAnsi="Arial" w:cs="Arial"/>
          <w:sz w:val="24"/>
          <w:szCs w:val="24"/>
        </w:rPr>
        <w:t>]</w:t>
      </w:r>
      <w:r w:rsidRPr="0069459C">
        <w:rPr>
          <w:rFonts w:ascii="Arial" w:hAnsi="Arial" w:cs="Arial"/>
          <w:sz w:val="24"/>
          <w:szCs w:val="24"/>
        </w:rPr>
        <w:t xml:space="preserve"> deberá normalizar los sistemas existentes intervenidos con su conexión. </w:t>
      </w:r>
    </w:p>
    <w:p w14:paraId="079ABAE9" w14:textId="7FE73F87" w:rsidR="00402EE6" w:rsidRPr="0069459C" w:rsidRDefault="00402EE6" w:rsidP="00D226C7">
      <w:pPr>
        <w:ind w:left="284"/>
        <w:jc w:val="both"/>
        <w:rPr>
          <w:rFonts w:ascii="Arial" w:hAnsi="Arial" w:cs="Arial"/>
          <w:sz w:val="24"/>
          <w:szCs w:val="24"/>
        </w:rPr>
      </w:pPr>
      <w:r w:rsidRPr="0069459C">
        <w:rPr>
          <w:rFonts w:ascii="Arial" w:hAnsi="Arial" w:cs="Arial"/>
          <w:b/>
          <w:bCs/>
          <w:sz w:val="24"/>
          <w:szCs w:val="24"/>
        </w:rPr>
        <w:t xml:space="preserve">PARÁGRAFO </w:t>
      </w:r>
      <w:r w:rsidR="002001BF" w:rsidRPr="0069459C">
        <w:rPr>
          <w:rFonts w:ascii="Arial" w:hAnsi="Arial" w:cs="Arial"/>
          <w:b/>
          <w:bCs/>
          <w:sz w:val="24"/>
          <w:szCs w:val="24"/>
        </w:rPr>
        <w:t>SEGUNDO</w:t>
      </w:r>
      <w:r w:rsidR="008B42DF" w:rsidRPr="0069459C">
        <w:rPr>
          <w:rFonts w:ascii="Arial" w:hAnsi="Arial" w:cs="Arial"/>
          <w:b/>
          <w:bCs/>
          <w:sz w:val="24"/>
          <w:szCs w:val="24"/>
        </w:rPr>
        <w:t xml:space="preserve"> – SANCIONES POR TERMINACIÓN ANTICIPADA</w:t>
      </w:r>
      <w:r w:rsidRPr="0069459C">
        <w:rPr>
          <w:rFonts w:ascii="Arial" w:hAnsi="Arial" w:cs="Arial"/>
          <w:b/>
          <w:bCs/>
          <w:sz w:val="24"/>
          <w:szCs w:val="24"/>
        </w:rPr>
        <w:t>:</w:t>
      </w:r>
      <w:r w:rsidRPr="0069459C">
        <w:rPr>
          <w:rFonts w:ascii="Arial" w:hAnsi="Arial" w:cs="Arial"/>
          <w:sz w:val="24"/>
          <w:szCs w:val="24"/>
        </w:rPr>
        <w:t xml:space="preserve"> La terminación anticipada del </w:t>
      </w:r>
      <w:r w:rsidR="008362DC" w:rsidRPr="0069459C">
        <w:rPr>
          <w:rFonts w:ascii="Arial" w:hAnsi="Arial" w:cs="Arial"/>
          <w:sz w:val="24"/>
          <w:szCs w:val="24"/>
        </w:rPr>
        <w:t xml:space="preserve">contrato </w:t>
      </w:r>
      <w:r w:rsidRPr="0069459C">
        <w:rPr>
          <w:rFonts w:ascii="Arial" w:hAnsi="Arial" w:cs="Arial"/>
          <w:sz w:val="24"/>
          <w:szCs w:val="24"/>
        </w:rPr>
        <w:t xml:space="preserve">de </w:t>
      </w:r>
      <w:r w:rsidR="008362DC" w:rsidRPr="0069459C">
        <w:rPr>
          <w:rFonts w:ascii="Arial" w:hAnsi="Arial" w:cs="Arial"/>
          <w:sz w:val="24"/>
          <w:szCs w:val="24"/>
        </w:rPr>
        <w:t xml:space="preserve">conexión </w:t>
      </w:r>
      <w:r w:rsidRPr="0069459C">
        <w:rPr>
          <w:rFonts w:ascii="Arial" w:hAnsi="Arial" w:cs="Arial"/>
          <w:sz w:val="24"/>
          <w:szCs w:val="24"/>
        </w:rPr>
        <w:t>dará lugar a</w:t>
      </w:r>
      <w:r w:rsidR="005246F9" w:rsidRPr="0069459C">
        <w:rPr>
          <w:rFonts w:ascii="Arial" w:hAnsi="Arial" w:cs="Arial"/>
          <w:sz w:val="24"/>
          <w:szCs w:val="24"/>
        </w:rPr>
        <w:t xml:space="preserve"> [</w:t>
      </w:r>
      <w:r w:rsidR="005246F9" w:rsidRPr="0069459C">
        <w:rPr>
          <w:rFonts w:ascii="Arial" w:hAnsi="Arial" w:cs="Arial"/>
          <w:sz w:val="24"/>
          <w:szCs w:val="24"/>
          <w:highlight w:val="yellow"/>
        </w:rPr>
        <w:t>S_TN</w:t>
      </w:r>
      <w:r w:rsidR="005246F9" w:rsidRPr="0069459C">
        <w:rPr>
          <w:rFonts w:ascii="Arial" w:hAnsi="Arial" w:cs="Arial"/>
        </w:rPr>
        <w:footnoteReference w:id="487"/>
      </w:r>
      <w:r w:rsidR="005246F9" w:rsidRPr="0069459C">
        <w:rPr>
          <w:rFonts w:ascii="Arial" w:hAnsi="Arial" w:cs="Arial"/>
          <w:sz w:val="24"/>
          <w:szCs w:val="24"/>
        </w:rPr>
        <w:t xml:space="preserve">] a la ejecución de la Garantía de </w:t>
      </w:r>
      <w:r w:rsidR="008362DC" w:rsidRPr="0069459C">
        <w:rPr>
          <w:rFonts w:ascii="Arial" w:hAnsi="Arial" w:cs="Arial"/>
          <w:sz w:val="24"/>
          <w:szCs w:val="24"/>
        </w:rPr>
        <w:t xml:space="preserve">Cumplimiento </w:t>
      </w:r>
      <w:r w:rsidR="005246F9" w:rsidRPr="0069459C">
        <w:rPr>
          <w:rFonts w:ascii="Arial" w:hAnsi="Arial" w:cs="Arial"/>
          <w:sz w:val="24"/>
          <w:szCs w:val="24"/>
        </w:rPr>
        <w:t xml:space="preserve">por </w:t>
      </w:r>
      <w:r w:rsidR="0041700B" w:rsidRPr="0069459C">
        <w:rPr>
          <w:rFonts w:ascii="Arial" w:hAnsi="Arial" w:cs="Arial"/>
          <w:sz w:val="24"/>
          <w:szCs w:val="24"/>
        </w:rPr>
        <w:t>Retiro Anticipado</w:t>
      </w:r>
      <w:r w:rsidR="0041700B" w:rsidRPr="0069459C">
        <w:rPr>
          <w:rFonts w:ascii="Arial" w:hAnsi="Arial" w:cs="Arial"/>
          <w:szCs w:val="24"/>
        </w:rPr>
        <w:t xml:space="preserve">. Si </w:t>
      </w:r>
      <w:r w:rsidR="0041700B" w:rsidRPr="0069459C">
        <w:rPr>
          <w:rFonts w:ascii="Arial" w:hAnsi="Arial" w:cs="Arial"/>
          <w:sz w:val="24"/>
          <w:szCs w:val="24"/>
        </w:rPr>
        <w:t>[</w:t>
      </w:r>
      <w:r w:rsidR="0041700B" w:rsidRPr="0069459C">
        <w:rPr>
          <w:rFonts w:ascii="Arial" w:hAnsi="Arial" w:cs="Arial"/>
          <w:sz w:val="24"/>
          <w:szCs w:val="24"/>
          <w:highlight w:val="yellow"/>
        </w:rPr>
        <w:t>S_PROMOTOR</w:t>
      </w:r>
      <w:r w:rsidR="0041700B" w:rsidRPr="0069459C">
        <w:rPr>
          <w:rFonts w:ascii="Arial" w:hAnsi="Arial" w:cs="Arial"/>
        </w:rPr>
        <w:footnoteReference w:id="488"/>
      </w:r>
      <w:r w:rsidR="0041700B" w:rsidRPr="0069459C">
        <w:rPr>
          <w:rFonts w:ascii="Arial" w:hAnsi="Arial" w:cs="Arial"/>
          <w:sz w:val="24"/>
          <w:szCs w:val="24"/>
        </w:rPr>
        <w:t>]</w:t>
      </w:r>
      <w:r w:rsidR="0041700B" w:rsidRPr="0069459C">
        <w:rPr>
          <w:rFonts w:ascii="Arial" w:hAnsi="Arial" w:cs="Arial"/>
          <w:szCs w:val="24"/>
        </w:rPr>
        <w:t xml:space="preserve"> </w:t>
      </w:r>
      <w:r w:rsidR="0041700B" w:rsidRPr="0069459C">
        <w:rPr>
          <w:rFonts w:ascii="Arial" w:hAnsi="Arial" w:cs="Arial"/>
          <w:sz w:val="24"/>
          <w:szCs w:val="24"/>
        </w:rPr>
        <w:t xml:space="preserve">manifiesta su intención de dar por terminado el presente contrato o desistir de la utilización de la totalidad o parte de los Bienes o Equipos de Conexión, antes del plazo fijado en la </w:t>
      </w:r>
      <w:r w:rsidR="0041700B" w:rsidRPr="0069459C">
        <w:rPr>
          <w:rFonts w:ascii="Arial" w:hAnsi="Arial" w:cs="Arial"/>
          <w:sz w:val="24"/>
          <w:szCs w:val="24"/>
          <w:highlight w:val="yellow"/>
        </w:rPr>
        <w:t>Cláusula Sexta</w:t>
      </w:r>
      <w:r w:rsidR="0041700B" w:rsidRPr="0069459C">
        <w:rPr>
          <w:rFonts w:ascii="Arial" w:hAnsi="Arial" w:cs="Arial"/>
          <w:sz w:val="24"/>
          <w:szCs w:val="24"/>
        </w:rPr>
        <w:t xml:space="preserve"> – Fecha de Puesta en </w:t>
      </w:r>
      <w:r w:rsidR="00EB059C" w:rsidRPr="0069459C">
        <w:rPr>
          <w:rFonts w:ascii="Arial" w:hAnsi="Arial" w:cs="Arial"/>
          <w:sz w:val="24"/>
          <w:szCs w:val="24"/>
        </w:rPr>
        <w:t>Operación</w:t>
      </w:r>
      <w:r w:rsidR="00B37221" w:rsidRPr="0069459C">
        <w:rPr>
          <w:rFonts w:ascii="Arial" w:hAnsi="Arial" w:cs="Arial"/>
          <w:sz w:val="24"/>
          <w:szCs w:val="24"/>
        </w:rPr>
        <w:t xml:space="preserve"> </w:t>
      </w:r>
      <w:r w:rsidR="0041700B" w:rsidRPr="0069459C">
        <w:rPr>
          <w:rFonts w:ascii="Arial" w:hAnsi="Arial" w:cs="Arial"/>
          <w:sz w:val="24"/>
          <w:szCs w:val="24"/>
        </w:rPr>
        <w:t>del Proyecto de Conexión</w:t>
      </w:r>
      <w:r w:rsidR="00132B1F" w:rsidRPr="0069459C">
        <w:rPr>
          <w:rFonts w:ascii="Arial" w:hAnsi="Arial" w:cs="Arial"/>
          <w:sz w:val="24"/>
          <w:szCs w:val="24"/>
        </w:rPr>
        <w:t xml:space="preserve"> o la </w:t>
      </w:r>
      <w:r w:rsidR="00132B1F" w:rsidRPr="0069459C">
        <w:rPr>
          <w:rFonts w:ascii="Arial" w:hAnsi="Arial" w:cs="Arial"/>
          <w:sz w:val="24"/>
          <w:szCs w:val="24"/>
          <w:highlight w:val="yellow"/>
        </w:rPr>
        <w:t>Cláusula Décima Séptima</w:t>
      </w:r>
      <w:r w:rsidR="00132B1F" w:rsidRPr="0069459C">
        <w:rPr>
          <w:rFonts w:ascii="Arial" w:hAnsi="Arial" w:cs="Arial"/>
          <w:sz w:val="24"/>
          <w:szCs w:val="24"/>
        </w:rPr>
        <w:t xml:space="preserve">. - Vigencia y Plazo, </w:t>
      </w:r>
      <w:r w:rsidR="0041700B" w:rsidRPr="0069459C">
        <w:rPr>
          <w:rFonts w:ascii="Arial" w:hAnsi="Arial" w:cs="Arial"/>
          <w:sz w:val="24"/>
          <w:szCs w:val="24"/>
        </w:rPr>
        <w:t>posterior a la entrada en operación del proyecto</w:t>
      </w:r>
      <w:r w:rsidR="00132B1F" w:rsidRPr="0069459C">
        <w:rPr>
          <w:rFonts w:ascii="Arial" w:hAnsi="Arial" w:cs="Arial"/>
          <w:sz w:val="24"/>
          <w:szCs w:val="24"/>
        </w:rPr>
        <w:t>,</w:t>
      </w:r>
      <w:r w:rsidR="0041700B" w:rsidRPr="0069459C">
        <w:rPr>
          <w:rFonts w:ascii="Arial" w:hAnsi="Arial" w:cs="Arial"/>
          <w:sz w:val="24"/>
          <w:szCs w:val="24"/>
        </w:rPr>
        <w:t xml:space="preserve"> </w:t>
      </w:r>
      <w:r w:rsidR="005246F9" w:rsidRPr="0069459C">
        <w:rPr>
          <w:rFonts w:ascii="Arial" w:hAnsi="Arial" w:cs="Arial"/>
          <w:sz w:val="24"/>
          <w:szCs w:val="24"/>
        </w:rPr>
        <w:t xml:space="preserve">y </w:t>
      </w:r>
      <w:r w:rsidR="0041700B" w:rsidRPr="0069459C">
        <w:rPr>
          <w:rFonts w:ascii="Arial" w:hAnsi="Arial" w:cs="Arial"/>
          <w:sz w:val="24"/>
          <w:szCs w:val="24"/>
        </w:rPr>
        <w:t xml:space="preserve">se libere la capacidad de transporte asignada, de acuerdo con lo previsto en la Resolución </w:t>
      </w:r>
      <w:r w:rsidR="00E507CC" w:rsidRPr="0069459C">
        <w:rPr>
          <w:rFonts w:ascii="Arial" w:hAnsi="Arial" w:cs="Arial"/>
          <w:sz w:val="24"/>
          <w:szCs w:val="24"/>
        </w:rPr>
        <w:t>CREG</w:t>
      </w:r>
      <w:r w:rsidR="0041700B" w:rsidRPr="0069459C">
        <w:rPr>
          <w:rFonts w:ascii="Arial" w:hAnsi="Arial" w:cs="Arial"/>
          <w:sz w:val="24"/>
          <w:szCs w:val="24"/>
        </w:rPr>
        <w:t xml:space="preserve"> 075 de 2021 o la(s) que la modifique(n) sustituya(n).</w:t>
      </w:r>
      <w:r w:rsidR="00B30FBA" w:rsidRPr="0069459C">
        <w:rPr>
          <w:rFonts w:ascii="Arial" w:hAnsi="Arial" w:cs="Arial"/>
          <w:sz w:val="24"/>
          <w:szCs w:val="24"/>
        </w:rPr>
        <w:t xml:space="preserve"> U</w:t>
      </w:r>
      <w:r w:rsidR="00EF0B87" w:rsidRPr="0069459C">
        <w:rPr>
          <w:rFonts w:ascii="Arial" w:hAnsi="Arial" w:cs="Arial"/>
          <w:sz w:val="24"/>
          <w:szCs w:val="24"/>
        </w:rPr>
        <w:t>na vez terminado el contrato, [</w:t>
      </w:r>
      <w:r w:rsidR="00EF0B87" w:rsidRPr="0069459C">
        <w:rPr>
          <w:rFonts w:ascii="Arial" w:hAnsi="Arial" w:cs="Arial"/>
          <w:sz w:val="24"/>
          <w:szCs w:val="24"/>
          <w:highlight w:val="yellow"/>
        </w:rPr>
        <w:t>S_PROMOTOR</w:t>
      </w:r>
      <w:r w:rsidR="00EF0B87" w:rsidRPr="0069459C">
        <w:rPr>
          <w:rFonts w:ascii="Arial" w:hAnsi="Arial" w:cs="Arial"/>
        </w:rPr>
        <w:footnoteReference w:id="489"/>
      </w:r>
      <w:r w:rsidR="00EF0B87" w:rsidRPr="0069459C">
        <w:rPr>
          <w:rFonts w:ascii="Arial" w:hAnsi="Arial" w:cs="Arial"/>
          <w:sz w:val="24"/>
          <w:szCs w:val="24"/>
        </w:rPr>
        <w:t xml:space="preserve">] deberá regresar a </w:t>
      </w:r>
      <w:bookmarkStart w:id="30" w:name="_Hlk83051787"/>
      <w:r w:rsidR="00EF0B87" w:rsidRPr="0069459C">
        <w:rPr>
          <w:rFonts w:ascii="Arial" w:hAnsi="Arial" w:cs="Arial"/>
          <w:sz w:val="24"/>
          <w:szCs w:val="24"/>
        </w:rPr>
        <w:t>[</w:t>
      </w:r>
      <w:r w:rsidR="00EF0B87" w:rsidRPr="0069459C">
        <w:rPr>
          <w:rFonts w:ascii="Arial" w:hAnsi="Arial" w:cs="Arial"/>
          <w:sz w:val="24"/>
          <w:szCs w:val="24"/>
          <w:highlight w:val="yellow"/>
        </w:rPr>
        <w:t>S_TN</w:t>
      </w:r>
      <w:r w:rsidR="00EF0B87" w:rsidRPr="0069459C">
        <w:rPr>
          <w:rFonts w:ascii="Arial" w:hAnsi="Arial" w:cs="Arial"/>
        </w:rPr>
        <w:footnoteReference w:id="490"/>
      </w:r>
      <w:r w:rsidR="00EF0B87" w:rsidRPr="0069459C">
        <w:rPr>
          <w:rFonts w:ascii="Arial" w:hAnsi="Arial" w:cs="Arial"/>
          <w:sz w:val="24"/>
          <w:szCs w:val="24"/>
        </w:rPr>
        <w:t>]</w:t>
      </w:r>
      <w:bookmarkEnd w:id="30"/>
      <w:r w:rsidR="00EF0B87" w:rsidRPr="0069459C">
        <w:rPr>
          <w:rFonts w:ascii="Arial" w:hAnsi="Arial" w:cs="Arial"/>
          <w:sz w:val="24"/>
          <w:szCs w:val="24"/>
        </w:rPr>
        <w:t xml:space="preserve"> el Área de Terreno ocupada en </w:t>
      </w:r>
      <w:r w:rsidR="00EF0B87" w:rsidRPr="0069459C">
        <w:rPr>
          <w:rFonts w:ascii="Arial" w:hAnsi="Arial" w:cs="Arial"/>
          <w:sz w:val="24"/>
          <w:szCs w:val="24"/>
        </w:rPr>
        <w:lastRenderedPageBreak/>
        <w:t>las mismas condiciones en las que le fue entregado, salvo el deterioro normal por el uso. [</w:t>
      </w:r>
      <w:r w:rsidR="00EF0B87" w:rsidRPr="0069459C">
        <w:rPr>
          <w:rFonts w:ascii="Arial" w:hAnsi="Arial" w:cs="Arial"/>
          <w:sz w:val="24"/>
          <w:szCs w:val="24"/>
          <w:highlight w:val="yellow"/>
        </w:rPr>
        <w:t>S_PROMOTOR</w:t>
      </w:r>
      <w:r w:rsidR="00EF0B87" w:rsidRPr="0069459C">
        <w:rPr>
          <w:rFonts w:ascii="Arial" w:hAnsi="Arial" w:cs="Arial"/>
        </w:rPr>
        <w:footnoteReference w:id="491"/>
      </w:r>
      <w:r w:rsidR="00EF0B87" w:rsidRPr="0069459C">
        <w:rPr>
          <w:rFonts w:ascii="Arial" w:hAnsi="Arial" w:cs="Arial"/>
          <w:sz w:val="24"/>
          <w:szCs w:val="24"/>
        </w:rPr>
        <w:t>] podrá separar y llevarse los materiales de su propiedad utilizados en el Proyecto sin detrimento del Área de Terreno entregada, pero las que no puedan ser separadas sin que sufra daño alguno la propiedad de [</w:t>
      </w:r>
      <w:r w:rsidR="00EF0B87" w:rsidRPr="0069459C">
        <w:rPr>
          <w:rFonts w:ascii="Arial" w:hAnsi="Arial" w:cs="Arial"/>
          <w:sz w:val="24"/>
          <w:szCs w:val="24"/>
          <w:highlight w:val="yellow"/>
        </w:rPr>
        <w:t>S_TN</w:t>
      </w:r>
      <w:r w:rsidR="00EF0B87" w:rsidRPr="0069459C">
        <w:rPr>
          <w:rFonts w:ascii="Arial" w:hAnsi="Arial" w:cs="Arial"/>
        </w:rPr>
        <w:footnoteReference w:id="492"/>
      </w:r>
      <w:r w:rsidR="00EF0B87" w:rsidRPr="0069459C">
        <w:rPr>
          <w:rFonts w:ascii="Arial" w:hAnsi="Arial" w:cs="Arial"/>
          <w:sz w:val="24"/>
          <w:szCs w:val="24"/>
        </w:rPr>
        <w:t xml:space="preserve">], acrecerán al inmueble sin costo alguno para </w:t>
      </w:r>
      <w:r w:rsidR="00B30FBA" w:rsidRPr="0069459C">
        <w:rPr>
          <w:rFonts w:ascii="Arial" w:hAnsi="Arial" w:cs="Arial"/>
          <w:sz w:val="24"/>
          <w:szCs w:val="24"/>
        </w:rPr>
        <w:t>[</w:t>
      </w:r>
      <w:r w:rsidR="00B30FBA" w:rsidRPr="0069459C">
        <w:rPr>
          <w:rFonts w:ascii="Arial" w:hAnsi="Arial" w:cs="Arial"/>
          <w:sz w:val="24"/>
          <w:szCs w:val="24"/>
          <w:highlight w:val="yellow"/>
        </w:rPr>
        <w:t>S_TN</w:t>
      </w:r>
      <w:r w:rsidR="00B30FBA" w:rsidRPr="0069459C">
        <w:rPr>
          <w:rFonts w:ascii="Arial" w:hAnsi="Arial" w:cs="Arial"/>
        </w:rPr>
        <w:footnoteReference w:id="493"/>
      </w:r>
      <w:r w:rsidR="00B30FBA" w:rsidRPr="0069459C">
        <w:rPr>
          <w:rFonts w:ascii="Arial" w:hAnsi="Arial" w:cs="Arial"/>
          <w:sz w:val="24"/>
          <w:szCs w:val="24"/>
        </w:rPr>
        <w:t xml:space="preserve">] </w:t>
      </w:r>
      <w:r w:rsidR="00EF0B87" w:rsidRPr="0069459C">
        <w:rPr>
          <w:rFonts w:ascii="Arial" w:hAnsi="Arial" w:cs="Arial"/>
          <w:sz w:val="24"/>
          <w:szCs w:val="24"/>
        </w:rPr>
        <w:t>y quedarán de su propiedad.</w:t>
      </w:r>
    </w:p>
    <w:p w14:paraId="74D834BE" w14:textId="415042C8" w:rsidR="00812885" w:rsidRPr="0069459C" w:rsidRDefault="00346EA5" w:rsidP="00C764FF">
      <w:pPr>
        <w:jc w:val="both"/>
        <w:rPr>
          <w:rFonts w:ascii="Arial" w:hAnsi="Arial" w:cs="Arial"/>
          <w:sz w:val="24"/>
          <w:szCs w:val="24"/>
        </w:rPr>
      </w:pPr>
      <w:r w:rsidRPr="0069459C">
        <w:rPr>
          <w:rFonts w:ascii="Arial" w:hAnsi="Arial" w:cs="Arial"/>
          <w:b/>
          <w:bCs/>
          <w:sz w:val="24"/>
          <w:szCs w:val="24"/>
        </w:rPr>
        <w:t>CLÁUSULA DÉCIMA NOVENA. – GARANTÍAS Y SEGUROS:</w:t>
      </w:r>
      <w:r w:rsidRPr="0069459C">
        <w:rPr>
          <w:rFonts w:ascii="Arial" w:hAnsi="Arial" w:cs="Arial"/>
          <w:sz w:val="24"/>
          <w:szCs w:val="24"/>
        </w:rPr>
        <w:t xml:space="preserve"> </w:t>
      </w:r>
    </w:p>
    <w:p w14:paraId="0DF90517" w14:textId="7715F6BF" w:rsidR="00816517" w:rsidRPr="0069459C" w:rsidRDefault="00EC52FB" w:rsidP="00EC52FB">
      <w:pPr>
        <w:pStyle w:val="Prrafodelista"/>
        <w:numPr>
          <w:ilvl w:val="0"/>
          <w:numId w:val="21"/>
        </w:numPr>
        <w:ind w:left="284"/>
        <w:rPr>
          <w:rFonts w:ascii="Arial" w:hAnsi="Arial" w:cs="Arial"/>
          <w:szCs w:val="24"/>
        </w:rPr>
      </w:pPr>
      <w:r w:rsidRPr="0069459C">
        <w:rPr>
          <w:rFonts w:ascii="Arial" w:hAnsi="Arial" w:cs="Arial"/>
          <w:szCs w:val="24"/>
        </w:rPr>
        <w:t xml:space="preserve">Responsabilidad Civil Extracontractual – </w:t>
      </w:r>
      <w:r w:rsidR="00BE3C51" w:rsidRPr="0069459C">
        <w:rPr>
          <w:rFonts w:ascii="Arial" w:hAnsi="Arial" w:cs="Arial"/>
          <w:szCs w:val="24"/>
        </w:rPr>
        <w:t xml:space="preserve">RCE: En el caso en que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494"/>
      </w:r>
      <w:r w:rsidR="003D47AF" w:rsidRPr="0069459C">
        <w:rPr>
          <w:rFonts w:ascii="Arial" w:hAnsi="Arial" w:cs="Arial"/>
          <w:szCs w:val="24"/>
        </w:rPr>
        <w:t>]</w:t>
      </w:r>
      <w:r w:rsidR="00BE3C51" w:rsidRPr="0069459C">
        <w:rPr>
          <w:rFonts w:ascii="Arial" w:hAnsi="Arial" w:cs="Arial"/>
          <w:szCs w:val="24"/>
        </w:rPr>
        <w:t xml:space="preserve"> sea el que ejecute directamente o a través de un tercero actividades u obras de construcción, instalación, operación y/o mantenimiento de equipos de su propiedad para la conexión de</w:t>
      </w:r>
      <w:r w:rsidR="003C064C" w:rsidRPr="0069459C">
        <w:rPr>
          <w:rFonts w:ascii="Arial" w:hAnsi="Arial" w:cs="Arial"/>
          <w:szCs w:val="24"/>
        </w:rPr>
        <w:t>l Proyecto</w:t>
      </w:r>
      <w:r w:rsidR="002001BF" w:rsidRPr="0069459C">
        <w:rPr>
          <w:rFonts w:ascii="Arial" w:hAnsi="Arial" w:cs="Arial"/>
          <w:szCs w:val="24"/>
        </w:rPr>
        <w:t>,</w:t>
      </w:r>
      <w:r w:rsidR="00BE3C51" w:rsidRPr="0069459C">
        <w:rPr>
          <w:rFonts w:ascii="Arial" w:hAnsi="Arial" w:cs="Arial"/>
          <w:szCs w:val="24"/>
        </w:rPr>
        <w:t xml:space="preserve"> </w:t>
      </w:r>
      <w:r w:rsidR="002001BF" w:rsidRPr="0069459C">
        <w:rPr>
          <w:rFonts w:ascii="Arial" w:hAnsi="Arial" w:cs="Arial"/>
          <w:szCs w:val="24"/>
        </w:rPr>
        <w:t>(</w:t>
      </w:r>
      <w:r w:rsidR="00BE3C51" w:rsidRPr="0069459C">
        <w:rPr>
          <w:rFonts w:ascii="Arial" w:hAnsi="Arial" w:cs="Arial"/>
          <w:szCs w:val="24"/>
        </w:rPr>
        <w:t>Planta de Generación o Usuario Final</w:t>
      </w:r>
      <w:r w:rsidR="002001BF" w:rsidRPr="0069459C">
        <w:rPr>
          <w:rFonts w:ascii="Arial" w:hAnsi="Arial" w:cs="Arial"/>
          <w:szCs w:val="24"/>
        </w:rPr>
        <w:t xml:space="preserve"> entre otros)</w:t>
      </w:r>
      <w:r w:rsidR="00BE3C51" w:rsidRPr="0069459C">
        <w:rPr>
          <w:rFonts w:ascii="Arial" w:hAnsi="Arial" w:cs="Arial"/>
          <w:szCs w:val="24"/>
        </w:rPr>
        <w:t xml:space="preserve"> dentro de la Subestación,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495"/>
      </w:r>
      <w:r w:rsidR="003D47AF" w:rsidRPr="0069459C">
        <w:rPr>
          <w:rFonts w:ascii="Arial" w:hAnsi="Arial" w:cs="Arial"/>
          <w:szCs w:val="24"/>
        </w:rPr>
        <w:t>]</w:t>
      </w:r>
      <w:r w:rsidR="00BE3C51" w:rsidRPr="0069459C">
        <w:rPr>
          <w:rFonts w:ascii="Arial" w:hAnsi="Arial" w:cs="Arial"/>
          <w:szCs w:val="24"/>
        </w:rPr>
        <w:t xml:space="preserve"> deberá constituir previo al ingreso e inicio de actividades u obras físicas dentro de la Subestación un Seguro de Responsabilidad Civil Extracontractual, expedido por una compañía de seguros legalmente establecida en Colombia, que ampare la responsabilidad en que incurra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496"/>
      </w:r>
      <w:r w:rsidR="003D47AF" w:rsidRPr="0069459C">
        <w:rPr>
          <w:rFonts w:ascii="Arial" w:hAnsi="Arial" w:cs="Arial"/>
          <w:szCs w:val="24"/>
        </w:rPr>
        <w:t>]</w:t>
      </w:r>
      <w:r w:rsidR="00BE3C51" w:rsidRPr="0069459C">
        <w:rPr>
          <w:rFonts w:ascii="Arial" w:hAnsi="Arial" w:cs="Arial"/>
          <w:szCs w:val="24"/>
        </w:rPr>
        <w:t xml:space="preserve"> por los daños derivados del desarrollo de las actividades relacionadas con el Proyecto de Conexión y conforme lo estipulado en el presente </w:t>
      </w:r>
      <w:r w:rsidR="00936EC0" w:rsidRPr="0069459C">
        <w:rPr>
          <w:rFonts w:ascii="Arial" w:hAnsi="Arial" w:cs="Arial"/>
          <w:szCs w:val="24"/>
        </w:rPr>
        <w:t>contrato</w:t>
      </w:r>
      <w:r w:rsidR="00BE3C51" w:rsidRPr="0069459C">
        <w:rPr>
          <w:rFonts w:ascii="Arial" w:hAnsi="Arial" w:cs="Arial"/>
          <w:szCs w:val="24"/>
        </w:rPr>
        <w:t xml:space="preserve">. Este seguro debe tener como amparos a ser cubiertos, los perjuicios patrimoniales (daño emergente y lucro cesante) y el daño moral que sufran terceros en sus bienes o en su persona. Adicionalmente, la póliza de seguro debe incluir el Amparo Patronal y Amparo de Responsabilidad Civil Cruzada, cuando </w:t>
      </w:r>
      <w:r w:rsidR="003D47AF" w:rsidRPr="0069459C">
        <w:rPr>
          <w:rFonts w:ascii="Arial" w:hAnsi="Arial" w:cs="Arial"/>
          <w:szCs w:val="24"/>
        </w:rPr>
        <w:t>[</w:t>
      </w:r>
      <w:r w:rsidR="00AA4B83" w:rsidRPr="0069459C">
        <w:rPr>
          <w:rFonts w:ascii="Arial" w:hAnsi="Arial" w:cs="Arial"/>
          <w:szCs w:val="24"/>
          <w:highlight w:val="yellow"/>
        </w:rPr>
        <w:t>S_PROMOTOR</w:t>
      </w:r>
      <w:r w:rsidR="003D47AF" w:rsidRPr="0069459C">
        <w:rPr>
          <w:rStyle w:val="Refdenotaalpie"/>
          <w:rFonts w:ascii="Arial" w:hAnsi="Arial" w:cs="Arial"/>
          <w:szCs w:val="24"/>
        </w:rPr>
        <w:footnoteReference w:id="497"/>
      </w:r>
      <w:r w:rsidR="003D47AF" w:rsidRPr="0069459C">
        <w:rPr>
          <w:rFonts w:ascii="Arial" w:hAnsi="Arial" w:cs="Arial"/>
          <w:szCs w:val="24"/>
        </w:rPr>
        <w:t>]</w:t>
      </w:r>
      <w:r w:rsidR="00BE3C51" w:rsidRPr="0069459C">
        <w:rPr>
          <w:rFonts w:ascii="Arial" w:hAnsi="Arial" w:cs="Arial"/>
          <w:szCs w:val="24"/>
        </w:rPr>
        <w:t xml:space="preserve"> interactúa con otro contratista o subcontratista. La póliza deberá estar vigente durante el tiempo de ejecución del </w:t>
      </w:r>
      <w:r w:rsidR="00936EC0" w:rsidRPr="0069459C">
        <w:rPr>
          <w:rFonts w:ascii="Arial" w:hAnsi="Arial" w:cs="Arial"/>
          <w:szCs w:val="24"/>
        </w:rPr>
        <w:t>contrato</w:t>
      </w:r>
      <w:r w:rsidR="00BE3C51" w:rsidRPr="0069459C">
        <w:rPr>
          <w:rFonts w:ascii="Arial" w:hAnsi="Arial" w:cs="Arial"/>
          <w:szCs w:val="24"/>
        </w:rPr>
        <w:t>,</w:t>
      </w:r>
      <w:r w:rsidR="00812885" w:rsidRPr="0069459C">
        <w:rPr>
          <w:rFonts w:ascii="Arial" w:hAnsi="Arial" w:cs="Arial"/>
          <w:szCs w:val="24"/>
        </w:rPr>
        <w:t xml:space="preserve"> la</w:t>
      </w:r>
      <w:r w:rsidR="00BE3C51" w:rsidRPr="0069459C">
        <w:rPr>
          <w:rFonts w:ascii="Arial" w:hAnsi="Arial" w:cs="Arial"/>
          <w:szCs w:val="24"/>
        </w:rPr>
        <w:t xml:space="preserve"> administración, operación y mantenimiento de sus equipos dentro de la Subestación y hasta la terminación de este </w:t>
      </w:r>
      <w:r w:rsidR="00936EC0" w:rsidRPr="0069459C">
        <w:rPr>
          <w:rFonts w:ascii="Arial" w:hAnsi="Arial" w:cs="Arial"/>
          <w:szCs w:val="24"/>
        </w:rPr>
        <w:t>contrato</w:t>
      </w:r>
      <w:r w:rsidR="00BE3C51" w:rsidRPr="0069459C">
        <w:rPr>
          <w:rFonts w:ascii="Arial" w:hAnsi="Arial" w:cs="Arial"/>
          <w:szCs w:val="24"/>
        </w:rPr>
        <w:t xml:space="preserve">, con un valor asegurado igual o superior a </w:t>
      </w:r>
      <w:r w:rsidR="00BE3C51" w:rsidRPr="0069459C">
        <w:rPr>
          <w:rFonts w:ascii="Arial" w:hAnsi="Arial" w:cs="Arial"/>
          <w:szCs w:val="24"/>
          <w:highlight w:val="yellow"/>
        </w:rPr>
        <w:t>COP</w:t>
      </w:r>
      <w:r w:rsidR="00B30FBA" w:rsidRPr="0069459C">
        <w:rPr>
          <w:rFonts w:ascii="Arial" w:hAnsi="Arial" w:cs="Arial"/>
          <w:szCs w:val="24"/>
          <w:highlight w:val="yellow"/>
        </w:rPr>
        <w:t xml:space="preserve"> XX</w:t>
      </w:r>
      <w:r w:rsidR="00BE3C51" w:rsidRPr="0069459C">
        <w:rPr>
          <w:rFonts w:ascii="Arial" w:hAnsi="Arial" w:cs="Arial"/>
          <w:szCs w:val="24"/>
          <w:highlight w:val="yellow"/>
        </w:rPr>
        <w:t>.</w:t>
      </w:r>
      <w:r w:rsidR="00B30FBA" w:rsidRPr="0069459C">
        <w:rPr>
          <w:rFonts w:ascii="Arial" w:hAnsi="Arial" w:cs="Arial"/>
          <w:szCs w:val="24"/>
          <w:highlight w:val="yellow"/>
        </w:rPr>
        <w:t>XXX</w:t>
      </w:r>
      <w:r w:rsidR="00BE3C51" w:rsidRPr="0069459C">
        <w:rPr>
          <w:rFonts w:ascii="Arial" w:hAnsi="Arial" w:cs="Arial"/>
          <w:szCs w:val="24"/>
          <w:highlight w:val="yellow"/>
        </w:rPr>
        <w:t>.</w:t>
      </w:r>
      <w:r w:rsidR="00B30FBA" w:rsidRPr="0069459C">
        <w:rPr>
          <w:rFonts w:ascii="Arial" w:hAnsi="Arial" w:cs="Arial"/>
          <w:szCs w:val="24"/>
          <w:highlight w:val="yellow"/>
        </w:rPr>
        <w:t>XXX</w:t>
      </w:r>
      <w:r w:rsidR="00BE3C51" w:rsidRPr="0069459C">
        <w:rPr>
          <w:rFonts w:ascii="Arial" w:hAnsi="Arial" w:cs="Arial"/>
          <w:szCs w:val="24"/>
        </w:rPr>
        <w:t xml:space="preserve"> o su equivalente en SMMLV </w:t>
      </w:r>
      <w:r w:rsidR="00BE3C51" w:rsidRPr="0069459C">
        <w:rPr>
          <w:rFonts w:ascii="Arial" w:hAnsi="Arial" w:cs="Arial"/>
          <w:szCs w:val="24"/>
          <w:highlight w:val="yellow"/>
        </w:rPr>
        <w:t>[ESTA CIFRA SE REVISARÁ DE ACUERDO A LOS EQUIPOS QUE HAYA EN LA SUBESTACIÓN QUE SE REALIZARÁ LA CONEXIÓN]</w:t>
      </w:r>
      <w:r w:rsidR="00816517" w:rsidRPr="0069459C">
        <w:rPr>
          <w:rFonts w:ascii="Arial" w:hAnsi="Arial" w:cs="Arial"/>
          <w:szCs w:val="24"/>
        </w:rPr>
        <w:t xml:space="preserve"> </w:t>
      </w:r>
      <w:r w:rsidR="00BE3C51" w:rsidRPr="0069459C">
        <w:rPr>
          <w:rFonts w:ascii="Arial" w:hAnsi="Arial" w:cs="Arial"/>
          <w:szCs w:val="24"/>
        </w:rPr>
        <w:t xml:space="preserve">y en donde se deberá adicionar a </w:t>
      </w:r>
      <w:r w:rsidR="00812885" w:rsidRPr="0069459C">
        <w:rPr>
          <w:rFonts w:ascii="Arial" w:hAnsi="Arial" w:cs="Arial"/>
          <w:szCs w:val="24"/>
        </w:rPr>
        <w:t>[</w:t>
      </w:r>
      <w:r w:rsidR="00777C6B" w:rsidRPr="0069459C">
        <w:rPr>
          <w:rFonts w:ascii="Arial" w:hAnsi="Arial" w:cs="Arial"/>
          <w:szCs w:val="24"/>
          <w:highlight w:val="yellow"/>
        </w:rPr>
        <w:t>S_TN</w:t>
      </w:r>
      <w:r w:rsidR="00812885" w:rsidRPr="0069459C">
        <w:rPr>
          <w:rStyle w:val="Refdenotaalpie"/>
          <w:rFonts w:ascii="Arial" w:hAnsi="Arial" w:cs="Arial"/>
          <w:szCs w:val="24"/>
        </w:rPr>
        <w:footnoteReference w:id="498"/>
      </w:r>
      <w:r w:rsidR="00812885" w:rsidRPr="0069459C">
        <w:rPr>
          <w:rFonts w:ascii="Arial" w:hAnsi="Arial" w:cs="Arial"/>
          <w:szCs w:val="24"/>
        </w:rPr>
        <w:t>]</w:t>
      </w:r>
      <w:r w:rsidR="00BE3C51" w:rsidRPr="0069459C">
        <w:rPr>
          <w:rFonts w:ascii="Arial" w:hAnsi="Arial" w:cs="Arial"/>
          <w:szCs w:val="24"/>
        </w:rPr>
        <w:t xml:space="preserve"> como asegurado adicional de la póliza. </w:t>
      </w:r>
    </w:p>
    <w:p w14:paraId="607669CB" w14:textId="443E6CD0" w:rsidR="00816517" w:rsidRPr="0069459C" w:rsidRDefault="00BE3C51" w:rsidP="00936EC0">
      <w:pPr>
        <w:ind w:left="284"/>
        <w:jc w:val="both"/>
        <w:rPr>
          <w:rFonts w:ascii="Arial" w:hAnsi="Arial" w:cs="Arial"/>
          <w:sz w:val="24"/>
          <w:szCs w:val="24"/>
        </w:rPr>
      </w:pPr>
      <w:r w:rsidRPr="0069459C">
        <w:rPr>
          <w:rFonts w:ascii="Arial" w:hAnsi="Arial" w:cs="Arial"/>
          <w:b/>
          <w:bCs/>
          <w:sz w:val="24"/>
          <w:szCs w:val="24"/>
        </w:rPr>
        <w:t>PARÁGRAFO PRIMERO</w:t>
      </w:r>
      <w:r w:rsidR="008B42DF" w:rsidRPr="0069459C">
        <w:rPr>
          <w:rFonts w:ascii="Arial" w:hAnsi="Arial" w:cs="Arial"/>
          <w:b/>
          <w:bCs/>
          <w:sz w:val="24"/>
          <w:szCs w:val="24"/>
        </w:rPr>
        <w:t xml:space="preserve"> – SEGURO DE RCE</w:t>
      </w:r>
      <w:r w:rsidRPr="0069459C">
        <w:rPr>
          <w:rFonts w:ascii="Arial" w:hAnsi="Arial" w:cs="Arial"/>
          <w:b/>
          <w:bCs/>
          <w:sz w:val="24"/>
          <w:szCs w:val="24"/>
        </w:rPr>
        <w:t>:</w:t>
      </w:r>
      <w:r w:rsidRPr="0069459C">
        <w:rPr>
          <w:rFonts w:ascii="Arial" w:hAnsi="Arial" w:cs="Arial"/>
          <w:sz w:val="24"/>
          <w:szCs w:val="24"/>
        </w:rPr>
        <w:t xml:space="preserve"> Si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499"/>
      </w:r>
      <w:r w:rsidR="003D47AF" w:rsidRPr="0069459C">
        <w:rPr>
          <w:rFonts w:ascii="Arial" w:hAnsi="Arial" w:cs="Arial"/>
          <w:sz w:val="24"/>
          <w:szCs w:val="24"/>
        </w:rPr>
        <w:t>]</w:t>
      </w:r>
      <w:r w:rsidRPr="0069459C">
        <w:rPr>
          <w:rFonts w:ascii="Arial" w:hAnsi="Arial" w:cs="Arial"/>
          <w:sz w:val="24"/>
          <w:szCs w:val="24"/>
        </w:rPr>
        <w:t xml:space="preserve"> posee un seguro de responsabilidad civil extracontractual global para todas sus operaciones, podrá acreditarlo ante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500"/>
      </w:r>
      <w:r w:rsidR="003D47AF" w:rsidRPr="0069459C">
        <w:rPr>
          <w:rFonts w:ascii="Arial" w:hAnsi="Arial" w:cs="Arial"/>
          <w:sz w:val="24"/>
          <w:szCs w:val="24"/>
        </w:rPr>
        <w:t>]</w:t>
      </w:r>
      <w:r w:rsidRPr="0069459C">
        <w:rPr>
          <w:rFonts w:ascii="Arial" w:hAnsi="Arial" w:cs="Arial"/>
          <w:sz w:val="24"/>
          <w:szCs w:val="24"/>
        </w:rPr>
        <w:t xml:space="preserve"> para su respectivo análisis</w:t>
      </w:r>
      <w:r w:rsidR="00F1771B" w:rsidRPr="0069459C">
        <w:rPr>
          <w:rFonts w:ascii="Arial" w:hAnsi="Arial" w:cs="Arial"/>
          <w:sz w:val="24"/>
          <w:szCs w:val="24"/>
        </w:rPr>
        <w:t>, solicitud de inclusión de [</w:t>
      </w:r>
      <w:r w:rsidR="00F1771B" w:rsidRPr="0069459C">
        <w:rPr>
          <w:rFonts w:ascii="Arial" w:hAnsi="Arial" w:cs="Arial"/>
          <w:sz w:val="24"/>
          <w:szCs w:val="24"/>
          <w:highlight w:val="yellow"/>
        </w:rPr>
        <w:t>S_TN</w:t>
      </w:r>
      <w:r w:rsidR="00F1771B" w:rsidRPr="0069459C">
        <w:rPr>
          <w:rStyle w:val="Refdenotaalpie"/>
          <w:rFonts w:ascii="Arial" w:hAnsi="Arial" w:cs="Arial"/>
          <w:sz w:val="24"/>
          <w:szCs w:val="24"/>
        </w:rPr>
        <w:footnoteReference w:id="501"/>
      </w:r>
      <w:r w:rsidR="00F1771B" w:rsidRPr="0069459C">
        <w:rPr>
          <w:rFonts w:ascii="Arial" w:hAnsi="Arial" w:cs="Arial"/>
          <w:sz w:val="24"/>
          <w:szCs w:val="24"/>
        </w:rPr>
        <w:t xml:space="preserve">] como asegurado </w:t>
      </w:r>
      <w:r w:rsidRPr="0069459C">
        <w:rPr>
          <w:rFonts w:ascii="Arial" w:hAnsi="Arial" w:cs="Arial"/>
          <w:sz w:val="24"/>
          <w:szCs w:val="24"/>
        </w:rPr>
        <w:t xml:space="preserve">y aprobación y en donde se cumpla lo mencionado en el párrafo anterior. </w:t>
      </w:r>
    </w:p>
    <w:p w14:paraId="3E959ED5" w14:textId="27B32224" w:rsidR="003D47AF" w:rsidRPr="0069459C" w:rsidRDefault="00BE3C51" w:rsidP="00D226C7">
      <w:pPr>
        <w:ind w:left="284"/>
        <w:jc w:val="both"/>
        <w:rPr>
          <w:rFonts w:ascii="Arial" w:hAnsi="Arial" w:cs="Arial"/>
          <w:sz w:val="24"/>
          <w:szCs w:val="24"/>
        </w:rPr>
      </w:pPr>
      <w:r w:rsidRPr="0069459C">
        <w:rPr>
          <w:rFonts w:ascii="Arial" w:hAnsi="Arial" w:cs="Arial"/>
          <w:b/>
          <w:bCs/>
          <w:sz w:val="24"/>
          <w:szCs w:val="24"/>
        </w:rPr>
        <w:lastRenderedPageBreak/>
        <w:t>PARÁGRAFO SEGUNDO</w:t>
      </w:r>
      <w:r w:rsidR="008B42DF" w:rsidRPr="0069459C">
        <w:rPr>
          <w:rFonts w:ascii="Arial" w:hAnsi="Arial" w:cs="Arial"/>
          <w:b/>
          <w:bCs/>
          <w:sz w:val="24"/>
          <w:szCs w:val="24"/>
        </w:rPr>
        <w:t xml:space="preserve"> – PERJUICIOS NO CUBIERTOS POR LAS PÓLIZAS</w:t>
      </w:r>
      <w:r w:rsidRPr="0069459C">
        <w:rPr>
          <w:rFonts w:ascii="Arial" w:hAnsi="Arial" w:cs="Arial"/>
          <w:b/>
          <w:bCs/>
          <w:sz w:val="24"/>
          <w:szCs w:val="24"/>
        </w:rPr>
        <w:t>:</w:t>
      </w:r>
      <w:r w:rsidRPr="0069459C">
        <w:rPr>
          <w:rFonts w:ascii="Arial" w:hAnsi="Arial" w:cs="Arial"/>
          <w:sz w:val="24"/>
          <w:szCs w:val="24"/>
        </w:rPr>
        <w:t xml:space="preserve"> </w:t>
      </w:r>
      <w:r w:rsidR="003D47AF" w:rsidRPr="0069459C">
        <w:rPr>
          <w:rFonts w:ascii="Arial" w:hAnsi="Arial" w:cs="Arial"/>
          <w:sz w:val="24"/>
          <w:szCs w:val="24"/>
        </w:rPr>
        <w:t>[</w:t>
      </w:r>
      <w:r w:rsidR="00AA4B83" w:rsidRPr="0069459C">
        <w:rPr>
          <w:rFonts w:ascii="Arial" w:hAnsi="Arial" w:cs="Arial"/>
          <w:sz w:val="24"/>
          <w:szCs w:val="24"/>
          <w:highlight w:val="yellow"/>
        </w:rPr>
        <w:t>S_PROMOTOR</w:t>
      </w:r>
      <w:r w:rsidR="003D47AF" w:rsidRPr="0069459C">
        <w:rPr>
          <w:rStyle w:val="Refdenotaalpie"/>
          <w:rFonts w:ascii="Arial" w:hAnsi="Arial" w:cs="Arial"/>
          <w:sz w:val="24"/>
          <w:szCs w:val="24"/>
        </w:rPr>
        <w:footnoteReference w:id="502"/>
      </w:r>
      <w:r w:rsidR="003D47AF" w:rsidRPr="0069459C">
        <w:rPr>
          <w:rFonts w:ascii="Arial" w:hAnsi="Arial" w:cs="Arial"/>
          <w:sz w:val="24"/>
          <w:szCs w:val="24"/>
        </w:rPr>
        <w:t>]</w:t>
      </w:r>
      <w:r w:rsidRPr="0069459C">
        <w:rPr>
          <w:rFonts w:ascii="Arial" w:hAnsi="Arial" w:cs="Arial"/>
          <w:sz w:val="24"/>
          <w:szCs w:val="24"/>
        </w:rPr>
        <w:t xml:space="preserve"> asumirá todos los gastos ocasionados por perjuicios causados a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503"/>
      </w:r>
      <w:r w:rsidR="003D47AF" w:rsidRPr="0069459C">
        <w:rPr>
          <w:rFonts w:ascii="Arial" w:hAnsi="Arial" w:cs="Arial"/>
          <w:sz w:val="24"/>
          <w:szCs w:val="24"/>
        </w:rPr>
        <w:t>]</w:t>
      </w:r>
      <w:r w:rsidRPr="0069459C">
        <w:rPr>
          <w:rFonts w:ascii="Arial" w:hAnsi="Arial" w:cs="Arial"/>
          <w:sz w:val="24"/>
          <w:szCs w:val="24"/>
        </w:rPr>
        <w:t xml:space="preserve">, incluyendo las penalidades que debe asumir </w:t>
      </w:r>
      <w:r w:rsidR="00830E2E" w:rsidRPr="0069459C">
        <w:rPr>
          <w:rFonts w:ascii="Arial" w:hAnsi="Arial" w:cs="Arial"/>
          <w:sz w:val="24"/>
          <w:szCs w:val="24"/>
        </w:rPr>
        <w:t>[</w:t>
      </w:r>
      <w:r w:rsidR="00AA4B83" w:rsidRPr="0069459C">
        <w:rPr>
          <w:rFonts w:ascii="Arial" w:hAnsi="Arial" w:cs="Arial"/>
          <w:sz w:val="24"/>
          <w:szCs w:val="24"/>
          <w:highlight w:val="yellow"/>
        </w:rPr>
        <w:t>S_PROMOTOR</w:t>
      </w:r>
      <w:r w:rsidR="00830E2E" w:rsidRPr="0069459C">
        <w:rPr>
          <w:rStyle w:val="Refdenotaalpie"/>
          <w:rFonts w:ascii="Arial" w:hAnsi="Arial" w:cs="Arial"/>
          <w:sz w:val="24"/>
          <w:szCs w:val="24"/>
        </w:rPr>
        <w:footnoteReference w:id="504"/>
      </w:r>
      <w:r w:rsidR="00830E2E" w:rsidRPr="0069459C">
        <w:rPr>
          <w:rFonts w:ascii="Arial" w:hAnsi="Arial" w:cs="Arial"/>
          <w:sz w:val="24"/>
          <w:szCs w:val="24"/>
        </w:rPr>
        <w:t>]</w:t>
      </w:r>
      <w:r w:rsidRPr="0069459C">
        <w:rPr>
          <w:rFonts w:ascii="Arial" w:hAnsi="Arial" w:cs="Arial"/>
          <w:sz w:val="24"/>
          <w:szCs w:val="24"/>
        </w:rPr>
        <w:t xml:space="preserve"> conforme a lo establecido en el presente Contrato y que no son cubiertos por la Póliza de Responsabilidad Civil Extracontractual. </w:t>
      </w:r>
      <w:r w:rsidR="00830E2E" w:rsidRPr="0069459C">
        <w:rPr>
          <w:rFonts w:ascii="Arial" w:hAnsi="Arial" w:cs="Arial"/>
          <w:sz w:val="24"/>
          <w:szCs w:val="24"/>
        </w:rPr>
        <w:t>[</w:t>
      </w:r>
      <w:r w:rsidR="00AA4B83" w:rsidRPr="0069459C">
        <w:rPr>
          <w:rFonts w:ascii="Arial" w:hAnsi="Arial" w:cs="Arial"/>
          <w:sz w:val="24"/>
          <w:szCs w:val="24"/>
          <w:highlight w:val="yellow"/>
        </w:rPr>
        <w:t>S_PROMOTOR</w:t>
      </w:r>
      <w:r w:rsidR="00830E2E" w:rsidRPr="0069459C">
        <w:rPr>
          <w:rStyle w:val="Refdenotaalpie"/>
          <w:rFonts w:ascii="Arial" w:hAnsi="Arial" w:cs="Arial"/>
          <w:sz w:val="24"/>
          <w:szCs w:val="24"/>
        </w:rPr>
        <w:footnoteReference w:id="505"/>
      </w:r>
      <w:r w:rsidR="00830E2E" w:rsidRPr="0069459C">
        <w:rPr>
          <w:rFonts w:ascii="Arial" w:hAnsi="Arial" w:cs="Arial"/>
          <w:sz w:val="24"/>
          <w:szCs w:val="24"/>
        </w:rPr>
        <w:t>]</w:t>
      </w:r>
      <w:r w:rsidRPr="0069459C">
        <w:rPr>
          <w:rFonts w:ascii="Arial" w:hAnsi="Arial" w:cs="Arial"/>
          <w:sz w:val="24"/>
          <w:szCs w:val="24"/>
        </w:rPr>
        <w:t xml:space="preserve"> podrá a su discreción constituir una póliza que busque amparar este riesgo. </w:t>
      </w:r>
    </w:p>
    <w:p w14:paraId="3F4B3187" w14:textId="79FDEABA" w:rsidR="00EC52FB" w:rsidRPr="0069459C" w:rsidRDefault="003D47AF" w:rsidP="00D226C7">
      <w:pPr>
        <w:pStyle w:val="Prrafodelista"/>
        <w:numPr>
          <w:ilvl w:val="0"/>
          <w:numId w:val="21"/>
        </w:numPr>
        <w:ind w:left="284" w:firstLine="0"/>
        <w:rPr>
          <w:rFonts w:ascii="Arial" w:hAnsi="Arial" w:cs="Arial"/>
          <w:szCs w:val="24"/>
        </w:rPr>
      </w:pPr>
      <w:r w:rsidRPr="0069459C">
        <w:rPr>
          <w:rFonts w:ascii="Arial" w:hAnsi="Arial" w:cs="Arial"/>
          <w:szCs w:val="24"/>
        </w:rPr>
        <w:t>Garantía</w:t>
      </w:r>
      <w:r w:rsidR="00BE3C51" w:rsidRPr="0069459C">
        <w:rPr>
          <w:rFonts w:ascii="Arial" w:hAnsi="Arial" w:cs="Arial"/>
          <w:szCs w:val="24"/>
        </w:rPr>
        <w:t xml:space="preserve"> de cumplimiento</w:t>
      </w:r>
      <w:r w:rsidR="00B20E19" w:rsidRPr="0069459C">
        <w:rPr>
          <w:rFonts w:ascii="Arial" w:hAnsi="Arial" w:cs="Arial"/>
          <w:szCs w:val="24"/>
        </w:rPr>
        <w:t xml:space="preserve"> de [</w:t>
      </w:r>
      <w:r w:rsidR="00AA4B83" w:rsidRPr="0069459C">
        <w:rPr>
          <w:rFonts w:ascii="Arial" w:hAnsi="Arial" w:cs="Arial"/>
          <w:szCs w:val="24"/>
          <w:highlight w:val="yellow"/>
        </w:rPr>
        <w:t>S_PROMOTOR</w:t>
      </w:r>
      <w:r w:rsidR="00B20E19" w:rsidRPr="0069459C">
        <w:rPr>
          <w:rStyle w:val="Refdenotaalpie"/>
          <w:rFonts w:ascii="Arial" w:hAnsi="Arial" w:cs="Arial"/>
          <w:szCs w:val="24"/>
        </w:rPr>
        <w:footnoteReference w:id="506"/>
      </w:r>
      <w:r w:rsidR="00B20E19" w:rsidRPr="0069459C">
        <w:rPr>
          <w:rFonts w:ascii="Arial" w:hAnsi="Arial" w:cs="Arial"/>
          <w:szCs w:val="24"/>
        </w:rPr>
        <w:t>]</w:t>
      </w:r>
      <w:r w:rsidR="00BE3C51" w:rsidRPr="0069459C">
        <w:rPr>
          <w:rFonts w:ascii="Arial" w:hAnsi="Arial" w:cs="Arial"/>
          <w:szCs w:val="24"/>
        </w:rPr>
        <w:t xml:space="preserve">: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507"/>
      </w:r>
      <w:r w:rsidR="00830E2E" w:rsidRPr="0069459C">
        <w:rPr>
          <w:rFonts w:ascii="Arial" w:hAnsi="Arial" w:cs="Arial"/>
          <w:szCs w:val="24"/>
        </w:rPr>
        <w:t>]</w:t>
      </w:r>
      <w:r w:rsidR="00BE3C51" w:rsidRPr="0069459C">
        <w:rPr>
          <w:rFonts w:ascii="Arial" w:hAnsi="Arial" w:cs="Arial"/>
          <w:szCs w:val="24"/>
        </w:rPr>
        <w:t xml:space="preserve"> se obliga a constituir a su costo y a favor de </w:t>
      </w:r>
      <w:r w:rsidRPr="0069459C">
        <w:rPr>
          <w:rFonts w:ascii="Arial" w:hAnsi="Arial" w:cs="Arial"/>
          <w:szCs w:val="24"/>
        </w:rPr>
        <w:t>[</w:t>
      </w:r>
      <w:r w:rsidR="00777C6B" w:rsidRPr="0069459C">
        <w:rPr>
          <w:rFonts w:ascii="Arial" w:hAnsi="Arial" w:cs="Arial"/>
          <w:szCs w:val="24"/>
          <w:highlight w:val="yellow"/>
        </w:rPr>
        <w:t>S_TN</w:t>
      </w:r>
      <w:r w:rsidRPr="0069459C">
        <w:rPr>
          <w:rStyle w:val="Refdenotaalpie"/>
          <w:rFonts w:ascii="Arial" w:hAnsi="Arial" w:cs="Arial"/>
          <w:szCs w:val="24"/>
        </w:rPr>
        <w:footnoteReference w:id="508"/>
      </w:r>
      <w:r w:rsidRPr="0069459C">
        <w:rPr>
          <w:rFonts w:ascii="Arial" w:hAnsi="Arial" w:cs="Arial"/>
          <w:szCs w:val="24"/>
        </w:rPr>
        <w:t>]</w:t>
      </w:r>
      <w:r w:rsidR="00BE3C51" w:rsidRPr="0069459C">
        <w:rPr>
          <w:rFonts w:ascii="Arial" w:hAnsi="Arial" w:cs="Arial"/>
          <w:szCs w:val="24"/>
        </w:rPr>
        <w:t xml:space="preserve">, una garantía de cumplimiento del contrato, expedida por una Compañía de Seguros legalmente establecida en Colombia, y cuyas garantías hayan sido puestas en depósito ante la Superintendencia Financiera de Colombia. La garantía deberá ser para entidades particulares o entre particulares o en favor de Empresas de Servicios Públicos (ESP), y deberá tener anexa la certificación de pago de la prima o el certificado que diga que la póliza no expirará por falta de pago de prima expedida por la aseguradora. Mediante esta garantía se amparan las obligaciones que contrae </w:t>
      </w:r>
      <w:r w:rsidR="00830E2E" w:rsidRPr="0069459C">
        <w:rPr>
          <w:rFonts w:ascii="Arial" w:hAnsi="Arial" w:cs="Arial"/>
          <w:szCs w:val="24"/>
        </w:rPr>
        <w:t>[</w:t>
      </w:r>
      <w:r w:rsidR="00AA4B83" w:rsidRPr="0069459C">
        <w:rPr>
          <w:rFonts w:ascii="Arial" w:hAnsi="Arial" w:cs="Arial"/>
          <w:szCs w:val="24"/>
          <w:highlight w:val="yellow"/>
        </w:rPr>
        <w:t>S_PROMOTOR</w:t>
      </w:r>
      <w:r w:rsidR="00830E2E" w:rsidRPr="0069459C">
        <w:rPr>
          <w:rStyle w:val="Refdenotaalpie"/>
          <w:rFonts w:ascii="Arial" w:hAnsi="Arial" w:cs="Arial"/>
          <w:szCs w:val="24"/>
        </w:rPr>
        <w:footnoteReference w:id="509"/>
      </w:r>
      <w:r w:rsidR="00830E2E" w:rsidRPr="0069459C">
        <w:rPr>
          <w:rFonts w:ascii="Arial" w:hAnsi="Arial" w:cs="Arial"/>
          <w:szCs w:val="24"/>
        </w:rPr>
        <w:t>]</w:t>
      </w:r>
      <w:r w:rsidR="00BE3C51" w:rsidRPr="0069459C">
        <w:rPr>
          <w:rFonts w:ascii="Arial" w:hAnsi="Arial" w:cs="Arial"/>
          <w:szCs w:val="24"/>
        </w:rPr>
        <w:t xml:space="preserve"> por la celebración del </w:t>
      </w:r>
      <w:r w:rsidR="000A469C" w:rsidRPr="0069459C">
        <w:rPr>
          <w:rFonts w:ascii="Arial" w:hAnsi="Arial" w:cs="Arial"/>
          <w:szCs w:val="24"/>
        </w:rPr>
        <w:t>contrato</w:t>
      </w:r>
      <w:r w:rsidR="00BE3C51" w:rsidRPr="0069459C">
        <w:rPr>
          <w:rFonts w:ascii="Arial" w:hAnsi="Arial" w:cs="Arial"/>
          <w:szCs w:val="24"/>
        </w:rPr>
        <w:t xml:space="preserve">, y deberá estar vigente desde la fecha de firma del </w:t>
      </w:r>
      <w:r w:rsidR="000A469C" w:rsidRPr="0069459C">
        <w:rPr>
          <w:rFonts w:ascii="Arial" w:hAnsi="Arial" w:cs="Arial"/>
          <w:szCs w:val="24"/>
        </w:rPr>
        <w:t>contrato</w:t>
      </w:r>
      <w:r w:rsidR="00BE3C51" w:rsidRPr="0069459C">
        <w:rPr>
          <w:rFonts w:ascii="Arial" w:hAnsi="Arial" w:cs="Arial"/>
          <w:szCs w:val="24"/>
        </w:rPr>
        <w:t>, hasta la fecha de finalización del plazo contractual más un</w:t>
      </w:r>
      <w:r w:rsidR="000A469C" w:rsidRPr="0069459C">
        <w:rPr>
          <w:rFonts w:ascii="Arial" w:hAnsi="Arial" w:cs="Arial"/>
          <w:szCs w:val="24"/>
        </w:rPr>
        <w:t xml:space="preserve"> (1)</w:t>
      </w:r>
      <w:r w:rsidR="00BE3C51" w:rsidRPr="0069459C">
        <w:rPr>
          <w:rFonts w:ascii="Arial" w:hAnsi="Arial" w:cs="Arial"/>
          <w:szCs w:val="24"/>
        </w:rPr>
        <w:t xml:space="preserve"> mes, y por un valor asegurado de COP</w:t>
      </w:r>
      <w:r w:rsidR="00F1771B" w:rsidRPr="0069459C">
        <w:rPr>
          <w:rFonts w:ascii="Arial" w:hAnsi="Arial" w:cs="Arial"/>
          <w:szCs w:val="24"/>
        </w:rPr>
        <w:t xml:space="preserve"> </w:t>
      </w:r>
      <w:r w:rsidR="00F1771B" w:rsidRPr="0069459C">
        <w:rPr>
          <w:rFonts w:ascii="Arial" w:hAnsi="Arial" w:cs="Arial"/>
          <w:szCs w:val="24"/>
          <w:highlight w:val="yellow"/>
        </w:rPr>
        <w:t>xxxxx</w:t>
      </w:r>
      <w:r w:rsidR="00BE3C51" w:rsidRPr="0069459C">
        <w:rPr>
          <w:rFonts w:ascii="Arial" w:hAnsi="Arial" w:cs="Arial"/>
          <w:szCs w:val="24"/>
        </w:rPr>
        <w:t xml:space="preserve"> o su equivalente en SMMLV</w:t>
      </w:r>
      <w:r w:rsidR="00EC52FB" w:rsidRPr="0069459C">
        <w:rPr>
          <w:rFonts w:ascii="Arial" w:hAnsi="Arial" w:cs="Arial"/>
          <w:szCs w:val="24"/>
        </w:rPr>
        <w:t>.</w:t>
      </w:r>
      <w:r w:rsidR="00BE3C51" w:rsidRPr="0069459C">
        <w:rPr>
          <w:rFonts w:ascii="Arial" w:hAnsi="Arial" w:cs="Arial"/>
          <w:szCs w:val="24"/>
        </w:rPr>
        <w:t xml:space="preserve"> [ESTA CIFRA SE REVISARÁ DE ACUERDO A LOS EQUIPOS QUE HAYA EN LA SUBESTACIÓN QUE SE REALIZARÁ LA CONEXIÓN]</w:t>
      </w:r>
      <w:r w:rsidR="003C0E10" w:rsidRPr="0069459C">
        <w:rPr>
          <w:rFonts w:ascii="Arial" w:hAnsi="Arial" w:cs="Arial"/>
          <w:szCs w:val="24"/>
        </w:rPr>
        <w:t>.</w:t>
      </w:r>
    </w:p>
    <w:p w14:paraId="5ED1B3F3" w14:textId="0015C7CC" w:rsidR="003C0E10" w:rsidRPr="0069459C" w:rsidRDefault="003C0E10" w:rsidP="003C0E10">
      <w:pPr>
        <w:pStyle w:val="Prrafodelista"/>
        <w:numPr>
          <w:ilvl w:val="0"/>
          <w:numId w:val="21"/>
        </w:numPr>
        <w:ind w:left="284"/>
        <w:rPr>
          <w:rFonts w:ascii="Arial" w:hAnsi="Arial" w:cs="Arial"/>
          <w:szCs w:val="24"/>
        </w:rPr>
      </w:pPr>
      <w:r w:rsidRPr="0069459C">
        <w:rPr>
          <w:rFonts w:ascii="Arial" w:hAnsi="Arial" w:cs="Arial"/>
          <w:szCs w:val="24"/>
        </w:rPr>
        <w:t>Para los casos en que los trabajos de conexión los realice un tercero se requiere incluir póliza de estabilidad de la obra, Resolución CREG 025 de 1995 numeral 6.</w:t>
      </w:r>
    </w:p>
    <w:p w14:paraId="0470F86B" w14:textId="46895B9E" w:rsidR="003C0E10" w:rsidRPr="0069459C" w:rsidRDefault="003C0E10" w:rsidP="003C0E10">
      <w:pPr>
        <w:pStyle w:val="Prrafodelista"/>
        <w:numPr>
          <w:ilvl w:val="0"/>
          <w:numId w:val="21"/>
        </w:numPr>
        <w:ind w:left="284"/>
        <w:rPr>
          <w:rFonts w:ascii="Arial" w:hAnsi="Arial" w:cs="Arial"/>
          <w:szCs w:val="24"/>
        </w:rPr>
      </w:pPr>
      <w:r w:rsidRPr="0069459C">
        <w:rPr>
          <w:rFonts w:ascii="Arial" w:hAnsi="Arial" w:cs="Arial"/>
          <w:szCs w:val="24"/>
        </w:rPr>
        <w:t>Otras Garantías, de acuerdo con el desarrollo de proyectos y la simultaneidad de trabajos tanto de [</w:t>
      </w:r>
      <w:r w:rsidRPr="0069459C">
        <w:rPr>
          <w:rFonts w:ascii="Arial" w:hAnsi="Arial" w:cs="Arial"/>
          <w:szCs w:val="24"/>
          <w:highlight w:val="yellow"/>
        </w:rPr>
        <w:t>S_PROMOTOR</w:t>
      </w:r>
      <w:r w:rsidRPr="0069459C">
        <w:rPr>
          <w:rStyle w:val="Refdenotaalpie"/>
          <w:rFonts w:ascii="Arial" w:hAnsi="Arial" w:cs="Arial"/>
          <w:szCs w:val="24"/>
        </w:rPr>
        <w:footnoteReference w:id="510"/>
      </w:r>
      <w:r w:rsidRPr="0069459C">
        <w:rPr>
          <w:rFonts w:ascii="Arial" w:hAnsi="Arial" w:cs="Arial"/>
          <w:szCs w:val="24"/>
        </w:rPr>
        <w:t>] como de [</w:t>
      </w:r>
      <w:r w:rsidRPr="0069459C">
        <w:rPr>
          <w:rFonts w:ascii="Arial" w:hAnsi="Arial" w:cs="Arial"/>
          <w:szCs w:val="24"/>
          <w:highlight w:val="yellow"/>
        </w:rPr>
        <w:t>S_TN</w:t>
      </w:r>
      <w:r w:rsidRPr="0069459C">
        <w:rPr>
          <w:rStyle w:val="Refdenotaalpie"/>
          <w:rFonts w:ascii="Arial" w:hAnsi="Arial" w:cs="Arial"/>
          <w:szCs w:val="24"/>
        </w:rPr>
        <w:footnoteReference w:id="511"/>
      </w:r>
      <w:r w:rsidRPr="0069459C">
        <w:rPr>
          <w:rFonts w:ascii="Arial" w:hAnsi="Arial" w:cs="Arial"/>
          <w:szCs w:val="24"/>
        </w:rPr>
        <w:t xml:space="preserve">], si existen riesgos que se origine perjuicios de una parte a la otra o daños en instalaciones existentes, entre otras, las partes pueden definir amparos adicionales no previstos. </w:t>
      </w:r>
    </w:p>
    <w:p w14:paraId="5E9E92C2" w14:textId="77777777" w:rsidR="003C0E10" w:rsidRPr="0069459C" w:rsidRDefault="003C0E10" w:rsidP="00E22382">
      <w:pPr>
        <w:rPr>
          <w:rFonts w:ascii="Arial" w:hAnsi="Arial" w:cs="Arial"/>
          <w:szCs w:val="24"/>
        </w:rPr>
      </w:pPr>
    </w:p>
    <w:p w14:paraId="2CA7F60C" w14:textId="657D1660" w:rsidR="003D47AF" w:rsidRPr="0069459C" w:rsidRDefault="00346EA5" w:rsidP="00C764FF">
      <w:pPr>
        <w:jc w:val="both"/>
        <w:rPr>
          <w:rFonts w:ascii="Arial" w:hAnsi="Arial" w:cs="Arial"/>
          <w:sz w:val="24"/>
          <w:szCs w:val="24"/>
        </w:rPr>
      </w:pPr>
      <w:r w:rsidRPr="0069459C">
        <w:rPr>
          <w:rFonts w:ascii="Arial" w:hAnsi="Arial" w:cs="Arial"/>
          <w:b/>
          <w:bCs/>
          <w:sz w:val="24"/>
          <w:szCs w:val="24"/>
        </w:rPr>
        <w:t>CLÁUSULA VIGÉSIMA. - INTERPRETACIÓN, LEGISLACIÓN APLICABLE Y CAMBIOS EN LA LEGISLACIÓN:</w:t>
      </w:r>
      <w:r w:rsidRPr="0069459C">
        <w:rPr>
          <w:rFonts w:ascii="Arial" w:hAnsi="Arial" w:cs="Arial"/>
          <w:sz w:val="24"/>
          <w:szCs w:val="24"/>
        </w:rPr>
        <w:t xml:space="preserve"> </w:t>
      </w:r>
      <w:r w:rsidR="00BE3C51" w:rsidRPr="0069459C">
        <w:rPr>
          <w:rFonts w:ascii="Arial" w:hAnsi="Arial" w:cs="Arial"/>
          <w:sz w:val="24"/>
          <w:szCs w:val="24"/>
        </w:rPr>
        <w:t xml:space="preserve">El presente Contrato y la totalidad de los derechos y obligaciones que del mismo se derivan, se rigen e interpretan, fijan su alcance y aplicación por la normatividad colombiana vigente que regule la materia objeto del mismo y en especial por las Leyes 142 y 143 de 1994 y las demás normas que las modifiquen, aclaren o adicionen, sus decretos reglamentarios vigentes, las </w:t>
      </w:r>
      <w:r w:rsidR="00E507CC" w:rsidRPr="0069459C">
        <w:rPr>
          <w:rFonts w:ascii="Arial" w:hAnsi="Arial" w:cs="Arial"/>
          <w:sz w:val="24"/>
          <w:szCs w:val="24"/>
        </w:rPr>
        <w:lastRenderedPageBreak/>
        <w:t>R</w:t>
      </w:r>
      <w:r w:rsidR="00BE3C51" w:rsidRPr="0069459C">
        <w:rPr>
          <w:rFonts w:ascii="Arial" w:hAnsi="Arial" w:cs="Arial"/>
          <w:sz w:val="24"/>
          <w:szCs w:val="24"/>
        </w:rPr>
        <w:t xml:space="preserve">esoluciones </w:t>
      </w:r>
      <w:r w:rsidR="00E507CC" w:rsidRPr="0069459C">
        <w:rPr>
          <w:rFonts w:ascii="Arial" w:hAnsi="Arial" w:cs="Arial"/>
          <w:sz w:val="24"/>
          <w:szCs w:val="24"/>
        </w:rPr>
        <w:t>CREG</w:t>
      </w:r>
      <w:r w:rsidR="00BE3C51" w:rsidRPr="0069459C">
        <w:rPr>
          <w:rFonts w:ascii="Arial" w:hAnsi="Arial" w:cs="Arial"/>
          <w:sz w:val="24"/>
          <w:szCs w:val="24"/>
        </w:rPr>
        <w:t xml:space="preserve"> aplicables, en especial la Resolución </w:t>
      </w:r>
      <w:r w:rsidR="00E507CC" w:rsidRPr="0069459C">
        <w:rPr>
          <w:rFonts w:ascii="Arial" w:hAnsi="Arial" w:cs="Arial"/>
          <w:sz w:val="24"/>
          <w:szCs w:val="24"/>
        </w:rPr>
        <w:t>CREG</w:t>
      </w:r>
      <w:r w:rsidR="00BE3C51" w:rsidRPr="0069459C">
        <w:rPr>
          <w:rFonts w:ascii="Arial" w:hAnsi="Arial" w:cs="Arial"/>
          <w:sz w:val="24"/>
          <w:szCs w:val="24"/>
        </w:rPr>
        <w:t xml:space="preserve"> 025 de 1995 y aquellas que la modifiquen o complementen, </w:t>
      </w:r>
      <w:r w:rsidR="00CB23D7" w:rsidRPr="0069459C">
        <w:rPr>
          <w:rFonts w:ascii="Arial" w:hAnsi="Arial" w:cs="Arial"/>
          <w:sz w:val="24"/>
          <w:szCs w:val="24"/>
        </w:rPr>
        <w:t xml:space="preserve">los Acuerdo del CNO, </w:t>
      </w:r>
      <w:r w:rsidR="00BE3C51" w:rsidRPr="0069459C">
        <w:rPr>
          <w:rFonts w:ascii="Arial" w:hAnsi="Arial" w:cs="Arial"/>
          <w:sz w:val="24"/>
          <w:szCs w:val="24"/>
        </w:rPr>
        <w:t xml:space="preserve">las normas de derecho privado y aquellas vigentes aplicables a los contratos de conexión al STN. En todo caso darán aplicación a lo señalado en el artículo 38 de la Ley 153 de 1887. Si se expidiere alguna nueva disposición que sea aplicable a este </w:t>
      </w:r>
      <w:r w:rsidR="00CB23D7" w:rsidRPr="0069459C">
        <w:rPr>
          <w:rFonts w:ascii="Arial" w:hAnsi="Arial" w:cs="Arial"/>
          <w:sz w:val="24"/>
          <w:szCs w:val="24"/>
        </w:rPr>
        <w:t>contrato</w:t>
      </w:r>
      <w:r w:rsidR="00BE3C51" w:rsidRPr="0069459C">
        <w:rPr>
          <w:rFonts w:ascii="Arial" w:hAnsi="Arial" w:cs="Arial"/>
          <w:sz w:val="24"/>
          <w:szCs w:val="24"/>
        </w:rPr>
        <w:t xml:space="preserve">, </w:t>
      </w:r>
      <w:r w:rsidR="00CB23D7" w:rsidRPr="0069459C">
        <w:rPr>
          <w:rFonts w:ascii="Arial" w:hAnsi="Arial" w:cs="Arial"/>
          <w:sz w:val="24"/>
          <w:szCs w:val="24"/>
        </w:rPr>
        <w:t xml:space="preserve">las </w:t>
      </w:r>
      <w:r w:rsidR="00BE3C51" w:rsidRPr="0069459C">
        <w:rPr>
          <w:rFonts w:ascii="Arial" w:hAnsi="Arial" w:cs="Arial"/>
          <w:sz w:val="24"/>
          <w:szCs w:val="24"/>
        </w:rPr>
        <w:t xml:space="preserve">Partes realizarán todos los ajustes requeridos para cumplir con sus preceptos. El cambio en las disposiciones aplicables o en su interpretación o aplicación por la autoridad gubernamental no dará derecho a ninguna de Las Partes a reclamo alguno respecto de La Otra Parte y, en consecuencia, dichos cambios deberán ser asumidos por cada una de Las Partes o como lo indiquen las disposiciones aplicables. </w:t>
      </w:r>
    </w:p>
    <w:p w14:paraId="7A5C2FDC" w14:textId="5E0F4D23" w:rsidR="00FC1742" w:rsidRPr="0069459C" w:rsidRDefault="00BE3C51" w:rsidP="00C764FF">
      <w:pPr>
        <w:jc w:val="both"/>
        <w:rPr>
          <w:rFonts w:ascii="Arial" w:hAnsi="Arial" w:cs="Arial"/>
          <w:sz w:val="24"/>
          <w:szCs w:val="24"/>
        </w:rPr>
      </w:pPr>
      <w:r w:rsidRPr="0069459C">
        <w:rPr>
          <w:rFonts w:ascii="Arial" w:hAnsi="Arial" w:cs="Arial"/>
          <w:b/>
          <w:bCs/>
          <w:sz w:val="24"/>
          <w:szCs w:val="24"/>
        </w:rPr>
        <w:t>PARÁGRAFO</w:t>
      </w:r>
      <w:r w:rsidR="008B42DF" w:rsidRPr="0069459C">
        <w:rPr>
          <w:rFonts w:ascii="Arial" w:hAnsi="Arial" w:cs="Arial"/>
          <w:b/>
          <w:bCs/>
          <w:sz w:val="24"/>
          <w:szCs w:val="24"/>
        </w:rPr>
        <w:t xml:space="preserve"> – MODIFICACIÓN AL CONTRATO</w:t>
      </w:r>
      <w:r w:rsidRPr="0069459C">
        <w:rPr>
          <w:rFonts w:ascii="Arial" w:hAnsi="Arial" w:cs="Arial"/>
          <w:b/>
          <w:bCs/>
          <w:sz w:val="24"/>
          <w:szCs w:val="24"/>
        </w:rPr>
        <w:t>:</w:t>
      </w:r>
      <w:r w:rsidRPr="0069459C">
        <w:rPr>
          <w:rFonts w:ascii="Arial" w:hAnsi="Arial" w:cs="Arial"/>
          <w:sz w:val="24"/>
          <w:szCs w:val="24"/>
        </w:rPr>
        <w:t xml:space="preserve"> Las Partes de común acuerdo establecen que, en el evento de alguna modificación del presente </w:t>
      </w:r>
      <w:r w:rsidR="00CB23D7" w:rsidRPr="0069459C">
        <w:rPr>
          <w:rFonts w:ascii="Arial" w:hAnsi="Arial" w:cs="Arial"/>
          <w:sz w:val="24"/>
          <w:szCs w:val="24"/>
        </w:rPr>
        <w:t>contrato</w:t>
      </w:r>
      <w:r w:rsidRPr="0069459C">
        <w:rPr>
          <w:rFonts w:ascii="Arial" w:hAnsi="Arial" w:cs="Arial"/>
          <w:sz w:val="24"/>
          <w:szCs w:val="24"/>
        </w:rPr>
        <w:t xml:space="preserve">, esta constará por escrito, mediante Cláusula Adicional debidamente firmada por los Representantes Autorizados de cada una de </w:t>
      </w:r>
      <w:r w:rsidR="00CB23D7" w:rsidRPr="0069459C">
        <w:rPr>
          <w:rFonts w:ascii="Arial" w:hAnsi="Arial" w:cs="Arial"/>
          <w:sz w:val="24"/>
          <w:szCs w:val="24"/>
        </w:rPr>
        <w:t xml:space="preserve">las </w:t>
      </w:r>
      <w:r w:rsidRPr="0069459C">
        <w:rPr>
          <w:rFonts w:ascii="Arial" w:hAnsi="Arial" w:cs="Arial"/>
          <w:sz w:val="24"/>
          <w:szCs w:val="24"/>
        </w:rPr>
        <w:t xml:space="preserve">Partes. Los cambios en este </w:t>
      </w:r>
      <w:r w:rsidR="00CB23D7" w:rsidRPr="0069459C">
        <w:rPr>
          <w:rFonts w:ascii="Arial" w:hAnsi="Arial" w:cs="Arial"/>
          <w:sz w:val="24"/>
          <w:szCs w:val="24"/>
        </w:rPr>
        <w:t xml:space="preserve">contrato </w:t>
      </w:r>
      <w:r w:rsidRPr="0069459C">
        <w:rPr>
          <w:rFonts w:ascii="Arial" w:hAnsi="Arial" w:cs="Arial"/>
          <w:sz w:val="24"/>
          <w:szCs w:val="24"/>
        </w:rPr>
        <w:t xml:space="preserve">pueden darse por acuerdo entre </w:t>
      </w:r>
      <w:r w:rsidR="00CB23D7" w:rsidRPr="0069459C">
        <w:rPr>
          <w:rFonts w:ascii="Arial" w:hAnsi="Arial" w:cs="Arial"/>
          <w:sz w:val="24"/>
          <w:szCs w:val="24"/>
        </w:rPr>
        <w:t xml:space="preserve">las </w:t>
      </w:r>
      <w:r w:rsidRPr="0069459C">
        <w:rPr>
          <w:rFonts w:ascii="Arial" w:hAnsi="Arial" w:cs="Arial"/>
          <w:sz w:val="24"/>
          <w:szCs w:val="24"/>
        </w:rPr>
        <w:t xml:space="preserve">Partes, modificaciones, adiciones, sustituciones o derogaciones en las Leyes, normas y/o disposiciones nacionales o regulatorias sobre los temas aplicables a este </w:t>
      </w:r>
      <w:r w:rsidR="00CB23D7" w:rsidRPr="0069459C">
        <w:rPr>
          <w:rFonts w:ascii="Arial" w:hAnsi="Arial" w:cs="Arial"/>
          <w:sz w:val="24"/>
          <w:szCs w:val="24"/>
        </w:rPr>
        <w:t>contrato</w:t>
      </w:r>
      <w:r w:rsidRPr="0069459C">
        <w:rPr>
          <w:rFonts w:ascii="Arial" w:hAnsi="Arial" w:cs="Arial"/>
          <w:sz w:val="24"/>
          <w:szCs w:val="24"/>
        </w:rPr>
        <w:t xml:space="preserve">. Una vez se dé el cambio regulatorio pertinente,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512"/>
      </w:r>
      <w:r w:rsidR="003D47AF" w:rsidRPr="0069459C">
        <w:rPr>
          <w:rFonts w:ascii="Arial" w:hAnsi="Arial" w:cs="Arial"/>
          <w:sz w:val="24"/>
          <w:szCs w:val="24"/>
        </w:rPr>
        <w:t>]</w:t>
      </w:r>
      <w:r w:rsidRPr="0069459C">
        <w:rPr>
          <w:rFonts w:ascii="Arial" w:hAnsi="Arial" w:cs="Arial"/>
          <w:sz w:val="24"/>
          <w:szCs w:val="24"/>
        </w:rPr>
        <w:t xml:space="preserve"> informará por escrito a </w:t>
      </w:r>
      <w:r w:rsidR="00830E2E" w:rsidRPr="0069459C">
        <w:rPr>
          <w:rFonts w:ascii="Arial" w:hAnsi="Arial" w:cs="Arial"/>
          <w:sz w:val="24"/>
          <w:szCs w:val="24"/>
        </w:rPr>
        <w:t>[</w:t>
      </w:r>
      <w:r w:rsidR="00AA4B83" w:rsidRPr="0069459C">
        <w:rPr>
          <w:rFonts w:ascii="Arial" w:hAnsi="Arial" w:cs="Arial"/>
          <w:sz w:val="24"/>
          <w:szCs w:val="24"/>
          <w:highlight w:val="yellow"/>
        </w:rPr>
        <w:t>S_PROMOTOR</w:t>
      </w:r>
      <w:r w:rsidR="00830E2E" w:rsidRPr="0069459C">
        <w:rPr>
          <w:rStyle w:val="Refdenotaalpie"/>
          <w:rFonts w:ascii="Arial" w:hAnsi="Arial" w:cs="Arial"/>
          <w:sz w:val="24"/>
          <w:szCs w:val="24"/>
        </w:rPr>
        <w:footnoteReference w:id="513"/>
      </w:r>
      <w:r w:rsidR="00830E2E" w:rsidRPr="0069459C">
        <w:rPr>
          <w:rFonts w:ascii="Arial" w:hAnsi="Arial" w:cs="Arial"/>
          <w:sz w:val="24"/>
          <w:szCs w:val="24"/>
        </w:rPr>
        <w:t>]</w:t>
      </w:r>
      <w:r w:rsidRPr="0069459C">
        <w:rPr>
          <w:rFonts w:ascii="Arial" w:hAnsi="Arial" w:cs="Arial"/>
          <w:sz w:val="24"/>
          <w:szCs w:val="24"/>
        </w:rPr>
        <w:t xml:space="preserve"> sobre tales cambios, sus implicaciones respecto del </w:t>
      </w:r>
      <w:r w:rsidR="00CB23D7" w:rsidRPr="0069459C">
        <w:rPr>
          <w:rFonts w:ascii="Arial" w:hAnsi="Arial" w:cs="Arial"/>
          <w:sz w:val="24"/>
          <w:szCs w:val="24"/>
        </w:rPr>
        <w:t xml:space="preserve">contrato </w:t>
      </w:r>
      <w:r w:rsidRPr="0069459C">
        <w:rPr>
          <w:rFonts w:ascii="Arial" w:hAnsi="Arial" w:cs="Arial"/>
          <w:sz w:val="24"/>
          <w:szCs w:val="24"/>
        </w:rPr>
        <w:t xml:space="preserve">y en el término de veinte (20) días hábiles siguientes a dicha comunicación se hará la modificación del Contrato de Conexión. De no lograrse acuerdo entre Las Partes respecto de la reforma planteada, se procederá conforme la </w:t>
      </w:r>
      <w:r w:rsidRPr="0069459C">
        <w:rPr>
          <w:rFonts w:ascii="Arial" w:hAnsi="Arial" w:cs="Arial"/>
          <w:sz w:val="24"/>
          <w:szCs w:val="24"/>
          <w:highlight w:val="yellow"/>
        </w:rPr>
        <w:t xml:space="preserve">Cláusula Vigésima </w:t>
      </w:r>
      <w:r w:rsidR="00FC1742" w:rsidRPr="0069459C">
        <w:rPr>
          <w:rFonts w:ascii="Arial" w:hAnsi="Arial" w:cs="Arial"/>
          <w:sz w:val="24"/>
          <w:szCs w:val="24"/>
          <w:highlight w:val="yellow"/>
        </w:rPr>
        <w:t>Séptima</w:t>
      </w:r>
      <w:r w:rsidRPr="0069459C">
        <w:rPr>
          <w:rFonts w:ascii="Arial" w:hAnsi="Arial" w:cs="Arial"/>
          <w:sz w:val="24"/>
          <w:szCs w:val="24"/>
          <w:highlight w:val="yellow"/>
        </w:rPr>
        <w:t>, salvo</w:t>
      </w:r>
      <w:r w:rsidRPr="0069459C">
        <w:rPr>
          <w:rFonts w:ascii="Arial" w:hAnsi="Arial" w:cs="Arial"/>
          <w:sz w:val="24"/>
          <w:szCs w:val="24"/>
        </w:rPr>
        <w:t xml:space="preserve"> que se trate de una disposición que sea de obligatorio cumplimiento para </w:t>
      </w:r>
      <w:r w:rsidR="00CB23D7" w:rsidRPr="0069459C">
        <w:rPr>
          <w:rFonts w:ascii="Arial" w:hAnsi="Arial" w:cs="Arial"/>
          <w:sz w:val="24"/>
          <w:szCs w:val="24"/>
        </w:rPr>
        <w:t xml:space="preserve">las </w:t>
      </w:r>
      <w:r w:rsidRPr="0069459C">
        <w:rPr>
          <w:rFonts w:ascii="Arial" w:hAnsi="Arial" w:cs="Arial"/>
          <w:sz w:val="24"/>
          <w:szCs w:val="24"/>
        </w:rPr>
        <w:t xml:space="preserve">Partes. </w:t>
      </w:r>
    </w:p>
    <w:p w14:paraId="01690833" w14:textId="42D3AC23" w:rsidR="00FC1742" w:rsidRPr="0069459C" w:rsidRDefault="00346EA5" w:rsidP="00C764FF">
      <w:pPr>
        <w:jc w:val="both"/>
        <w:rPr>
          <w:rFonts w:ascii="Arial" w:hAnsi="Arial" w:cs="Arial"/>
          <w:sz w:val="24"/>
          <w:szCs w:val="24"/>
        </w:rPr>
      </w:pPr>
      <w:r w:rsidRPr="0069459C">
        <w:rPr>
          <w:rFonts w:ascii="Arial" w:hAnsi="Arial" w:cs="Arial"/>
          <w:b/>
          <w:bCs/>
          <w:sz w:val="24"/>
          <w:szCs w:val="24"/>
        </w:rPr>
        <w:t>CLÁUSULA VIGÉSIMA PRIMERA – FUERZA MAYOR, CASO FORTUITO O HECHOS DE TERCEROS:</w:t>
      </w:r>
      <w:r w:rsidRPr="0069459C">
        <w:rPr>
          <w:rFonts w:ascii="Arial" w:hAnsi="Arial" w:cs="Arial"/>
          <w:sz w:val="24"/>
          <w:szCs w:val="24"/>
        </w:rPr>
        <w:t xml:space="preserve"> </w:t>
      </w:r>
      <w:r w:rsidR="00BE3C51" w:rsidRPr="0069459C">
        <w:rPr>
          <w:rFonts w:ascii="Arial" w:hAnsi="Arial" w:cs="Arial"/>
          <w:sz w:val="24"/>
          <w:szCs w:val="24"/>
        </w:rPr>
        <w:t xml:space="preserve">Las Partes no podrán ser demandados a cumplir con sus obligaciones bajo el </w:t>
      </w:r>
      <w:r w:rsidR="00CB23D7" w:rsidRPr="0069459C">
        <w:rPr>
          <w:rFonts w:ascii="Arial" w:hAnsi="Arial" w:cs="Arial"/>
          <w:sz w:val="24"/>
          <w:szCs w:val="24"/>
        </w:rPr>
        <w:t xml:space="preserve">contrato </w:t>
      </w:r>
      <w:r w:rsidR="00BE3C51" w:rsidRPr="0069459C">
        <w:rPr>
          <w:rFonts w:ascii="Arial" w:hAnsi="Arial" w:cs="Arial"/>
          <w:sz w:val="24"/>
          <w:szCs w:val="24"/>
        </w:rPr>
        <w:t xml:space="preserve">de </w:t>
      </w:r>
      <w:r w:rsidR="00CB23D7" w:rsidRPr="0069459C">
        <w:rPr>
          <w:rFonts w:ascii="Arial" w:hAnsi="Arial" w:cs="Arial"/>
          <w:sz w:val="24"/>
          <w:szCs w:val="24"/>
        </w:rPr>
        <w:t>conexión</w:t>
      </w:r>
      <w:r w:rsidR="00BE3C51" w:rsidRPr="0069459C">
        <w:rPr>
          <w:rFonts w:ascii="Arial" w:hAnsi="Arial" w:cs="Arial"/>
          <w:sz w:val="24"/>
          <w:szCs w:val="24"/>
        </w:rPr>
        <w:t xml:space="preserve">, si están en imposibilidad para hacerlo por un evento de fuerza mayor, caso fortuito o hechos de terceros calificados como materiales y que sean </w:t>
      </w:r>
      <w:r w:rsidR="00816517" w:rsidRPr="0069459C">
        <w:rPr>
          <w:rFonts w:ascii="Arial" w:hAnsi="Arial" w:cs="Arial"/>
          <w:sz w:val="24"/>
          <w:szCs w:val="24"/>
        </w:rPr>
        <w:t>imprevisibles</w:t>
      </w:r>
      <w:r w:rsidR="00BE3C51" w:rsidRPr="0069459C">
        <w:rPr>
          <w:rFonts w:ascii="Arial" w:hAnsi="Arial" w:cs="Arial"/>
          <w:sz w:val="24"/>
          <w:szCs w:val="24"/>
        </w:rPr>
        <w:t xml:space="preserve"> e irresistibles en cuanto a las obligaciones de este contrato, debidamente comprobados. Tales eventos son los estipulados en la Ley </w:t>
      </w:r>
      <w:r w:rsidR="00CB23D7" w:rsidRPr="0069459C">
        <w:rPr>
          <w:rFonts w:ascii="Arial" w:hAnsi="Arial" w:cs="Arial"/>
          <w:sz w:val="24"/>
          <w:szCs w:val="24"/>
        </w:rPr>
        <w:t xml:space="preserve">colombiana </w:t>
      </w:r>
      <w:r w:rsidR="00BE3C51" w:rsidRPr="0069459C">
        <w:rPr>
          <w:rFonts w:ascii="Arial" w:hAnsi="Arial" w:cs="Arial"/>
          <w:sz w:val="24"/>
          <w:szCs w:val="24"/>
        </w:rPr>
        <w:t xml:space="preserve">y en el presente </w:t>
      </w:r>
      <w:r w:rsidR="00CB23D7" w:rsidRPr="0069459C">
        <w:rPr>
          <w:rFonts w:ascii="Arial" w:hAnsi="Arial" w:cs="Arial"/>
          <w:sz w:val="24"/>
          <w:szCs w:val="24"/>
        </w:rPr>
        <w:t>contrato</w:t>
      </w:r>
      <w:r w:rsidR="00BE3C51" w:rsidRPr="0069459C">
        <w:rPr>
          <w:rFonts w:ascii="Arial" w:hAnsi="Arial" w:cs="Arial"/>
          <w:sz w:val="24"/>
          <w:szCs w:val="24"/>
        </w:rPr>
        <w:t xml:space="preserve">. En consecuencia, </w:t>
      </w:r>
      <w:r w:rsidR="00CB23D7" w:rsidRPr="0069459C">
        <w:rPr>
          <w:rFonts w:ascii="Arial" w:hAnsi="Arial" w:cs="Arial"/>
          <w:sz w:val="24"/>
          <w:szCs w:val="24"/>
        </w:rPr>
        <w:t xml:space="preserve">las </w:t>
      </w:r>
      <w:r w:rsidR="00BE3C51" w:rsidRPr="0069459C">
        <w:rPr>
          <w:rFonts w:ascii="Arial" w:hAnsi="Arial" w:cs="Arial"/>
          <w:sz w:val="24"/>
          <w:szCs w:val="24"/>
        </w:rPr>
        <w:t xml:space="preserve">Partes contratantes se obligan a dar cumplimiento a las estipulaciones contractuales, salvo la ocurrencia de fuerza mayor, caso fortuito o hechos de terceros, ajenos a la voluntad de </w:t>
      </w:r>
      <w:r w:rsidR="00CB23D7" w:rsidRPr="0069459C">
        <w:rPr>
          <w:rFonts w:ascii="Arial" w:hAnsi="Arial" w:cs="Arial"/>
          <w:sz w:val="24"/>
          <w:szCs w:val="24"/>
        </w:rPr>
        <w:t xml:space="preserve">las </w:t>
      </w:r>
      <w:r w:rsidR="00BE3C51" w:rsidRPr="0069459C">
        <w:rPr>
          <w:rFonts w:ascii="Arial" w:hAnsi="Arial" w:cs="Arial"/>
          <w:sz w:val="24"/>
          <w:szCs w:val="24"/>
        </w:rPr>
        <w:t xml:space="preserve">Partes, debidamente comprobados, caso en el cual se pondrán de acuerdo a fin de adecuar las condiciones del Contrato a las nuevas situaciones que se presenten. Las Partes quedarán relevadas del cumplimiento de sus obligaciones por circunstancias imprevisibles e irresistibles ajenas a ellas, que impidan la ejecución de las obligaciones estipuladas en este </w:t>
      </w:r>
      <w:r w:rsidR="00CB23D7" w:rsidRPr="0069459C">
        <w:rPr>
          <w:rFonts w:ascii="Arial" w:hAnsi="Arial" w:cs="Arial"/>
          <w:sz w:val="24"/>
          <w:szCs w:val="24"/>
        </w:rPr>
        <w:t>contrato</w:t>
      </w:r>
      <w:r w:rsidR="00BE3C51" w:rsidRPr="0069459C">
        <w:rPr>
          <w:rFonts w:ascii="Arial" w:hAnsi="Arial" w:cs="Arial"/>
          <w:sz w:val="24"/>
          <w:szCs w:val="24"/>
        </w:rPr>
        <w:t xml:space="preserve">, quedando obligada </w:t>
      </w:r>
      <w:r w:rsidR="00CB23D7" w:rsidRPr="0069459C">
        <w:rPr>
          <w:rFonts w:ascii="Arial" w:hAnsi="Arial" w:cs="Arial"/>
          <w:sz w:val="24"/>
          <w:szCs w:val="24"/>
        </w:rPr>
        <w:t xml:space="preserve">la </w:t>
      </w:r>
      <w:r w:rsidR="00BE3C51" w:rsidRPr="0069459C">
        <w:rPr>
          <w:rFonts w:ascii="Arial" w:hAnsi="Arial" w:cs="Arial"/>
          <w:sz w:val="24"/>
          <w:szCs w:val="24"/>
        </w:rPr>
        <w:t xml:space="preserve">Parte incursa en la circunstancia de fuerza mayor, caso fortuito o hechos de terceros, a dar aviso a la otra Parte, dentro de las setenta y dos (72) horas siguientes a su ocurrencia y desde tal momento se suspenderán las obligaciones para ambas Partes. En caso de desaparecer tal </w:t>
      </w:r>
      <w:r w:rsidR="00BE3C51" w:rsidRPr="0069459C">
        <w:rPr>
          <w:rFonts w:ascii="Arial" w:hAnsi="Arial" w:cs="Arial"/>
          <w:sz w:val="24"/>
          <w:szCs w:val="24"/>
        </w:rPr>
        <w:lastRenderedPageBreak/>
        <w:t xml:space="preserve">circunstancia, </w:t>
      </w:r>
      <w:r w:rsidR="00CB23D7" w:rsidRPr="0069459C">
        <w:rPr>
          <w:rFonts w:ascii="Arial" w:hAnsi="Arial" w:cs="Arial"/>
          <w:sz w:val="24"/>
          <w:szCs w:val="24"/>
        </w:rPr>
        <w:t xml:space="preserve">las </w:t>
      </w:r>
      <w:r w:rsidR="00BE3C51" w:rsidRPr="0069459C">
        <w:rPr>
          <w:rFonts w:ascii="Arial" w:hAnsi="Arial" w:cs="Arial"/>
          <w:sz w:val="24"/>
          <w:szCs w:val="24"/>
        </w:rPr>
        <w:t>Partes continuarán la ejecución de sus obligaciones en la forma estipulada anteriormente. En todo caso quien alegue la fuerza mayor, el caso fortuito o hechos de terceros deberá demostrarlo, dentro de los diez (10) días calendarios siguiente</w:t>
      </w:r>
      <w:r w:rsidR="00CB23D7" w:rsidRPr="0069459C">
        <w:rPr>
          <w:rFonts w:ascii="Arial" w:hAnsi="Arial" w:cs="Arial"/>
          <w:sz w:val="24"/>
          <w:szCs w:val="24"/>
        </w:rPr>
        <w:t>s</w:t>
      </w:r>
      <w:r w:rsidR="00BE3C51" w:rsidRPr="0069459C">
        <w:rPr>
          <w:rFonts w:ascii="Arial" w:hAnsi="Arial" w:cs="Arial"/>
          <w:sz w:val="24"/>
          <w:szCs w:val="24"/>
        </w:rPr>
        <w:t xml:space="preserve"> a la ocurrencia del hecho. Las Partes se comprometen a hacer sus mejores esfuerzos para minimizar y eliminar a la mayor brevedad los efectos del evento de fuerza mayor, caso fortuito o actos de vandalismo o sabotaje por parte de terceros, que impiden la ejecución del </w:t>
      </w:r>
      <w:r w:rsidR="00CB23D7" w:rsidRPr="0069459C">
        <w:rPr>
          <w:rFonts w:ascii="Arial" w:hAnsi="Arial" w:cs="Arial"/>
          <w:sz w:val="24"/>
          <w:szCs w:val="24"/>
        </w:rPr>
        <w:t>contrato</w:t>
      </w:r>
      <w:r w:rsidR="00BE3C51" w:rsidRPr="0069459C">
        <w:rPr>
          <w:rFonts w:ascii="Arial" w:hAnsi="Arial" w:cs="Arial"/>
          <w:sz w:val="24"/>
          <w:szCs w:val="24"/>
        </w:rPr>
        <w:t xml:space="preserve">. </w:t>
      </w:r>
    </w:p>
    <w:p w14:paraId="3381111A" w14:textId="77777777" w:rsidR="00483A60" w:rsidRPr="0069459C" w:rsidRDefault="00483A60" w:rsidP="00483A60">
      <w:pPr>
        <w:jc w:val="both"/>
        <w:rPr>
          <w:rFonts w:ascii="Arial" w:hAnsi="Arial" w:cs="Arial"/>
          <w:sz w:val="24"/>
          <w:szCs w:val="24"/>
        </w:rPr>
      </w:pPr>
      <w:r w:rsidRPr="0069459C">
        <w:rPr>
          <w:rFonts w:ascii="Arial" w:hAnsi="Arial" w:cs="Arial"/>
          <w:b/>
          <w:sz w:val="24"/>
          <w:szCs w:val="24"/>
        </w:rPr>
        <w:t>PARÁGRAFO – SUSPENCIÓN DEL CONTRATO:</w:t>
      </w:r>
      <w:r w:rsidRPr="0069459C">
        <w:rPr>
          <w:rFonts w:ascii="Arial" w:hAnsi="Arial" w:cs="Arial"/>
          <w:sz w:val="24"/>
          <w:szCs w:val="24"/>
        </w:rPr>
        <w:t xml:space="preserve"> Ocurridas las circunstancias de Fuerza Mayor o Caso Fortuito o Hechos de Terceros que no permitan dar continuidad al contrato, transcurrido un tiempo de tres meses calendario se hará una reunión entre las partes para revisar las circunstancias y proceder a la suspensión del Contrato. Si las partes no se ponen de acuerdo se acudirá la Cláusula </w:t>
      </w:r>
      <w:r w:rsidRPr="0069459C">
        <w:rPr>
          <w:rFonts w:ascii="Arial" w:hAnsi="Arial" w:cs="Arial"/>
          <w:bCs/>
          <w:sz w:val="24"/>
          <w:szCs w:val="24"/>
        </w:rPr>
        <w:t>Vigésima Séptima - Solución de Controversias.</w:t>
      </w:r>
    </w:p>
    <w:p w14:paraId="173EBCC0" w14:textId="5B997DA7" w:rsidR="00FC1742" w:rsidRPr="0069459C" w:rsidRDefault="00346EA5" w:rsidP="00C764FF">
      <w:pPr>
        <w:jc w:val="both"/>
        <w:rPr>
          <w:rFonts w:ascii="Arial" w:hAnsi="Arial" w:cs="Arial"/>
          <w:sz w:val="24"/>
          <w:szCs w:val="24"/>
        </w:rPr>
      </w:pPr>
      <w:r w:rsidRPr="0069459C">
        <w:rPr>
          <w:rFonts w:ascii="Arial" w:hAnsi="Arial" w:cs="Arial"/>
          <w:b/>
          <w:bCs/>
          <w:sz w:val="24"/>
          <w:szCs w:val="24"/>
        </w:rPr>
        <w:t>CLÁUSULA VIGÉSIMA SEGUNDA - SEGURIDAD, SALUD EN EL TRABAJO Y GESTIÓN AMBIENTAL:</w:t>
      </w:r>
      <w:r w:rsidRPr="0069459C">
        <w:rPr>
          <w:rFonts w:ascii="Arial" w:hAnsi="Arial" w:cs="Arial"/>
          <w:sz w:val="24"/>
          <w:szCs w:val="24"/>
        </w:rPr>
        <w:t xml:space="preserve"> </w:t>
      </w:r>
      <w:r w:rsidR="00830E2E" w:rsidRPr="0069459C">
        <w:rPr>
          <w:rFonts w:ascii="Arial" w:hAnsi="Arial" w:cs="Arial"/>
          <w:sz w:val="24"/>
          <w:szCs w:val="24"/>
        </w:rPr>
        <w:t>[</w:t>
      </w:r>
      <w:r w:rsidR="00AA4B83" w:rsidRPr="0069459C">
        <w:rPr>
          <w:rFonts w:ascii="Arial" w:hAnsi="Arial" w:cs="Arial"/>
          <w:sz w:val="24"/>
          <w:szCs w:val="24"/>
          <w:highlight w:val="yellow"/>
        </w:rPr>
        <w:t>S_PROMOTOR</w:t>
      </w:r>
      <w:r w:rsidR="00830E2E" w:rsidRPr="0069459C">
        <w:rPr>
          <w:rStyle w:val="Refdenotaalpie"/>
          <w:rFonts w:ascii="Arial" w:hAnsi="Arial" w:cs="Arial"/>
          <w:sz w:val="24"/>
          <w:szCs w:val="24"/>
        </w:rPr>
        <w:footnoteReference w:id="514"/>
      </w:r>
      <w:r w:rsidR="00830E2E" w:rsidRPr="0069459C">
        <w:rPr>
          <w:rFonts w:ascii="Arial" w:hAnsi="Arial" w:cs="Arial"/>
          <w:sz w:val="24"/>
          <w:szCs w:val="24"/>
        </w:rPr>
        <w:t>]</w:t>
      </w:r>
      <w:r w:rsidR="00BE3C51" w:rsidRPr="0069459C">
        <w:rPr>
          <w:rFonts w:ascii="Arial" w:hAnsi="Arial" w:cs="Arial"/>
          <w:sz w:val="24"/>
          <w:szCs w:val="24"/>
        </w:rPr>
        <w:t xml:space="preserve"> se compromete a mantener actualizados y disponibles los registros exigidos por la autoridad en materia de seguridad y salud en el trabajo y gestión ambiental durante su permanencia y el desarrollo de sus actividades en las instalaciones de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515"/>
      </w:r>
      <w:r w:rsidR="003D47AF" w:rsidRPr="0069459C">
        <w:rPr>
          <w:rFonts w:ascii="Arial" w:hAnsi="Arial" w:cs="Arial"/>
          <w:sz w:val="24"/>
          <w:szCs w:val="24"/>
        </w:rPr>
        <w:t>]</w:t>
      </w:r>
      <w:r w:rsidR="00BE3C51" w:rsidRPr="0069459C">
        <w:rPr>
          <w:rFonts w:ascii="Arial" w:hAnsi="Arial" w:cs="Arial"/>
          <w:sz w:val="24"/>
          <w:szCs w:val="24"/>
        </w:rPr>
        <w:t xml:space="preserve">, especialmente para identificar los requisitos, hacer seguimiento y atender los requerimientos de las autoridades competentes cuando corresponda, en lo relacionado con la legislación y regulación vigente en Colombia. Así mismo, se compromete a realizar una identificación y valoración de los riesgos que puedan presentarse como consecuencia o con ocasión de sus actividades en la Subestación, que puedan afectar a las personas, instalaciones o al medio ambiente. </w:t>
      </w:r>
      <w:r w:rsidR="00830E2E" w:rsidRPr="0069459C">
        <w:rPr>
          <w:rFonts w:ascii="Arial" w:hAnsi="Arial" w:cs="Arial"/>
          <w:sz w:val="24"/>
          <w:szCs w:val="24"/>
        </w:rPr>
        <w:t>[</w:t>
      </w:r>
      <w:r w:rsidR="00AA4B83" w:rsidRPr="0069459C">
        <w:rPr>
          <w:rFonts w:ascii="Arial" w:hAnsi="Arial" w:cs="Arial"/>
          <w:sz w:val="24"/>
          <w:szCs w:val="24"/>
          <w:highlight w:val="yellow"/>
        </w:rPr>
        <w:t>S_PROMOTOR</w:t>
      </w:r>
      <w:r w:rsidR="00830E2E" w:rsidRPr="0069459C">
        <w:rPr>
          <w:rStyle w:val="Refdenotaalpie"/>
          <w:rFonts w:ascii="Arial" w:hAnsi="Arial" w:cs="Arial"/>
          <w:sz w:val="24"/>
          <w:szCs w:val="24"/>
        </w:rPr>
        <w:footnoteReference w:id="516"/>
      </w:r>
      <w:r w:rsidR="00830E2E" w:rsidRPr="0069459C">
        <w:rPr>
          <w:rFonts w:ascii="Arial" w:hAnsi="Arial" w:cs="Arial"/>
          <w:sz w:val="24"/>
          <w:szCs w:val="24"/>
        </w:rPr>
        <w:t>]</w:t>
      </w:r>
      <w:r w:rsidR="00BE3C51" w:rsidRPr="0069459C">
        <w:rPr>
          <w:rFonts w:ascii="Arial" w:hAnsi="Arial" w:cs="Arial"/>
          <w:sz w:val="24"/>
          <w:szCs w:val="24"/>
        </w:rPr>
        <w:t xml:space="preserve"> deberá contar con un plan para la atención de emergencias y contingencias e informar a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517"/>
      </w:r>
      <w:r w:rsidR="003D47AF" w:rsidRPr="0069459C">
        <w:rPr>
          <w:rFonts w:ascii="Arial" w:hAnsi="Arial" w:cs="Arial"/>
          <w:sz w:val="24"/>
          <w:szCs w:val="24"/>
        </w:rPr>
        <w:t>]</w:t>
      </w:r>
      <w:r w:rsidR="00BE3C51" w:rsidRPr="0069459C">
        <w:rPr>
          <w:rFonts w:ascii="Arial" w:hAnsi="Arial" w:cs="Arial"/>
          <w:sz w:val="24"/>
          <w:szCs w:val="24"/>
        </w:rPr>
        <w:t xml:space="preserve"> si alguna de sus actividades puede poner las instalaciones de la Subestación en peligro de emergencia, de tal forma que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518"/>
      </w:r>
      <w:r w:rsidR="003D47AF" w:rsidRPr="0069459C">
        <w:rPr>
          <w:rFonts w:ascii="Arial" w:hAnsi="Arial" w:cs="Arial"/>
          <w:sz w:val="24"/>
          <w:szCs w:val="24"/>
        </w:rPr>
        <w:t>]</w:t>
      </w:r>
      <w:r w:rsidR="00BE3C51" w:rsidRPr="0069459C">
        <w:rPr>
          <w:rFonts w:ascii="Arial" w:hAnsi="Arial" w:cs="Arial"/>
          <w:sz w:val="24"/>
          <w:szCs w:val="24"/>
        </w:rPr>
        <w:t xml:space="preserve"> lo integre en su plan de emergencias general. En caso de materializarse algún riesgo en la Subestación, </w:t>
      </w:r>
      <w:r w:rsidR="00830E2E" w:rsidRPr="0069459C">
        <w:rPr>
          <w:rFonts w:ascii="Arial" w:hAnsi="Arial" w:cs="Arial"/>
          <w:sz w:val="24"/>
          <w:szCs w:val="24"/>
        </w:rPr>
        <w:t>[</w:t>
      </w:r>
      <w:r w:rsidR="00AA4B83" w:rsidRPr="0069459C">
        <w:rPr>
          <w:rFonts w:ascii="Arial" w:hAnsi="Arial" w:cs="Arial"/>
          <w:sz w:val="24"/>
          <w:szCs w:val="24"/>
          <w:highlight w:val="yellow"/>
        </w:rPr>
        <w:t>S_PROMOTOR</w:t>
      </w:r>
      <w:r w:rsidR="00830E2E" w:rsidRPr="0069459C">
        <w:rPr>
          <w:rStyle w:val="Refdenotaalpie"/>
          <w:rFonts w:ascii="Arial" w:hAnsi="Arial" w:cs="Arial"/>
          <w:sz w:val="24"/>
          <w:szCs w:val="24"/>
        </w:rPr>
        <w:footnoteReference w:id="519"/>
      </w:r>
      <w:r w:rsidR="00830E2E" w:rsidRPr="0069459C">
        <w:rPr>
          <w:rFonts w:ascii="Arial" w:hAnsi="Arial" w:cs="Arial"/>
          <w:sz w:val="24"/>
          <w:szCs w:val="24"/>
        </w:rPr>
        <w:t>]</w:t>
      </w:r>
      <w:r w:rsidR="00BE3C51" w:rsidRPr="0069459C">
        <w:rPr>
          <w:rFonts w:ascii="Arial" w:hAnsi="Arial" w:cs="Arial"/>
          <w:sz w:val="24"/>
          <w:szCs w:val="24"/>
        </w:rPr>
        <w:t xml:space="preserve"> deberá informar a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520"/>
      </w:r>
      <w:r w:rsidR="003D47AF" w:rsidRPr="0069459C">
        <w:rPr>
          <w:rFonts w:ascii="Arial" w:hAnsi="Arial" w:cs="Arial"/>
          <w:sz w:val="24"/>
          <w:szCs w:val="24"/>
        </w:rPr>
        <w:t>]</w:t>
      </w:r>
      <w:r w:rsidR="00BE3C51" w:rsidRPr="0069459C">
        <w:rPr>
          <w:rFonts w:ascii="Arial" w:hAnsi="Arial" w:cs="Arial"/>
          <w:sz w:val="24"/>
          <w:szCs w:val="24"/>
        </w:rPr>
        <w:t xml:space="preserve"> y será el responsable de realizar toda la gestión requerida para su atención; igualmente, deberá ejecutar todas las medidas necesarias para la recuperación y el restablecimiento de la situación. Si el evento de emergencia es imputable a </w:t>
      </w:r>
      <w:r w:rsidR="00830E2E" w:rsidRPr="0069459C">
        <w:rPr>
          <w:rFonts w:ascii="Arial" w:hAnsi="Arial" w:cs="Arial"/>
          <w:sz w:val="24"/>
          <w:szCs w:val="24"/>
        </w:rPr>
        <w:t>[</w:t>
      </w:r>
      <w:r w:rsidR="00AA4B83" w:rsidRPr="0069459C">
        <w:rPr>
          <w:rFonts w:ascii="Arial" w:hAnsi="Arial" w:cs="Arial"/>
          <w:sz w:val="24"/>
          <w:szCs w:val="24"/>
          <w:highlight w:val="yellow"/>
        </w:rPr>
        <w:t>S_PROMOTOR</w:t>
      </w:r>
      <w:r w:rsidR="00830E2E" w:rsidRPr="0069459C">
        <w:rPr>
          <w:rStyle w:val="Refdenotaalpie"/>
          <w:rFonts w:ascii="Arial" w:hAnsi="Arial" w:cs="Arial"/>
          <w:sz w:val="24"/>
          <w:szCs w:val="24"/>
        </w:rPr>
        <w:footnoteReference w:id="521"/>
      </w:r>
      <w:r w:rsidR="00830E2E" w:rsidRPr="0069459C">
        <w:rPr>
          <w:rFonts w:ascii="Arial" w:hAnsi="Arial" w:cs="Arial"/>
          <w:sz w:val="24"/>
          <w:szCs w:val="24"/>
        </w:rPr>
        <w:t>]</w:t>
      </w:r>
      <w:r w:rsidR="00BE3C51" w:rsidRPr="0069459C">
        <w:rPr>
          <w:rFonts w:ascii="Arial" w:hAnsi="Arial" w:cs="Arial"/>
          <w:sz w:val="24"/>
          <w:szCs w:val="24"/>
        </w:rPr>
        <w:t xml:space="preserve">, sus contratistas, subcontratistas o dependientes en general, e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522"/>
      </w:r>
      <w:r w:rsidR="003D47AF" w:rsidRPr="0069459C">
        <w:rPr>
          <w:rFonts w:ascii="Arial" w:hAnsi="Arial" w:cs="Arial"/>
          <w:sz w:val="24"/>
          <w:szCs w:val="24"/>
        </w:rPr>
        <w:t>]</w:t>
      </w:r>
      <w:r w:rsidR="00BE3C51" w:rsidRPr="0069459C">
        <w:rPr>
          <w:rFonts w:ascii="Arial" w:hAnsi="Arial" w:cs="Arial"/>
          <w:sz w:val="24"/>
          <w:szCs w:val="24"/>
        </w:rPr>
        <w:t xml:space="preserve"> deba, por circunstancias ajenas a su voluntad, hacerse cargo de la </w:t>
      </w:r>
      <w:r w:rsidR="00BE3C51" w:rsidRPr="0069459C">
        <w:rPr>
          <w:rFonts w:ascii="Arial" w:hAnsi="Arial" w:cs="Arial"/>
          <w:sz w:val="24"/>
          <w:szCs w:val="24"/>
        </w:rPr>
        <w:lastRenderedPageBreak/>
        <w:t xml:space="preserve">coordinación, atención y gestiones posteriores al mismo, </w:t>
      </w:r>
      <w:r w:rsidR="00830E2E" w:rsidRPr="0069459C">
        <w:rPr>
          <w:rFonts w:ascii="Arial" w:hAnsi="Arial" w:cs="Arial"/>
          <w:sz w:val="24"/>
          <w:szCs w:val="24"/>
        </w:rPr>
        <w:t>[</w:t>
      </w:r>
      <w:r w:rsidR="00AA4B83" w:rsidRPr="0069459C">
        <w:rPr>
          <w:rFonts w:ascii="Arial" w:hAnsi="Arial" w:cs="Arial"/>
          <w:sz w:val="24"/>
          <w:szCs w:val="24"/>
          <w:highlight w:val="yellow"/>
        </w:rPr>
        <w:t>S_PROMOTOR</w:t>
      </w:r>
      <w:r w:rsidR="00830E2E" w:rsidRPr="0069459C">
        <w:rPr>
          <w:rStyle w:val="Refdenotaalpie"/>
          <w:rFonts w:ascii="Arial" w:hAnsi="Arial" w:cs="Arial"/>
          <w:sz w:val="24"/>
          <w:szCs w:val="24"/>
        </w:rPr>
        <w:footnoteReference w:id="523"/>
      </w:r>
      <w:r w:rsidR="00830E2E" w:rsidRPr="0069459C">
        <w:rPr>
          <w:rFonts w:ascii="Arial" w:hAnsi="Arial" w:cs="Arial"/>
          <w:sz w:val="24"/>
          <w:szCs w:val="24"/>
        </w:rPr>
        <w:t>]</w:t>
      </w:r>
      <w:r w:rsidR="00BE3C51" w:rsidRPr="0069459C">
        <w:rPr>
          <w:rFonts w:ascii="Arial" w:hAnsi="Arial" w:cs="Arial"/>
          <w:sz w:val="24"/>
          <w:szCs w:val="24"/>
        </w:rPr>
        <w:t xml:space="preserve"> deberá acogerse a los lineamientos operativos definidos por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524"/>
      </w:r>
      <w:r w:rsidR="003D47AF" w:rsidRPr="0069459C">
        <w:rPr>
          <w:rFonts w:ascii="Arial" w:hAnsi="Arial" w:cs="Arial"/>
          <w:sz w:val="24"/>
          <w:szCs w:val="24"/>
        </w:rPr>
        <w:t>]</w:t>
      </w:r>
      <w:r w:rsidR="00BE3C51" w:rsidRPr="0069459C">
        <w:rPr>
          <w:rFonts w:ascii="Arial" w:hAnsi="Arial" w:cs="Arial"/>
          <w:sz w:val="24"/>
          <w:szCs w:val="24"/>
        </w:rPr>
        <w:t xml:space="preserve"> y reconocer en favor de ésta los costos y gastos en los cuales haya incurrido. </w:t>
      </w:r>
    </w:p>
    <w:p w14:paraId="79BC2A9D" w14:textId="7640BF7C" w:rsidR="00FC1742" w:rsidRPr="0069459C" w:rsidRDefault="00346EA5" w:rsidP="00C764FF">
      <w:pPr>
        <w:jc w:val="both"/>
        <w:rPr>
          <w:rFonts w:ascii="Arial" w:hAnsi="Arial" w:cs="Arial"/>
          <w:sz w:val="24"/>
          <w:szCs w:val="24"/>
        </w:rPr>
      </w:pPr>
      <w:r w:rsidRPr="0069459C">
        <w:rPr>
          <w:rFonts w:ascii="Arial" w:hAnsi="Arial" w:cs="Arial"/>
          <w:b/>
          <w:bCs/>
          <w:sz w:val="24"/>
          <w:szCs w:val="24"/>
        </w:rPr>
        <w:t>CLÁUSULA VIGÉSIMA TERCERA - PREVENCIÓN DE LAVADO DE ACTIVOS Y CUMPLIMIENTO DE LAS LEYES ANTICORRUPCIÓN:</w:t>
      </w:r>
      <w:r w:rsidRPr="0069459C">
        <w:rPr>
          <w:rFonts w:ascii="Arial" w:hAnsi="Arial" w:cs="Arial"/>
          <w:sz w:val="24"/>
          <w:szCs w:val="24"/>
        </w:rPr>
        <w:t xml:space="preserve"> </w:t>
      </w:r>
      <w:r w:rsidR="00BE3C51" w:rsidRPr="0069459C">
        <w:rPr>
          <w:rFonts w:ascii="Arial" w:hAnsi="Arial" w:cs="Arial"/>
          <w:sz w:val="24"/>
          <w:szCs w:val="24"/>
        </w:rPr>
        <w:t xml:space="preserve">Las Partes declaran y se obligan mutuamente a cumplir las normas contra la corrupción, el lavado de activos, el terrorismo y/o su financiación, que les sean aplicables y se obligan a cumplirlas en el desarrollo de este Contrato. Así mismo, se obligan a implementar las medidas tendientes a evitar que sus operaciones puedan ser utilizadas como instrumentos para el ocultamiento, manejo, inversión o aprovechamiento en cualquier forma de dinero u otros bienes provenientes de actividades delictivas o para dar apariencia de legalidad a estas actividades. En tal sentido, Las Partes aceptan que quien incumpla las obligaciones establecidas en esta Cláusula, está sujeta a que La Parte cumplida pueda terminar de manera unilateral e inmediata el presente Contrato, sin que haya lugar al pago de indemnización alguna. La facultad de terminación unilateral aquí establecida, también podrá ejercerse cuando alguno de los representantes legales o administradores de alguna de Las Partes llegare a ser: (i) condenado por las autoridades competentes por delitos de narcotráfico, terrorismo, secuestro, lavado de activos, financiación del terrorismo, soborno, corrupción, administración de recursos relacionados con dichas actividades o en cualquier tipo de proceso judicial relacionado con la comisión de los anteriores delitos, y/o (ii) incluido en listas para el control de lavado de activos y financiación del terrorismo administradas por cualquier autoridad nacional o extranjera, tales como la lista de la Oficina de Control de Activos en el Exterior – “OFAC” emitida por la Oficina del Tesoro de los Estados Unidos de Norte América, la lista de la Organización de las Naciones Unidas – “ONU” y otras listas públicas relacionadas con el lavado de activos y la financiación del terrorismo. Las Partes declaran que ni ellas, ni sus miembros de junta directiva, representantes legales, accionistas o revisor fiscal, se encuentran en las listas OFAC y ONU. </w:t>
      </w:r>
      <w:r w:rsidR="00830E2E" w:rsidRPr="0069459C">
        <w:rPr>
          <w:rFonts w:ascii="Arial" w:hAnsi="Arial" w:cs="Arial"/>
          <w:sz w:val="24"/>
          <w:szCs w:val="24"/>
        </w:rPr>
        <w:t>[</w:t>
      </w:r>
      <w:r w:rsidR="00AA4B83" w:rsidRPr="0069459C">
        <w:rPr>
          <w:rFonts w:ascii="Arial" w:hAnsi="Arial" w:cs="Arial"/>
          <w:sz w:val="24"/>
          <w:szCs w:val="24"/>
          <w:highlight w:val="yellow"/>
        </w:rPr>
        <w:t>S_PROMOTOR</w:t>
      </w:r>
      <w:r w:rsidR="00830E2E" w:rsidRPr="0069459C">
        <w:rPr>
          <w:rStyle w:val="Refdenotaalpie"/>
          <w:rFonts w:ascii="Arial" w:hAnsi="Arial" w:cs="Arial"/>
          <w:sz w:val="24"/>
          <w:szCs w:val="24"/>
        </w:rPr>
        <w:footnoteReference w:id="525"/>
      </w:r>
      <w:r w:rsidR="00830E2E" w:rsidRPr="0069459C">
        <w:rPr>
          <w:rFonts w:ascii="Arial" w:hAnsi="Arial" w:cs="Arial"/>
          <w:sz w:val="24"/>
          <w:szCs w:val="24"/>
        </w:rPr>
        <w:t>]</w:t>
      </w:r>
      <w:r w:rsidR="00BE3C51" w:rsidRPr="0069459C">
        <w:rPr>
          <w:rFonts w:ascii="Arial" w:hAnsi="Arial" w:cs="Arial"/>
          <w:sz w:val="24"/>
          <w:szCs w:val="24"/>
        </w:rPr>
        <w:t xml:space="preserve"> declara que el origen de los recursos destinados para el desarrollo del objeto del presente Contrato, no provienen de ninguna actividad ilícita contemplada en el Código Penal Colombiano o en cualquier norma que lo modifique o adicione. De igual manera </w:t>
      </w:r>
      <w:r w:rsidR="003D47AF" w:rsidRPr="0069459C">
        <w:rPr>
          <w:rFonts w:ascii="Arial" w:hAnsi="Arial" w:cs="Arial"/>
          <w:sz w:val="24"/>
          <w:szCs w:val="24"/>
        </w:rPr>
        <w:t>[</w:t>
      </w:r>
      <w:r w:rsidR="00777C6B" w:rsidRPr="0069459C">
        <w:rPr>
          <w:rFonts w:ascii="Arial" w:hAnsi="Arial" w:cs="Arial"/>
          <w:sz w:val="24"/>
          <w:szCs w:val="24"/>
          <w:highlight w:val="yellow"/>
        </w:rPr>
        <w:t>S_TN</w:t>
      </w:r>
      <w:r w:rsidR="003D47AF" w:rsidRPr="0069459C">
        <w:rPr>
          <w:rStyle w:val="Refdenotaalpie"/>
          <w:rFonts w:ascii="Arial" w:hAnsi="Arial" w:cs="Arial"/>
          <w:sz w:val="24"/>
          <w:szCs w:val="24"/>
        </w:rPr>
        <w:footnoteReference w:id="526"/>
      </w:r>
      <w:r w:rsidR="003D47AF" w:rsidRPr="0069459C">
        <w:rPr>
          <w:rFonts w:ascii="Arial" w:hAnsi="Arial" w:cs="Arial"/>
          <w:sz w:val="24"/>
          <w:szCs w:val="24"/>
        </w:rPr>
        <w:t>]</w:t>
      </w:r>
      <w:r w:rsidR="00BE3C51" w:rsidRPr="0069459C">
        <w:rPr>
          <w:rFonts w:ascii="Arial" w:hAnsi="Arial" w:cs="Arial"/>
          <w:sz w:val="24"/>
          <w:szCs w:val="24"/>
        </w:rPr>
        <w:t xml:space="preserve"> declara que no se encuentra en las Listas OFAC y ONU y se responsabiliza ante </w:t>
      </w:r>
      <w:r w:rsidR="00830E2E" w:rsidRPr="0069459C">
        <w:rPr>
          <w:rFonts w:ascii="Arial" w:hAnsi="Arial" w:cs="Arial"/>
          <w:sz w:val="24"/>
          <w:szCs w:val="24"/>
        </w:rPr>
        <w:t>[</w:t>
      </w:r>
      <w:r w:rsidR="00AA4B83" w:rsidRPr="0069459C">
        <w:rPr>
          <w:rFonts w:ascii="Arial" w:hAnsi="Arial" w:cs="Arial"/>
          <w:sz w:val="24"/>
          <w:szCs w:val="24"/>
          <w:highlight w:val="yellow"/>
        </w:rPr>
        <w:t>S_PROMOTOR</w:t>
      </w:r>
      <w:r w:rsidR="00830E2E" w:rsidRPr="0069459C">
        <w:rPr>
          <w:rStyle w:val="Refdenotaalpie"/>
          <w:rFonts w:ascii="Arial" w:hAnsi="Arial" w:cs="Arial"/>
          <w:sz w:val="24"/>
          <w:szCs w:val="24"/>
        </w:rPr>
        <w:footnoteReference w:id="527"/>
      </w:r>
      <w:r w:rsidR="00830E2E" w:rsidRPr="0069459C">
        <w:rPr>
          <w:rFonts w:ascii="Arial" w:hAnsi="Arial" w:cs="Arial"/>
          <w:sz w:val="24"/>
          <w:szCs w:val="24"/>
        </w:rPr>
        <w:t>]</w:t>
      </w:r>
      <w:r w:rsidR="00BE3C51" w:rsidRPr="0069459C">
        <w:rPr>
          <w:rFonts w:ascii="Arial" w:hAnsi="Arial" w:cs="Arial"/>
          <w:sz w:val="24"/>
          <w:szCs w:val="24"/>
        </w:rPr>
        <w:t xml:space="preserve"> porque sus Representantes Legales o su Revisor Fiscal, tampoco se encuentren en dichas listas. </w:t>
      </w:r>
    </w:p>
    <w:p w14:paraId="22D2468B" w14:textId="31150389" w:rsidR="00816517" w:rsidRPr="0069459C" w:rsidRDefault="00346EA5" w:rsidP="00C764FF">
      <w:pPr>
        <w:jc w:val="both"/>
        <w:rPr>
          <w:rFonts w:ascii="Arial" w:hAnsi="Arial" w:cs="Arial"/>
          <w:sz w:val="24"/>
          <w:szCs w:val="24"/>
        </w:rPr>
      </w:pPr>
      <w:r w:rsidRPr="0069459C">
        <w:rPr>
          <w:rFonts w:ascii="Arial" w:hAnsi="Arial" w:cs="Arial"/>
          <w:b/>
          <w:bCs/>
          <w:sz w:val="24"/>
          <w:szCs w:val="24"/>
        </w:rPr>
        <w:t>CLÁUSULA VIGÉSIMA CUARTA - PUBLICIDAD Y CONFIDENCIALIDAD:</w:t>
      </w:r>
      <w:r w:rsidRPr="0069459C">
        <w:rPr>
          <w:rFonts w:ascii="Arial" w:hAnsi="Arial" w:cs="Arial"/>
          <w:sz w:val="24"/>
          <w:szCs w:val="24"/>
        </w:rPr>
        <w:t xml:space="preserve"> </w:t>
      </w:r>
      <w:r w:rsidR="00BE3C51" w:rsidRPr="0069459C">
        <w:rPr>
          <w:rFonts w:ascii="Arial" w:hAnsi="Arial" w:cs="Arial"/>
          <w:sz w:val="24"/>
          <w:szCs w:val="24"/>
        </w:rPr>
        <w:t xml:space="preserve">Las Partes se obligan a mantener estricta confidencialidad y en consecuencia, a no revelar a terceros el contenido del presente Contrato y la Información suministrada por cada </w:t>
      </w:r>
      <w:r w:rsidR="00BE3C51" w:rsidRPr="0069459C">
        <w:rPr>
          <w:rFonts w:ascii="Arial" w:hAnsi="Arial" w:cs="Arial"/>
          <w:sz w:val="24"/>
          <w:szCs w:val="24"/>
        </w:rPr>
        <w:lastRenderedPageBreak/>
        <w:t xml:space="preserve">una de Las Partes, sus empleados, funcionarios o representantes y dependientes en general, con ocasión de conversaciones o negociaciones previas a la firma del presente Contrato (en conjunto la “Información Confidencial”), ni utilizarla en beneficio propio para fines diferentes a los de este Contrato o de terceros, poniendo en ello el mismo cuidado que normalmente utilizan para salvaguardar su propia información de importancia equivalente, siendo las únicas excepciones a este principio, que permitirán a Las Partes revelar o usar la Información Confidencial, las siguientes: </w:t>
      </w:r>
    </w:p>
    <w:p w14:paraId="2267D423" w14:textId="77777777" w:rsidR="00EC52FB" w:rsidRPr="0069459C" w:rsidRDefault="00BE3C51" w:rsidP="00F870E3">
      <w:pPr>
        <w:pStyle w:val="Prrafodelista"/>
        <w:numPr>
          <w:ilvl w:val="0"/>
          <w:numId w:val="22"/>
        </w:numPr>
        <w:ind w:left="284"/>
        <w:rPr>
          <w:rFonts w:ascii="Arial" w:hAnsi="Arial" w:cs="Arial"/>
          <w:szCs w:val="24"/>
        </w:rPr>
      </w:pPr>
      <w:r w:rsidRPr="0069459C">
        <w:rPr>
          <w:rFonts w:ascii="Arial" w:hAnsi="Arial" w:cs="Arial"/>
          <w:szCs w:val="24"/>
        </w:rPr>
        <w:t>Cuando deba entregarse copia de este Contrato a las autoridades competentes, al ASIC, al generador que ejerza como representante comercial de la Planta de Generación o a las entidades financiadoras de la Planta de Generación.</w:t>
      </w:r>
      <w:r w:rsidR="003C064C" w:rsidRPr="0069459C">
        <w:rPr>
          <w:rStyle w:val="Refdenotaalpie"/>
          <w:rFonts w:ascii="Arial" w:hAnsi="Arial" w:cs="Arial"/>
          <w:szCs w:val="24"/>
          <w:highlight w:val="yellow"/>
        </w:rPr>
        <w:footnoteReference w:id="528"/>
      </w:r>
    </w:p>
    <w:p w14:paraId="22D19975" w14:textId="77777777" w:rsidR="00EC52FB" w:rsidRPr="0069459C" w:rsidRDefault="00BE3C51" w:rsidP="00F870E3">
      <w:pPr>
        <w:pStyle w:val="Prrafodelista"/>
        <w:numPr>
          <w:ilvl w:val="0"/>
          <w:numId w:val="22"/>
        </w:numPr>
        <w:ind w:left="284"/>
        <w:rPr>
          <w:rFonts w:ascii="Arial" w:hAnsi="Arial" w:cs="Arial"/>
          <w:szCs w:val="24"/>
        </w:rPr>
      </w:pPr>
      <w:r w:rsidRPr="0069459C">
        <w:rPr>
          <w:rFonts w:ascii="Arial" w:hAnsi="Arial" w:cs="Arial"/>
          <w:szCs w:val="24"/>
        </w:rPr>
        <w:t xml:space="preserve">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 </w:t>
      </w:r>
    </w:p>
    <w:p w14:paraId="13D7BD9A" w14:textId="77777777" w:rsidR="00EC52FB" w:rsidRPr="0069459C" w:rsidRDefault="00BE3C51" w:rsidP="00C764FF">
      <w:pPr>
        <w:pStyle w:val="Prrafodelista"/>
        <w:numPr>
          <w:ilvl w:val="1"/>
          <w:numId w:val="22"/>
        </w:numPr>
        <w:ind w:left="426"/>
        <w:rPr>
          <w:rFonts w:ascii="Arial" w:hAnsi="Arial" w:cs="Arial"/>
          <w:szCs w:val="24"/>
        </w:rPr>
      </w:pPr>
      <w:r w:rsidRPr="0069459C">
        <w:rPr>
          <w:rFonts w:ascii="Arial" w:hAnsi="Arial" w:cs="Arial"/>
          <w:szCs w:val="24"/>
        </w:rP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08BCB198" w14:textId="77777777" w:rsidR="00EC52FB" w:rsidRPr="0069459C" w:rsidRDefault="00BE3C51" w:rsidP="00F870E3">
      <w:pPr>
        <w:pStyle w:val="Prrafodelista"/>
        <w:numPr>
          <w:ilvl w:val="1"/>
          <w:numId w:val="22"/>
        </w:numPr>
        <w:ind w:left="426"/>
        <w:rPr>
          <w:rFonts w:ascii="Arial" w:hAnsi="Arial" w:cs="Arial"/>
          <w:szCs w:val="24"/>
        </w:rPr>
      </w:pPr>
      <w:r w:rsidRPr="0069459C">
        <w:rPr>
          <w:rFonts w:ascii="Arial" w:hAnsi="Arial" w:cs="Arial"/>
          <w:szCs w:val="24"/>
        </w:rPr>
        <w:t>Cooperar con La Parte en el caso que ésta presente cualquier acción para la protección de Información Confidencial. En cualquier caso, únicamente se revelará la Información Confidencial exacta o la porción de la misma específicamente solicitada.</w:t>
      </w:r>
    </w:p>
    <w:p w14:paraId="71DF8C3E" w14:textId="77777777" w:rsidR="00EC52FB" w:rsidRPr="0069459C" w:rsidRDefault="00BE3C51" w:rsidP="00F870E3">
      <w:pPr>
        <w:pStyle w:val="Prrafodelista"/>
        <w:numPr>
          <w:ilvl w:val="0"/>
          <w:numId w:val="22"/>
        </w:numPr>
        <w:ind w:left="284"/>
        <w:rPr>
          <w:rFonts w:ascii="Arial" w:hAnsi="Arial" w:cs="Arial"/>
          <w:szCs w:val="24"/>
        </w:rPr>
      </w:pPr>
      <w:r w:rsidRPr="0069459C">
        <w:rPr>
          <w:rFonts w:ascii="Arial" w:hAnsi="Arial" w:cs="Arial"/>
          <w:szCs w:val="24"/>
        </w:rPr>
        <w:t xml:space="preserve">Cuando deban suministrarla a sus funcionarios, directores, empleados, agentes, consultores profesionales, en relación con los temas de que aquí se tratan, en cuyo caso quien revele esta información debe exigir que cada una de dichas personas suscriban un compromiso de confidencialidad en los términos equivalentes a los aquí establecidos, en beneficio de Las Partes; </w:t>
      </w:r>
    </w:p>
    <w:p w14:paraId="59E4C923" w14:textId="77777777" w:rsidR="00EC52FB" w:rsidRPr="0069459C" w:rsidRDefault="00EC52FB" w:rsidP="00F870E3">
      <w:pPr>
        <w:pStyle w:val="Prrafodelista"/>
        <w:numPr>
          <w:ilvl w:val="0"/>
          <w:numId w:val="22"/>
        </w:numPr>
        <w:ind w:left="284"/>
        <w:rPr>
          <w:rFonts w:ascii="Arial" w:hAnsi="Arial" w:cs="Arial"/>
          <w:szCs w:val="24"/>
        </w:rPr>
      </w:pPr>
      <w:r w:rsidRPr="0069459C">
        <w:rPr>
          <w:rFonts w:ascii="Arial" w:hAnsi="Arial" w:cs="Arial"/>
          <w:szCs w:val="24"/>
        </w:rPr>
        <w:t>C</w:t>
      </w:r>
      <w:r w:rsidR="00BE3C51" w:rsidRPr="0069459C">
        <w:rPr>
          <w:rFonts w:ascii="Arial" w:hAnsi="Arial" w:cs="Arial"/>
          <w:szCs w:val="24"/>
        </w:rPr>
        <w:t xml:space="preserve">uando Las Partes conozcan la Información Confidencial por sus propios medios sin contravenir lo aquí dispuesto o les hubiere sido revelada por terceros, que a su turno no estuvieren obligados a mantenerla en confidencialidad; y </w:t>
      </w:r>
    </w:p>
    <w:p w14:paraId="6313369F" w14:textId="71516035" w:rsidR="00AE2F57" w:rsidRPr="0069459C" w:rsidRDefault="00BE3C51" w:rsidP="00F870E3">
      <w:pPr>
        <w:pStyle w:val="Prrafodelista"/>
        <w:numPr>
          <w:ilvl w:val="0"/>
          <w:numId w:val="22"/>
        </w:numPr>
        <w:ind w:left="284"/>
        <w:rPr>
          <w:rFonts w:ascii="Arial" w:hAnsi="Arial" w:cs="Arial"/>
          <w:szCs w:val="24"/>
        </w:rPr>
      </w:pPr>
      <w:r w:rsidRPr="0069459C">
        <w:rPr>
          <w:rFonts w:ascii="Arial" w:hAnsi="Arial" w:cs="Arial"/>
          <w:szCs w:val="24"/>
        </w:rPr>
        <w:t xml:space="preserve">Cuando la Información Confidencial sea pública sin que para ello haya mediado acción u omisión imputable a cualquiera de Las Partes, que constituya una violación del presente Contrato de Conexión. </w:t>
      </w:r>
    </w:p>
    <w:p w14:paraId="2CF57AA9" w14:textId="0D437B6F" w:rsidR="00AE2F57" w:rsidRPr="0069459C" w:rsidRDefault="00BE3C51" w:rsidP="00C764FF">
      <w:pPr>
        <w:jc w:val="both"/>
        <w:rPr>
          <w:rFonts w:ascii="Arial" w:hAnsi="Arial" w:cs="Arial"/>
          <w:sz w:val="24"/>
          <w:szCs w:val="24"/>
        </w:rPr>
      </w:pPr>
      <w:r w:rsidRPr="0069459C">
        <w:rPr>
          <w:rFonts w:ascii="Arial" w:hAnsi="Arial" w:cs="Arial"/>
          <w:b/>
          <w:bCs/>
          <w:sz w:val="24"/>
          <w:szCs w:val="24"/>
        </w:rPr>
        <w:t>PARÁGRAFO PRIMERO</w:t>
      </w:r>
      <w:r w:rsidR="008B42DF" w:rsidRPr="0069459C">
        <w:rPr>
          <w:rFonts w:ascii="Arial" w:hAnsi="Arial" w:cs="Arial"/>
          <w:b/>
          <w:bCs/>
          <w:sz w:val="24"/>
          <w:szCs w:val="24"/>
        </w:rPr>
        <w:t xml:space="preserve"> – INFORMACIÓN CONFIDENCIAL</w:t>
      </w:r>
      <w:r w:rsidRPr="0069459C">
        <w:rPr>
          <w:rFonts w:ascii="Arial" w:hAnsi="Arial" w:cs="Arial"/>
          <w:sz w:val="24"/>
          <w:szCs w:val="24"/>
        </w:rPr>
        <w:t xml:space="preserve">. En cualquiera de los casos previstos en los literales (a), (b) y (e) anteriores, Las Partes acuerdan informar al receptor de la Información Confidencial, las obligaciones derivadas del presente Contrato, en especial en lo relativo a la confidencialidad y la prohibición de utilizar dicha Información Confidencial para beneficio propio por fuera de los fines del Contrato o de terceros. </w:t>
      </w:r>
    </w:p>
    <w:p w14:paraId="2ED30518" w14:textId="09F1E683" w:rsidR="00AE2F57" w:rsidRPr="0069459C" w:rsidRDefault="00BE3C51" w:rsidP="00C764FF">
      <w:pPr>
        <w:jc w:val="both"/>
        <w:rPr>
          <w:rFonts w:ascii="Arial" w:hAnsi="Arial" w:cs="Arial"/>
          <w:sz w:val="24"/>
          <w:szCs w:val="24"/>
        </w:rPr>
      </w:pPr>
      <w:r w:rsidRPr="0069459C">
        <w:rPr>
          <w:rFonts w:ascii="Arial" w:hAnsi="Arial" w:cs="Arial"/>
          <w:b/>
          <w:bCs/>
          <w:sz w:val="24"/>
          <w:szCs w:val="24"/>
        </w:rPr>
        <w:lastRenderedPageBreak/>
        <w:t>PARÁGRAFO SEGUNDO</w:t>
      </w:r>
      <w:r w:rsidR="008B42DF" w:rsidRPr="0069459C">
        <w:rPr>
          <w:rFonts w:ascii="Arial" w:hAnsi="Arial" w:cs="Arial"/>
          <w:b/>
          <w:bCs/>
          <w:sz w:val="24"/>
          <w:szCs w:val="24"/>
        </w:rPr>
        <w:t xml:space="preserve"> – VIGENCIA DE LA CONFIDENCIALIDAD</w:t>
      </w:r>
      <w:r w:rsidRPr="0069459C">
        <w:rPr>
          <w:rFonts w:ascii="Arial" w:hAnsi="Arial" w:cs="Arial"/>
          <w:b/>
          <w:bCs/>
          <w:sz w:val="24"/>
          <w:szCs w:val="24"/>
        </w:rPr>
        <w:t>.</w:t>
      </w:r>
      <w:r w:rsidRPr="0069459C">
        <w:rPr>
          <w:rFonts w:ascii="Arial" w:hAnsi="Arial" w:cs="Arial"/>
          <w:sz w:val="24"/>
          <w:szCs w:val="24"/>
        </w:rPr>
        <w:t xml:space="preserve"> La presente obligación de confidencialidad se mantendrá durante la vigencia del Contrato de Conexión y un (1) año más.</w:t>
      </w:r>
    </w:p>
    <w:p w14:paraId="27487A93" w14:textId="5CB6246E" w:rsidR="00AE2F57" w:rsidRPr="0069459C" w:rsidRDefault="00BE3C51" w:rsidP="00C764FF">
      <w:pPr>
        <w:jc w:val="both"/>
        <w:rPr>
          <w:rFonts w:ascii="Arial" w:hAnsi="Arial" w:cs="Arial"/>
          <w:sz w:val="24"/>
          <w:szCs w:val="24"/>
        </w:rPr>
      </w:pPr>
      <w:r w:rsidRPr="0069459C">
        <w:rPr>
          <w:rFonts w:ascii="Arial" w:hAnsi="Arial" w:cs="Arial"/>
          <w:b/>
          <w:bCs/>
          <w:sz w:val="24"/>
          <w:szCs w:val="24"/>
        </w:rPr>
        <w:t>PARÁGRAFO TERCERO</w:t>
      </w:r>
      <w:r w:rsidR="008B42DF" w:rsidRPr="0069459C">
        <w:rPr>
          <w:rFonts w:ascii="Arial" w:hAnsi="Arial" w:cs="Arial"/>
          <w:b/>
          <w:bCs/>
          <w:sz w:val="24"/>
          <w:szCs w:val="24"/>
        </w:rPr>
        <w:t xml:space="preserve"> – REQUERIMIENTOS DE INFORMACIÓN</w:t>
      </w:r>
      <w:r w:rsidRPr="0069459C">
        <w:rPr>
          <w:rFonts w:ascii="Arial" w:hAnsi="Arial" w:cs="Arial"/>
          <w:b/>
          <w:bCs/>
          <w:sz w:val="24"/>
          <w:szCs w:val="24"/>
        </w:rPr>
        <w:t>.</w:t>
      </w:r>
      <w:r w:rsidRPr="0069459C">
        <w:rPr>
          <w:rFonts w:ascii="Arial" w:hAnsi="Arial" w:cs="Arial"/>
          <w:sz w:val="24"/>
          <w:szCs w:val="24"/>
        </w:rPr>
        <w:t xml:space="preserve"> Con el fin de cumplir plenamente con los fines perseguidos en el presente Contrato, cada una de Las Partes se compromete a realizar sus mejores esfuerzos para, en caso de que así se requiera, proveer, emitir y enviar cualquier información o documento requerido por La Otra Parte o atender cualquier requerimiento que La Otra Parte haga, siempre y cuando ello resulte necesario o razonable, no sea inconsistente con las provisiones del Contrato y no suponga la asunción de obligaciones nuevas o distintas a las allí estipuladas. </w:t>
      </w:r>
    </w:p>
    <w:p w14:paraId="2C87DC68" w14:textId="31334EF2" w:rsidR="00AE2F57" w:rsidRPr="0069459C" w:rsidRDefault="00346EA5" w:rsidP="00C764FF">
      <w:pPr>
        <w:jc w:val="both"/>
        <w:rPr>
          <w:rFonts w:ascii="Arial" w:hAnsi="Arial" w:cs="Arial"/>
          <w:sz w:val="24"/>
          <w:szCs w:val="24"/>
        </w:rPr>
      </w:pPr>
      <w:r w:rsidRPr="0069459C">
        <w:rPr>
          <w:rFonts w:ascii="Arial" w:hAnsi="Arial" w:cs="Arial"/>
          <w:b/>
          <w:bCs/>
          <w:sz w:val="24"/>
          <w:szCs w:val="24"/>
        </w:rPr>
        <w:t>CLÁUSULA VIGÉSIMA QUINTA. – TRANSMISIÓN Y PROTECCIÓN DE DATOS PERSONALES</w:t>
      </w:r>
      <w:r w:rsidR="00BE3C51" w:rsidRPr="0069459C">
        <w:rPr>
          <w:rFonts w:ascii="Arial" w:hAnsi="Arial" w:cs="Arial"/>
          <w:b/>
          <w:bCs/>
          <w:sz w:val="24"/>
          <w:szCs w:val="24"/>
        </w:rPr>
        <w:t>:</w:t>
      </w:r>
      <w:r w:rsidR="00BE3C51" w:rsidRPr="0069459C">
        <w:rPr>
          <w:rFonts w:ascii="Arial" w:hAnsi="Arial" w:cs="Arial"/>
          <w:sz w:val="24"/>
          <w:szCs w:val="24"/>
        </w:rPr>
        <w:t xml:space="preserve"> (i) Teniendo en cuenta el objeto del Contrato, en virtud del cual Las Partes pueden acceder a los datos personales de sus empleados o colaboradores que se encuentren asignados al Contrato de Conexión, estas se comprometen a acceder a esta información sólo para la finalidad exclusiva de la realización del objeto contratado. De igual manera se comprometen a guardar secreto profesional al respecto a todos los datos de carácter personal que conozcan y a los que tenga acceso durante la realización de este Contrato. Las Partes se obligan a custodiar e impedir el acceso a los datos de carácter personal a cualquier tercero ajeno al Contrato. Las anteriores obligaciones se extienden a toda persona que pudiera intervenir en cualquier fase de la ejecución del Contrato por cuenta de Las Partes y subsistirán aún después de finalizado el objeto del Contrato. Cualquier acceso a los datos que no se ajuste a lo dispuesto en el Contrato, será responsabilidad exclusiva de Cada Parte frente a terceros y cada una responderá frente a la otra por los daños y perjuicios que le hubiere podido causar. (ii) Las Partes manifiestan cumplir con la normativa vigente en materia de protección de datos de carácter personal y, en particular, con las medidas de seguridad de las bases de datos. (iii) Las Partes quedan informadas que los datos personales que en cada caso hayan sido trasmitidos en desarrollo del Request For Proposal y en desarrollo del Contrato, será tratada por Las Partes con la finalidad de garantizar su adecuado desarrollo. (iv) Las Partes garantizan que los datos de carácter personal de sus empleados o de terceros, que hayan sido aportados al Contrato durante el desarrollo del Request For Proposal o en la ejecución del Contrato, proceden de bases de datos que cumplen todas las garantías respecto al derecho de información y tienen el consentimiento de los interesados para llevar a cabo la cesión de datos. (v) Las Partes aceptan que cualquiera de los interesados podrá ejercitar sus derechos de acceso, rectificación, cancelación y oposición solicitándolo por escrito dirigido a cada Parte. </w:t>
      </w:r>
    </w:p>
    <w:p w14:paraId="03472D07" w14:textId="5439ECD6" w:rsidR="00AE2F57" w:rsidRPr="0069459C" w:rsidRDefault="00346EA5" w:rsidP="00C764FF">
      <w:pPr>
        <w:jc w:val="both"/>
        <w:rPr>
          <w:rFonts w:ascii="Arial" w:hAnsi="Arial" w:cs="Arial"/>
          <w:sz w:val="24"/>
          <w:szCs w:val="24"/>
        </w:rPr>
      </w:pPr>
      <w:r w:rsidRPr="0069459C">
        <w:rPr>
          <w:rFonts w:ascii="Arial" w:hAnsi="Arial" w:cs="Arial"/>
          <w:b/>
          <w:bCs/>
          <w:sz w:val="24"/>
          <w:szCs w:val="24"/>
        </w:rPr>
        <w:t>CLÁUSULA VIGÉSIMA SEXTA. - REPRESENTANTES AUTORIZADOS:</w:t>
      </w:r>
      <w:r w:rsidRPr="0069459C">
        <w:rPr>
          <w:rFonts w:ascii="Arial" w:hAnsi="Arial" w:cs="Arial"/>
          <w:sz w:val="24"/>
          <w:szCs w:val="24"/>
        </w:rPr>
        <w:t xml:space="preserve"> </w:t>
      </w:r>
      <w:r w:rsidR="00BE3C51" w:rsidRPr="0069459C">
        <w:rPr>
          <w:rFonts w:ascii="Arial" w:hAnsi="Arial" w:cs="Arial"/>
          <w:sz w:val="24"/>
          <w:szCs w:val="24"/>
        </w:rPr>
        <w:t xml:space="preserve">Las Partes designaran a través de sus representantes legales, las personas autorizadas y competentes para actuar en su nombre en todo lo relativo a la celebración y ejecución del Contrato y exclusivamente para los efectos que estas dispongan. Todas las </w:t>
      </w:r>
      <w:r w:rsidR="00BE3C51" w:rsidRPr="0069459C">
        <w:rPr>
          <w:rFonts w:ascii="Arial" w:hAnsi="Arial" w:cs="Arial"/>
          <w:sz w:val="24"/>
          <w:szCs w:val="24"/>
        </w:rPr>
        <w:lastRenderedPageBreak/>
        <w:t xml:space="preserve">comunicaciones relacionadas con este Contrato deberán provenir de y dirigirse a las personas autorizadas por Las Partes. En caso de cambio de los representantes autorizados, La Parte que lo sustituya, notificará por escrito a la otra Parte y las decisiones que dentro el marco establecido en el presente Contrato de Conexión que tomen los Representantes Autorizados, obligará plenamente a Las Partes. </w:t>
      </w:r>
    </w:p>
    <w:p w14:paraId="61BA9CF3" w14:textId="518DB404" w:rsidR="00816517" w:rsidRPr="0069459C" w:rsidRDefault="00346EA5" w:rsidP="00C764FF">
      <w:pPr>
        <w:jc w:val="both"/>
        <w:rPr>
          <w:rFonts w:ascii="Arial" w:hAnsi="Arial" w:cs="Arial"/>
          <w:sz w:val="24"/>
          <w:szCs w:val="24"/>
        </w:rPr>
      </w:pPr>
      <w:r w:rsidRPr="0069459C">
        <w:rPr>
          <w:rFonts w:ascii="Arial" w:hAnsi="Arial" w:cs="Arial"/>
          <w:b/>
          <w:bCs/>
          <w:sz w:val="24"/>
          <w:szCs w:val="24"/>
        </w:rPr>
        <w:t>CLÁUSULA VIGÉSIMA SÉPTIMA - SOLUCIÓN DE CONTROVERSIAS:</w:t>
      </w:r>
      <w:r w:rsidRPr="0069459C">
        <w:rPr>
          <w:rFonts w:ascii="Arial" w:hAnsi="Arial" w:cs="Arial"/>
          <w:sz w:val="24"/>
          <w:szCs w:val="24"/>
        </w:rPr>
        <w:t xml:space="preserve"> </w:t>
      </w:r>
      <w:r w:rsidR="00BE3C51" w:rsidRPr="0069459C">
        <w:rPr>
          <w:rFonts w:ascii="Arial" w:hAnsi="Arial" w:cs="Arial"/>
          <w:sz w:val="24"/>
          <w:szCs w:val="24"/>
        </w:rPr>
        <w:t xml:space="preserve">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controversia o diferencia que surja entre Las Partes con ocasión de la celebración, interpretación, ejecución o liquidación de este Contrato, Las Partes se obligan a resolverlo, adelantando el siguiente procedimiento: </w:t>
      </w:r>
    </w:p>
    <w:p w14:paraId="4D699232" w14:textId="77777777" w:rsidR="00EC52FB" w:rsidRPr="0069459C" w:rsidRDefault="00BE3C51" w:rsidP="00C764FF">
      <w:pPr>
        <w:pStyle w:val="Prrafodelista"/>
        <w:numPr>
          <w:ilvl w:val="0"/>
          <w:numId w:val="23"/>
        </w:numPr>
        <w:ind w:left="284"/>
        <w:rPr>
          <w:rFonts w:ascii="Arial" w:hAnsi="Arial" w:cs="Arial"/>
          <w:szCs w:val="24"/>
        </w:rPr>
      </w:pPr>
      <w:r w:rsidRPr="0069459C">
        <w:rPr>
          <w:rFonts w:ascii="Arial" w:hAnsi="Arial" w:cs="Arial"/>
          <w:szCs w:val="24"/>
        </w:rPr>
        <w:t>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5AF152CF" w14:textId="0503004D" w:rsidR="00EC52FB" w:rsidRPr="0069459C" w:rsidRDefault="00BE3C51" w:rsidP="00F870E3">
      <w:pPr>
        <w:pStyle w:val="Prrafodelista"/>
        <w:numPr>
          <w:ilvl w:val="0"/>
          <w:numId w:val="23"/>
        </w:numPr>
        <w:ind w:left="284"/>
        <w:rPr>
          <w:rFonts w:ascii="Arial" w:hAnsi="Arial" w:cs="Arial"/>
          <w:szCs w:val="24"/>
        </w:rPr>
      </w:pPr>
      <w:r w:rsidRPr="0069459C">
        <w:rPr>
          <w:rFonts w:ascii="Arial" w:hAnsi="Arial" w:cs="Arial"/>
          <w:szCs w:val="24"/>
        </w:rPr>
        <w:t xml:space="preserve">Procedimiento ante la </w:t>
      </w:r>
      <w:r w:rsidR="00E507CC" w:rsidRPr="0069459C">
        <w:rPr>
          <w:rFonts w:ascii="Arial" w:hAnsi="Arial" w:cs="Arial"/>
          <w:szCs w:val="24"/>
        </w:rPr>
        <w:t>CREG</w:t>
      </w:r>
      <w:r w:rsidRPr="0069459C">
        <w:rPr>
          <w:rFonts w:ascii="Arial" w:hAnsi="Arial" w:cs="Arial"/>
          <w:szCs w:val="24"/>
        </w:rPr>
        <w:t xml:space="preserve">: en caso de persistir la controversia, Las Partes acuerdan que las mismas se someterán a decisión de la </w:t>
      </w:r>
      <w:r w:rsidR="00E507CC" w:rsidRPr="0069459C">
        <w:rPr>
          <w:rFonts w:ascii="Arial" w:hAnsi="Arial" w:cs="Arial"/>
          <w:szCs w:val="24"/>
        </w:rPr>
        <w:t>CREG</w:t>
      </w:r>
      <w:r w:rsidRPr="0069459C">
        <w:rPr>
          <w:rFonts w:ascii="Arial" w:hAnsi="Arial" w:cs="Arial"/>
          <w:szCs w:val="24"/>
        </w:rPr>
        <w:t xml:space="preserve">, de conformidad con lo establecido en las Resoluciones </w:t>
      </w:r>
      <w:r w:rsidR="00E507CC" w:rsidRPr="0069459C">
        <w:rPr>
          <w:rFonts w:ascii="Arial" w:hAnsi="Arial" w:cs="Arial"/>
          <w:szCs w:val="24"/>
        </w:rPr>
        <w:t>CREG</w:t>
      </w:r>
      <w:r w:rsidRPr="0069459C">
        <w:rPr>
          <w:rFonts w:ascii="Arial" w:hAnsi="Arial" w:cs="Arial"/>
          <w:szCs w:val="24"/>
        </w:rPr>
        <w:t xml:space="preserve"> 066 y 067 de 1998, o las que modifiquen, adicionen o sustituyan, dependiendo de la naturaleza del conflicto. De no ser competente la </w:t>
      </w:r>
      <w:r w:rsidR="00E507CC" w:rsidRPr="0069459C">
        <w:rPr>
          <w:rFonts w:ascii="Arial" w:hAnsi="Arial" w:cs="Arial"/>
          <w:szCs w:val="24"/>
        </w:rPr>
        <w:t>CREG</w:t>
      </w:r>
      <w:r w:rsidRPr="0069459C">
        <w:rPr>
          <w:rFonts w:ascii="Arial" w:hAnsi="Arial" w:cs="Arial"/>
          <w:szCs w:val="24"/>
        </w:rPr>
        <w:t xml:space="preserve"> para conocer de la controversia, se resolverá conforme a lo dispuesto en el Numeral 3 de la presente Cláusula.</w:t>
      </w:r>
    </w:p>
    <w:p w14:paraId="27E455F0" w14:textId="77777777" w:rsidR="00DA773D" w:rsidRPr="0069459C" w:rsidRDefault="00DA773D" w:rsidP="00DA773D">
      <w:pPr>
        <w:pStyle w:val="Prrafodelista"/>
        <w:numPr>
          <w:ilvl w:val="0"/>
          <w:numId w:val="23"/>
        </w:numPr>
        <w:ind w:left="284"/>
        <w:rPr>
          <w:rFonts w:ascii="Arial" w:hAnsi="Arial" w:cs="Arial"/>
          <w:szCs w:val="24"/>
        </w:rPr>
      </w:pPr>
      <w:r w:rsidRPr="0069459C">
        <w:rPr>
          <w:rFonts w:ascii="Arial" w:hAnsi="Arial" w:cs="Arial"/>
          <w:szCs w:val="24"/>
        </w:rPr>
        <w:t xml:space="preserve">Se debe acordar entre Las Partes otra(s) instancia(s) a la cual acudir en caso que, agotados los procedimientos anteriores, Las Partes no puedan solucionar la controversia presentada, y a la cual cualquiera de Las Partes podrá recurrir. </w:t>
      </w:r>
    </w:p>
    <w:p w14:paraId="5E61A9D6" w14:textId="758B208F" w:rsidR="00FC1742" w:rsidRPr="0069459C" w:rsidRDefault="00346EA5" w:rsidP="00C764FF">
      <w:pPr>
        <w:jc w:val="both"/>
        <w:rPr>
          <w:rFonts w:ascii="Arial" w:hAnsi="Arial" w:cs="Arial"/>
          <w:sz w:val="24"/>
          <w:szCs w:val="24"/>
        </w:rPr>
      </w:pPr>
      <w:r w:rsidRPr="0069459C">
        <w:rPr>
          <w:rFonts w:ascii="Arial" w:hAnsi="Arial" w:cs="Arial"/>
          <w:b/>
          <w:bCs/>
          <w:sz w:val="24"/>
          <w:szCs w:val="24"/>
        </w:rPr>
        <w:t>CLÁUSULA VIGÉSIMA OCTAVA - LIMITACIÓN DE LA RESPONSABILIDAD E INDEMNIDAD:</w:t>
      </w:r>
      <w:r w:rsidRPr="0069459C">
        <w:rPr>
          <w:rFonts w:ascii="Arial" w:hAnsi="Arial" w:cs="Arial"/>
          <w:sz w:val="24"/>
          <w:szCs w:val="24"/>
        </w:rPr>
        <w:t xml:space="preserve"> </w:t>
      </w:r>
      <w:r w:rsidR="00BA332F" w:rsidRPr="0069459C">
        <w:rPr>
          <w:rFonts w:ascii="Arial" w:hAnsi="Arial" w:cs="Arial"/>
          <w:sz w:val="24"/>
          <w:szCs w:val="24"/>
        </w:rPr>
        <w:t>[</w:t>
      </w:r>
      <w:r w:rsidR="00AA4B83" w:rsidRPr="0069459C">
        <w:rPr>
          <w:rFonts w:ascii="Arial" w:hAnsi="Arial" w:cs="Arial"/>
          <w:sz w:val="24"/>
          <w:szCs w:val="24"/>
          <w:highlight w:val="yellow"/>
        </w:rPr>
        <w:t>S_PROMOTOR</w:t>
      </w:r>
      <w:r w:rsidR="00BA332F" w:rsidRPr="0069459C">
        <w:rPr>
          <w:rStyle w:val="Refdenotaalpie"/>
          <w:rFonts w:ascii="Arial" w:hAnsi="Arial" w:cs="Arial"/>
          <w:sz w:val="24"/>
          <w:szCs w:val="24"/>
        </w:rPr>
        <w:footnoteReference w:id="529"/>
      </w:r>
      <w:r w:rsidR="00BA332F" w:rsidRPr="0069459C">
        <w:rPr>
          <w:rFonts w:ascii="Arial" w:hAnsi="Arial" w:cs="Arial"/>
          <w:sz w:val="24"/>
          <w:szCs w:val="24"/>
        </w:rPr>
        <w:t xml:space="preserve">] </w:t>
      </w:r>
      <w:r w:rsidR="00BE3C51" w:rsidRPr="0069459C">
        <w:rPr>
          <w:rFonts w:ascii="Arial" w:hAnsi="Arial" w:cs="Arial"/>
          <w:sz w:val="24"/>
          <w:szCs w:val="24"/>
        </w:rPr>
        <w:t xml:space="preserve">exime a </w:t>
      </w:r>
      <w:r w:rsidR="00BA332F" w:rsidRPr="0069459C">
        <w:rPr>
          <w:rFonts w:ascii="Arial" w:hAnsi="Arial" w:cs="Arial"/>
          <w:sz w:val="24"/>
          <w:szCs w:val="24"/>
        </w:rPr>
        <w:t>[</w:t>
      </w:r>
      <w:r w:rsidR="00777C6B" w:rsidRPr="0069459C">
        <w:rPr>
          <w:rFonts w:ascii="Arial" w:hAnsi="Arial" w:cs="Arial"/>
          <w:sz w:val="24"/>
          <w:szCs w:val="24"/>
          <w:highlight w:val="yellow"/>
        </w:rPr>
        <w:t>S_TN</w:t>
      </w:r>
      <w:r w:rsidR="00BA332F" w:rsidRPr="0069459C">
        <w:rPr>
          <w:rStyle w:val="Refdenotaalpie"/>
          <w:rFonts w:ascii="Arial" w:hAnsi="Arial" w:cs="Arial"/>
          <w:sz w:val="24"/>
          <w:szCs w:val="24"/>
        </w:rPr>
        <w:footnoteReference w:id="530"/>
      </w:r>
      <w:r w:rsidR="00BA332F" w:rsidRPr="0069459C">
        <w:rPr>
          <w:rFonts w:ascii="Arial" w:hAnsi="Arial" w:cs="Arial"/>
          <w:sz w:val="24"/>
          <w:szCs w:val="24"/>
        </w:rPr>
        <w:t>]</w:t>
      </w:r>
      <w:r w:rsidR="00BE3C51" w:rsidRPr="0069459C">
        <w:rPr>
          <w:rFonts w:ascii="Arial" w:hAnsi="Arial" w:cs="Arial"/>
          <w:sz w:val="24"/>
          <w:szCs w:val="24"/>
        </w:rPr>
        <w:t xml:space="preserve"> de toda responsabilidad relativa a los daños y perjuicios que pueda llegar a sufrir el </w:t>
      </w:r>
      <w:r w:rsidR="00BA332F" w:rsidRPr="0069459C">
        <w:rPr>
          <w:rFonts w:ascii="Arial" w:hAnsi="Arial" w:cs="Arial"/>
          <w:sz w:val="24"/>
          <w:szCs w:val="24"/>
        </w:rPr>
        <w:t>[</w:t>
      </w:r>
      <w:r w:rsidR="00AA4B83" w:rsidRPr="0069459C">
        <w:rPr>
          <w:rFonts w:ascii="Arial" w:hAnsi="Arial" w:cs="Arial"/>
          <w:sz w:val="24"/>
          <w:szCs w:val="24"/>
          <w:highlight w:val="yellow"/>
        </w:rPr>
        <w:t>S_PROMOTOR</w:t>
      </w:r>
      <w:r w:rsidR="00BA332F" w:rsidRPr="0069459C">
        <w:rPr>
          <w:rStyle w:val="Refdenotaalpie"/>
          <w:rFonts w:ascii="Arial" w:hAnsi="Arial" w:cs="Arial"/>
          <w:sz w:val="24"/>
          <w:szCs w:val="24"/>
        </w:rPr>
        <w:footnoteReference w:id="531"/>
      </w:r>
      <w:r w:rsidR="00BA332F" w:rsidRPr="0069459C">
        <w:rPr>
          <w:rFonts w:ascii="Arial" w:hAnsi="Arial" w:cs="Arial"/>
          <w:sz w:val="24"/>
          <w:szCs w:val="24"/>
        </w:rPr>
        <w:t>]</w:t>
      </w:r>
      <w:r w:rsidR="00BE3C51" w:rsidRPr="0069459C">
        <w:rPr>
          <w:rFonts w:ascii="Arial" w:hAnsi="Arial" w:cs="Arial"/>
          <w:sz w:val="24"/>
          <w:szCs w:val="24"/>
        </w:rPr>
        <w:t xml:space="preserve">. Esta Cláusula no se aplicará cuando se pruebe que los daños o perjuicios fueron ocasionados por </w:t>
      </w:r>
      <w:r w:rsidR="00B37221" w:rsidRPr="0069459C">
        <w:rPr>
          <w:rFonts w:ascii="Arial" w:hAnsi="Arial" w:cs="Arial"/>
          <w:sz w:val="24"/>
          <w:szCs w:val="24"/>
        </w:rPr>
        <w:t xml:space="preserve">dolo, culpa grave, error técnico o negligencia </w:t>
      </w:r>
      <w:r w:rsidR="00BE3C51" w:rsidRPr="0069459C">
        <w:rPr>
          <w:rFonts w:ascii="Arial" w:hAnsi="Arial" w:cs="Arial"/>
          <w:sz w:val="24"/>
          <w:szCs w:val="24"/>
        </w:rPr>
        <w:t xml:space="preserve">de </w:t>
      </w:r>
      <w:r w:rsidR="00BA332F" w:rsidRPr="0069459C">
        <w:rPr>
          <w:rFonts w:ascii="Arial" w:hAnsi="Arial" w:cs="Arial"/>
          <w:sz w:val="24"/>
          <w:szCs w:val="24"/>
        </w:rPr>
        <w:t>[</w:t>
      </w:r>
      <w:r w:rsidR="00777C6B" w:rsidRPr="0069459C">
        <w:rPr>
          <w:rFonts w:ascii="Arial" w:hAnsi="Arial" w:cs="Arial"/>
          <w:sz w:val="24"/>
          <w:szCs w:val="24"/>
          <w:highlight w:val="yellow"/>
        </w:rPr>
        <w:t>S_TN</w:t>
      </w:r>
      <w:r w:rsidR="00BA332F" w:rsidRPr="0069459C">
        <w:rPr>
          <w:rStyle w:val="Refdenotaalpie"/>
          <w:rFonts w:ascii="Arial" w:hAnsi="Arial" w:cs="Arial"/>
          <w:sz w:val="24"/>
          <w:szCs w:val="24"/>
        </w:rPr>
        <w:footnoteReference w:id="532"/>
      </w:r>
      <w:r w:rsidR="00BA332F" w:rsidRPr="0069459C">
        <w:rPr>
          <w:rFonts w:ascii="Arial" w:hAnsi="Arial" w:cs="Arial"/>
          <w:sz w:val="24"/>
          <w:szCs w:val="24"/>
        </w:rPr>
        <w:t>]</w:t>
      </w:r>
      <w:r w:rsidR="00BE3C51" w:rsidRPr="0069459C">
        <w:rPr>
          <w:rFonts w:ascii="Arial" w:hAnsi="Arial" w:cs="Arial"/>
          <w:sz w:val="24"/>
          <w:szCs w:val="24"/>
        </w:rPr>
        <w:t xml:space="preserve">. En el evento en que se pruebe que el daño fue ocasionado por </w:t>
      </w:r>
      <w:r w:rsidR="00B37221" w:rsidRPr="0069459C">
        <w:rPr>
          <w:rFonts w:ascii="Arial" w:hAnsi="Arial" w:cs="Arial"/>
          <w:sz w:val="24"/>
          <w:szCs w:val="24"/>
        </w:rPr>
        <w:t>dolo, culpa grave, error técnico o negligencia</w:t>
      </w:r>
      <w:r w:rsidR="00B37221" w:rsidRPr="0069459C" w:rsidDel="00B37221">
        <w:rPr>
          <w:rFonts w:ascii="Arial" w:hAnsi="Arial" w:cs="Arial"/>
          <w:sz w:val="24"/>
          <w:szCs w:val="24"/>
        </w:rPr>
        <w:t xml:space="preserve"> </w:t>
      </w:r>
      <w:r w:rsidR="00BE3C51" w:rsidRPr="0069459C">
        <w:rPr>
          <w:rFonts w:ascii="Arial" w:hAnsi="Arial" w:cs="Arial"/>
          <w:sz w:val="24"/>
          <w:szCs w:val="24"/>
        </w:rPr>
        <w:t xml:space="preserve">de </w:t>
      </w:r>
      <w:r w:rsidR="00BA332F" w:rsidRPr="0069459C">
        <w:rPr>
          <w:rFonts w:ascii="Arial" w:hAnsi="Arial" w:cs="Arial"/>
          <w:sz w:val="24"/>
          <w:szCs w:val="24"/>
        </w:rPr>
        <w:t>[</w:t>
      </w:r>
      <w:r w:rsidR="00777C6B" w:rsidRPr="0069459C">
        <w:rPr>
          <w:rFonts w:ascii="Arial" w:hAnsi="Arial" w:cs="Arial"/>
          <w:sz w:val="24"/>
          <w:szCs w:val="24"/>
          <w:highlight w:val="yellow"/>
        </w:rPr>
        <w:t>S_TN</w:t>
      </w:r>
      <w:r w:rsidR="00BA332F" w:rsidRPr="0069459C">
        <w:rPr>
          <w:rStyle w:val="Refdenotaalpie"/>
          <w:rFonts w:ascii="Arial" w:hAnsi="Arial" w:cs="Arial"/>
          <w:sz w:val="24"/>
          <w:szCs w:val="24"/>
        </w:rPr>
        <w:footnoteReference w:id="533"/>
      </w:r>
      <w:r w:rsidR="00BA332F" w:rsidRPr="0069459C">
        <w:rPr>
          <w:rFonts w:ascii="Arial" w:hAnsi="Arial" w:cs="Arial"/>
          <w:sz w:val="24"/>
          <w:szCs w:val="24"/>
        </w:rPr>
        <w:t>]</w:t>
      </w:r>
      <w:r w:rsidR="00BE3C51" w:rsidRPr="0069459C">
        <w:rPr>
          <w:rFonts w:ascii="Arial" w:hAnsi="Arial" w:cs="Arial"/>
          <w:sz w:val="24"/>
          <w:szCs w:val="24"/>
        </w:rPr>
        <w:t xml:space="preserve">, Las Partes acuerdan fijar una indemnización máxima equivalente a </w:t>
      </w:r>
      <w:r w:rsidR="009E5FC0" w:rsidRPr="0069459C">
        <w:rPr>
          <w:rFonts w:ascii="Arial" w:hAnsi="Arial" w:cs="Arial"/>
          <w:sz w:val="24"/>
          <w:szCs w:val="24"/>
          <w:highlight w:val="yellow"/>
        </w:rPr>
        <w:t>xxx</w:t>
      </w:r>
      <w:r w:rsidR="009E5FC0" w:rsidRPr="0069459C">
        <w:rPr>
          <w:rFonts w:ascii="Arial" w:hAnsi="Arial" w:cs="Arial"/>
          <w:sz w:val="24"/>
          <w:szCs w:val="24"/>
        </w:rPr>
        <w:t xml:space="preserve"> </w:t>
      </w:r>
      <w:r w:rsidR="00BE3C51" w:rsidRPr="0069459C">
        <w:rPr>
          <w:rFonts w:ascii="Arial" w:hAnsi="Arial" w:cs="Arial"/>
          <w:sz w:val="24"/>
          <w:szCs w:val="24"/>
        </w:rPr>
        <w:lastRenderedPageBreak/>
        <w:t xml:space="preserve">smlmv. Esta indemnización se encuentra sujeta a la prueba del daño aportada por el </w:t>
      </w:r>
      <w:r w:rsidR="00834CF9" w:rsidRPr="0069459C">
        <w:rPr>
          <w:rFonts w:ascii="Arial" w:hAnsi="Arial" w:cs="Arial"/>
          <w:sz w:val="24"/>
          <w:szCs w:val="24"/>
        </w:rPr>
        <w:t>[</w:t>
      </w:r>
      <w:r w:rsidR="00AA4B83" w:rsidRPr="0069459C">
        <w:rPr>
          <w:rFonts w:ascii="Arial" w:hAnsi="Arial" w:cs="Arial"/>
          <w:sz w:val="24"/>
          <w:szCs w:val="24"/>
          <w:highlight w:val="yellow"/>
        </w:rPr>
        <w:t>S_PROMOTOR</w:t>
      </w:r>
      <w:r w:rsidR="00834CF9" w:rsidRPr="0069459C">
        <w:rPr>
          <w:rStyle w:val="Refdenotaalpie"/>
          <w:rFonts w:ascii="Arial" w:hAnsi="Arial" w:cs="Arial"/>
          <w:sz w:val="24"/>
          <w:szCs w:val="24"/>
        </w:rPr>
        <w:footnoteReference w:id="534"/>
      </w:r>
      <w:r w:rsidR="00834CF9" w:rsidRPr="0069459C">
        <w:rPr>
          <w:rFonts w:ascii="Arial" w:hAnsi="Arial" w:cs="Arial"/>
          <w:sz w:val="24"/>
          <w:szCs w:val="24"/>
        </w:rPr>
        <w:t>]</w:t>
      </w:r>
      <w:r w:rsidR="00BE3C51" w:rsidRPr="0069459C">
        <w:rPr>
          <w:rFonts w:ascii="Arial" w:hAnsi="Arial" w:cs="Arial"/>
          <w:sz w:val="24"/>
          <w:szCs w:val="24"/>
        </w:rPr>
        <w:t xml:space="preserve">. </w:t>
      </w:r>
    </w:p>
    <w:p w14:paraId="07B5C058" w14:textId="624A8CB9" w:rsidR="00834CF9" w:rsidRPr="0069459C" w:rsidRDefault="00346EA5" w:rsidP="00C764FF">
      <w:pPr>
        <w:jc w:val="both"/>
        <w:rPr>
          <w:rFonts w:ascii="Arial" w:hAnsi="Arial" w:cs="Arial"/>
          <w:sz w:val="24"/>
          <w:szCs w:val="24"/>
        </w:rPr>
      </w:pPr>
      <w:r w:rsidRPr="0069459C">
        <w:rPr>
          <w:rFonts w:ascii="Arial" w:hAnsi="Arial" w:cs="Arial"/>
          <w:b/>
          <w:bCs/>
          <w:sz w:val="24"/>
          <w:szCs w:val="24"/>
        </w:rPr>
        <w:t>CLÁUSULA VIGÉSIMA NOVENA - CESIÓN DEL CONTRATO:</w:t>
      </w:r>
      <w:r w:rsidRPr="0069459C">
        <w:rPr>
          <w:rFonts w:ascii="Arial" w:hAnsi="Arial" w:cs="Arial"/>
          <w:sz w:val="24"/>
          <w:szCs w:val="24"/>
        </w:rPr>
        <w:t xml:space="preserve"> </w:t>
      </w:r>
      <w:r w:rsidR="00BE3C51" w:rsidRPr="0069459C">
        <w:rPr>
          <w:rFonts w:ascii="Arial" w:hAnsi="Arial" w:cs="Arial"/>
          <w:sz w:val="24"/>
          <w:szCs w:val="24"/>
        </w:rPr>
        <w:t>El presente Contrato no podrá ser cedido parcial o totalmente por cualquiera de Las Partes, sin aprobación previa y escrita de la otra Parte y de la Autoridad competente, en caso de requerirse. La Parte no podrá negar su aprobación sino por razones técnicas, legales o regulatorias. Producida la cesión, se transfieren todas las obligaciones y derechos del cedente al cesionario sin que por este hecho se entienda que exista modificación alguna en los términos comerciales estipulados en este Contrato de Conexión.</w:t>
      </w:r>
    </w:p>
    <w:p w14:paraId="0289612B" w14:textId="2130404A" w:rsidR="004B0D06" w:rsidRPr="0069459C" w:rsidRDefault="00834CF9" w:rsidP="00C764FF">
      <w:pPr>
        <w:jc w:val="both"/>
        <w:rPr>
          <w:rFonts w:ascii="Arial" w:hAnsi="Arial" w:cs="Arial"/>
          <w:sz w:val="24"/>
          <w:szCs w:val="24"/>
        </w:rPr>
      </w:pPr>
      <w:r w:rsidRPr="0069459C">
        <w:rPr>
          <w:rFonts w:ascii="Arial" w:hAnsi="Arial" w:cs="Arial"/>
          <w:b/>
          <w:bCs/>
          <w:sz w:val="24"/>
          <w:szCs w:val="24"/>
        </w:rPr>
        <w:t>PARÁGRAFO</w:t>
      </w:r>
      <w:r w:rsidR="008B42DF" w:rsidRPr="0069459C">
        <w:rPr>
          <w:rFonts w:ascii="Arial" w:hAnsi="Arial" w:cs="Arial"/>
          <w:b/>
          <w:bCs/>
          <w:sz w:val="24"/>
          <w:szCs w:val="24"/>
        </w:rPr>
        <w:t xml:space="preserve"> - CESIÓN DEL CONTRATO</w:t>
      </w:r>
      <w:r w:rsidRPr="0069459C">
        <w:rPr>
          <w:rFonts w:ascii="Arial" w:hAnsi="Arial" w:cs="Arial"/>
          <w:b/>
          <w:bCs/>
          <w:sz w:val="24"/>
          <w:szCs w:val="24"/>
        </w:rPr>
        <w:t>:</w:t>
      </w:r>
      <w:r w:rsidRPr="0069459C">
        <w:rPr>
          <w:rFonts w:ascii="Arial" w:hAnsi="Arial" w:cs="Arial"/>
          <w:sz w:val="24"/>
          <w:szCs w:val="24"/>
        </w:rPr>
        <w:t xml:space="preserve"> </w:t>
      </w:r>
      <w:r w:rsidR="00BE3C51" w:rsidRPr="0069459C">
        <w:rPr>
          <w:rFonts w:ascii="Arial" w:hAnsi="Arial" w:cs="Arial"/>
          <w:sz w:val="24"/>
          <w:szCs w:val="24"/>
        </w:rPr>
        <w:t xml:space="preserve">en caso que el contratante cedido no se pronuncie en un término máximo de treinta (30) días hábiles, contados a partir del aviso dado por parte del cedente, se entenderá autorizada la cesión. </w:t>
      </w:r>
    </w:p>
    <w:p w14:paraId="13237FD0" w14:textId="0B959640" w:rsidR="004B0D06" w:rsidRPr="0069459C" w:rsidRDefault="00346EA5" w:rsidP="00C764FF">
      <w:pPr>
        <w:jc w:val="both"/>
        <w:rPr>
          <w:rFonts w:ascii="Arial" w:hAnsi="Arial" w:cs="Arial"/>
          <w:sz w:val="24"/>
          <w:szCs w:val="24"/>
        </w:rPr>
      </w:pPr>
      <w:r w:rsidRPr="0069459C">
        <w:rPr>
          <w:rFonts w:ascii="Arial" w:hAnsi="Arial" w:cs="Arial"/>
          <w:b/>
          <w:bCs/>
          <w:sz w:val="24"/>
          <w:szCs w:val="24"/>
        </w:rPr>
        <w:t>CLÁUSULA TRIGÉSIMA - MISCELÁNEOS:</w:t>
      </w:r>
      <w:r w:rsidRPr="0069459C">
        <w:rPr>
          <w:rFonts w:ascii="Arial" w:hAnsi="Arial" w:cs="Arial"/>
          <w:sz w:val="24"/>
          <w:szCs w:val="24"/>
        </w:rPr>
        <w:t xml:space="preserve"> </w:t>
      </w:r>
    </w:p>
    <w:p w14:paraId="5B46F07D" w14:textId="4B84DE33" w:rsidR="004B0D06" w:rsidRPr="0069459C" w:rsidRDefault="00BE3C51" w:rsidP="004B0D06">
      <w:pPr>
        <w:pStyle w:val="Prrafodelista"/>
        <w:numPr>
          <w:ilvl w:val="0"/>
          <w:numId w:val="3"/>
        </w:numPr>
        <w:rPr>
          <w:rFonts w:ascii="Arial" w:hAnsi="Arial" w:cs="Arial"/>
          <w:szCs w:val="24"/>
        </w:rPr>
      </w:pPr>
      <w:r w:rsidRPr="0069459C">
        <w:rPr>
          <w:rFonts w:ascii="Arial" w:hAnsi="Arial" w:cs="Arial"/>
          <w:szCs w:val="24"/>
        </w:rPr>
        <w:t xml:space="preserve">Ausencia de renuncia de derechos: A menos que así se establezca expresamente en el presente documento, el retardo o la omisión de Las Partes en hacer efectivo cualquier derecho, facultad o privilegio en relación con el Contrato no se entenderá como una renuncia a dicho derecho, facultad o privilegio. </w:t>
      </w:r>
    </w:p>
    <w:p w14:paraId="6B93EA99" w14:textId="77777777" w:rsidR="004B0D06" w:rsidRPr="0069459C" w:rsidRDefault="00BE3C51" w:rsidP="004B0D06">
      <w:pPr>
        <w:pStyle w:val="Prrafodelista"/>
        <w:numPr>
          <w:ilvl w:val="0"/>
          <w:numId w:val="3"/>
        </w:numPr>
        <w:rPr>
          <w:rFonts w:ascii="Arial" w:hAnsi="Arial" w:cs="Arial"/>
          <w:szCs w:val="24"/>
        </w:rPr>
      </w:pPr>
      <w:r w:rsidRPr="0069459C">
        <w:rPr>
          <w:rFonts w:ascii="Arial" w:hAnsi="Arial" w:cs="Arial"/>
          <w:szCs w:val="24"/>
        </w:rPr>
        <w:t xml:space="preserve">Nulidad o ilegalidad de disposiciones: La nulidad declarada por Autoridad competente sobre alguna o algunas de las cláusulas del presente Contrato, sólo afectará aquellas declaradas como nulas, siempre que no sean esenciales para la validez e integridad del presente Contrato. </w:t>
      </w:r>
    </w:p>
    <w:p w14:paraId="1A4E3DD4" w14:textId="4688077C" w:rsidR="004B0D06" w:rsidRPr="0069459C" w:rsidRDefault="00BE3C51" w:rsidP="004B0D06">
      <w:pPr>
        <w:pStyle w:val="Prrafodelista"/>
        <w:numPr>
          <w:ilvl w:val="0"/>
          <w:numId w:val="3"/>
        </w:numPr>
        <w:rPr>
          <w:rFonts w:ascii="Arial" w:hAnsi="Arial" w:cs="Arial"/>
          <w:szCs w:val="24"/>
        </w:rPr>
      </w:pPr>
      <w:r w:rsidRPr="0069459C">
        <w:rPr>
          <w:rFonts w:ascii="Arial" w:hAnsi="Arial" w:cs="Arial"/>
          <w:szCs w:val="24"/>
        </w:rPr>
        <w:t xml:space="preserve">Acuerdo total: El presente Contrato representa el total entendimiento y acuerdo entre Las Partes en relación con el objeto y alcance del mismo y tiene prioridad y remplaza cualquier otro acuerdo verbal o escrito que hubiese existido anteriormente entre éstas, en relación con el mismo objeto y alcance contractual. </w:t>
      </w:r>
    </w:p>
    <w:p w14:paraId="6D652CA8" w14:textId="756CF952" w:rsidR="00816517" w:rsidRPr="0069459C" w:rsidRDefault="00BE3C51" w:rsidP="004B0D06">
      <w:pPr>
        <w:pStyle w:val="Prrafodelista"/>
        <w:numPr>
          <w:ilvl w:val="0"/>
          <w:numId w:val="3"/>
        </w:numPr>
        <w:rPr>
          <w:rFonts w:ascii="Arial" w:hAnsi="Arial" w:cs="Arial"/>
          <w:szCs w:val="24"/>
        </w:rPr>
      </w:pPr>
      <w:r w:rsidRPr="0069459C">
        <w:rPr>
          <w:rFonts w:ascii="Arial" w:hAnsi="Arial" w:cs="Arial"/>
          <w:szCs w:val="24"/>
        </w:rPr>
        <w:t xml:space="preserve">Naturaleza y autonomía. Para todos los efectos legales, cada una de Las Partes actuará de manera independiente, por lo cual deberá ejecutar el objeto del presente Contrato íntegramente con sus propios medios, con autonomía administrativa, técnica y jurídica. El personal que Cada Parte emplee en la ejecución del objeto será de su libre nombramiento y remoción, estará bajo su inmediata subordinación y dependencia y estarán exclusivamente a su cargo los salarios, pagos parafiscales, seguros, riesgos, prestaciones sociales, indemnizaciones, y cualquier otra obligación que se derive de su vinculación laboral, sin que la otra Parte tenga que asumir ninguna obligación, ni soportar carga ni riesgo alguno por este concepto. Queda expresamente acordado y entendido que no existe, ni existirá durante la vigencia del presente Contrato, relación de subordinación laboral entre cualquiera de </w:t>
      </w:r>
      <w:r w:rsidR="00EE4D03" w:rsidRPr="0069459C">
        <w:rPr>
          <w:rFonts w:ascii="Arial" w:hAnsi="Arial" w:cs="Arial"/>
          <w:szCs w:val="24"/>
        </w:rPr>
        <w:t xml:space="preserve">las </w:t>
      </w:r>
      <w:r w:rsidRPr="0069459C">
        <w:rPr>
          <w:rFonts w:ascii="Arial" w:hAnsi="Arial" w:cs="Arial"/>
          <w:szCs w:val="24"/>
        </w:rPr>
        <w:t xml:space="preserve">Partes y el personal que la otra Parte utilice para el desarrollo del objeto de este Contrato. Las Partes </w:t>
      </w:r>
      <w:r w:rsidRPr="0069459C">
        <w:rPr>
          <w:rFonts w:ascii="Arial" w:hAnsi="Arial" w:cs="Arial"/>
          <w:szCs w:val="24"/>
        </w:rPr>
        <w:lastRenderedPageBreak/>
        <w:t xml:space="preserve">liberan de toda responsabilidad, y se obligan a mantener libre e indemne de toda responsabilidad a la otra Parte, por razón u ocasión, directa o indirectamente, de litigios, reclamos, demandas, requerimientos, y/o procedimientos de cualquier naturaleza que inicien los empleados de cada una o terceros contra </w:t>
      </w:r>
      <w:r w:rsidR="00EE4D03" w:rsidRPr="0069459C">
        <w:rPr>
          <w:rFonts w:ascii="Arial" w:hAnsi="Arial" w:cs="Arial"/>
          <w:szCs w:val="24"/>
        </w:rPr>
        <w:t xml:space="preserve">la otra </w:t>
      </w:r>
      <w:r w:rsidRPr="0069459C">
        <w:rPr>
          <w:rFonts w:ascii="Arial" w:hAnsi="Arial" w:cs="Arial"/>
          <w:szCs w:val="24"/>
        </w:rPr>
        <w:t xml:space="preserve">Parte, por razón, y/o con ocasión del desarrollo del objeto del presente Contrato. Las Partes se obligan a afiliar al personal que emplee en la ejecución del Contrato al sistema de seguridad social integral, es decir, tanto al sistema general de pensiones, como al sistema de seguridad social en salud y al sistema general de riesgos profesionales; </w:t>
      </w:r>
      <w:r w:rsidR="00834CF9" w:rsidRPr="0069459C">
        <w:rPr>
          <w:rFonts w:ascii="Arial" w:hAnsi="Arial" w:cs="Arial"/>
          <w:szCs w:val="24"/>
        </w:rPr>
        <w:t xml:space="preserve">así </w:t>
      </w:r>
      <w:r w:rsidRPr="0069459C">
        <w:rPr>
          <w:rFonts w:ascii="Arial" w:hAnsi="Arial" w:cs="Arial"/>
          <w:szCs w:val="24"/>
        </w:rPr>
        <w:t>mismo, se obligan a cancelar oportunamente todos los aportes, contribuciones</w:t>
      </w:r>
      <w:r w:rsidR="00EE4D03" w:rsidRPr="0069459C">
        <w:rPr>
          <w:rFonts w:ascii="Arial" w:hAnsi="Arial" w:cs="Arial"/>
          <w:szCs w:val="24"/>
        </w:rPr>
        <w:t>,</w:t>
      </w:r>
      <w:r w:rsidRPr="0069459C">
        <w:rPr>
          <w:rFonts w:ascii="Arial" w:hAnsi="Arial" w:cs="Arial"/>
          <w:szCs w:val="24"/>
        </w:rPr>
        <w:t xml:space="preserve"> </w:t>
      </w:r>
      <w:r w:rsidR="00791182" w:rsidRPr="0069459C">
        <w:rPr>
          <w:rFonts w:ascii="Arial" w:hAnsi="Arial" w:cs="Arial"/>
          <w:szCs w:val="24"/>
        </w:rPr>
        <w:t>costo</w:t>
      </w:r>
      <w:r w:rsidRPr="0069459C">
        <w:rPr>
          <w:rFonts w:ascii="Arial" w:hAnsi="Arial" w:cs="Arial"/>
          <w:szCs w:val="24"/>
        </w:rPr>
        <w:t>s</w:t>
      </w:r>
      <w:r w:rsidR="00EE4D03" w:rsidRPr="0069459C">
        <w:rPr>
          <w:rFonts w:ascii="Arial" w:hAnsi="Arial" w:cs="Arial"/>
          <w:szCs w:val="24"/>
        </w:rPr>
        <w:t xml:space="preserve"> y gastos</w:t>
      </w:r>
      <w:r w:rsidRPr="0069459C">
        <w:rPr>
          <w:rFonts w:ascii="Arial" w:hAnsi="Arial" w:cs="Arial"/>
          <w:szCs w:val="24"/>
        </w:rPr>
        <w:t xml:space="preserve">, para mantener todas las obligaciones anteriores al día. </w:t>
      </w:r>
    </w:p>
    <w:p w14:paraId="04994B6A" w14:textId="54C9856F" w:rsidR="004B0D06" w:rsidRPr="0069459C" w:rsidRDefault="00BE3C51" w:rsidP="004B0D06">
      <w:pPr>
        <w:pStyle w:val="Prrafodelista"/>
        <w:numPr>
          <w:ilvl w:val="0"/>
          <w:numId w:val="3"/>
        </w:numPr>
        <w:rPr>
          <w:rFonts w:ascii="Arial" w:hAnsi="Arial" w:cs="Arial"/>
          <w:szCs w:val="24"/>
        </w:rPr>
      </w:pPr>
      <w:r w:rsidRPr="0069459C">
        <w:rPr>
          <w:rFonts w:ascii="Arial" w:hAnsi="Arial" w:cs="Arial"/>
          <w:szCs w:val="24"/>
        </w:rPr>
        <w:t xml:space="preserve">Colaboración entre Las Partes. Con el fin de cumplir plenamente con los fines perseguidos en el presente Contrato, cada una de </w:t>
      </w:r>
      <w:r w:rsidR="00EE4D03" w:rsidRPr="0069459C">
        <w:rPr>
          <w:rFonts w:ascii="Arial" w:hAnsi="Arial" w:cs="Arial"/>
          <w:szCs w:val="24"/>
        </w:rPr>
        <w:t xml:space="preserve">las </w:t>
      </w:r>
      <w:r w:rsidRPr="0069459C">
        <w:rPr>
          <w:rFonts w:ascii="Arial" w:hAnsi="Arial" w:cs="Arial"/>
          <w:szCs w:val="24"/>
        </w:rPr>
        <w:t>Partes realizará sus mejores esfuerzos para, en caso de que así se requiera, proveer, emitir y enviar cualquier Información o documento requerido por la otra</w:t>
      </w:r>
      <w:r w:rsidR="004B0D06" w:rsidRPr="0069459C">
        <w:rPr>
          <w:rFonts w:ascii="Arial" w:hAnsi="Arial" w:cs="Arial"/>
          <w:szCs w:val="24"/>
        </w:rPr>
        <w:t xml:space="preserve"> </w:t>
      </w:r>
      <w:r w:rsidRPr="0069459C">
        <w:rPr>
          <w:rFonts w:ascii="Arial" w:hAnsi="Arial" w:cs="Arial"/>
          <w:szCs w:val="24"/>
        </w:rPr>
        <w:t xml:space="preserve">Parte o atender los requerimientos que la otra Parte haga, siempre y cuando ello resulte necesario y razonable, no sea inconsistente con las previsiones del </w:t>
      </w:r>
      <w:r w:rsidR="00EE4D03" w:rsidRPr="0069459C">
        <w:rPr>
          <w:rFonts w:ascii="Arial" w:hAnsi="Arial" w:cs="Arial"/>
          <w:szCs w:val="24"/>
        </w:rPr>
        <w:t xml:space="preserve">contrato </w:t>
      </w:r>
      <w:r w:rsidRPr="0069459C">
        <w:rPr>
          <w:rFonts w:ascii="Arial" w:hAnsi="Arial" w:cs="Arial"/>
          <w:szCs w:val="24"/>
        </w:rPr>
        <w:t xml:space="preserve">y no suponga la asunción de obligaciones o responsabilidades nuevas o distintas a las allí estipuladas o las determinadas por la ley y la regulación aplicable. </w:t>
      </w:r>
    </w:p>
    <w:p w14:paraId="5210CD76" w14:textId="77777777" w:rsidR="00483A60" w:rsidRPr="0069459C" w:rsidRDefault="00483A60" w:rsidP="00E22382">
      <w:pPr>
        <w:ind w:left="360"/>
        <w:rPr>
          <w:rFonts w:ascii="Arial" w:hAnsi="Arial" w:cs="Arial"/>
          <w:szCs w:val="24"/>
        </w:rPr>
      </w:pPr>
    </w:p>
    <w:p w14:paraId="32C67712" w14:textId="277961AB" w:rsidR="00834CF9" w:rsidRPr="0069459C" w:rsidRDefault="00346EA5" w:rsidP="00816517">
      <w:pPr>
        <w:ind w:left="360"/>
        <w:jc w:val="both"/>
        <w:rPr>
          <w:rFonts w:ascii="Arial" w:eastAsia="Times New Roman" w:hAnsi="Arial" w:cs="Arial"/>
          <w:sz w:val="24"/>
          <w:szCs w:val="24"/>
          <w:lang w:val="es-CO" w:eastAsia="es-ES"/>
        </w:rPr>
      </w:pPr>
      <w:r w:rsidRPr="0069459C">
        <w:rPr>
          <w:rFonts w:ascii="Arial" w:eastAsia="Times New Roman" w:hAnsi="Arial" w:cs="Arial"/>
          <w:b/>
          <w:bCs/>
          <w:sz w:val="24"/>
          <w:szCs w:val="24"/>
          <w:lang w:val="es-CO" w:eastAsia="es-ES"/>
        </w:rPr>
        <w:t>CLÁUSULA TRIGÉSIMA PRIMERA - JURISDICCIÓN Y DOMICILIO:</w:t>
      </w:r>
      <w:r w:rsidRPr="0069459C">
        <w:rPr>
          <w:rFonts w:ascii="Arial" w:eastAsia="Times New Roman" w:hAnsi="Arial" w:cs="Arial"/>
          <w:sz w:val="24"/>
          <w:szCs w:val="24"/>
          <w:lang w:val="es-CO" w:eastAsia="es-ES"/>
        </w:rPr>
        <w:t xml:space="preserve"> </w:t>
      </w:r>
      <w:r w:rsidR="00BE3C51" w:rsidRPr="0069459C">
        <w:rPr>
          <w:rFonts w:ascii="Arial" w:eastAsia="Times New Roman" w:hAnsi="Arial" w:cs="Arial"/>
          <w:sz w:val="24"/>
          <w:szCs w:val="24"/>
          <w:lang w:val="es-CO" w:eastAsia="es-ES"/>
        </w:rPr>
        <w:t>Este Contrato se regirá por las leyes de la República de Colombia y por los Jueces competentes de la</w:t>
      </w:r>
      <w:r w:rsidR="00834CF9" w:rsidRPr="0069459C">
        <w:rPr>
          <w:rFonts w:ascii="Arial" w:eastAsia="Times New Roman" w:hAnsi="Arial" w:cs="Arial"/>
          <w:sz w:val="24"/>
          <w:szCs w:val="24"/>
          <w:lang w:val="es-CO" w:eastAsia="es-ES"/>
        </w:rPr>
        <w:t>(s)</w:t>
      </w:r>
      <w:r w:rsidR="00BE3C51" w:rsidRPr="0069459C">
        <w:rPr>
          <w:rFonts w:ascii="Arial" w:eastAsia="Times New Roman" w:hAnsi="Arial" w:cs="Arial"/>
          <w:sz w:val="24"/>
          <w:szCs w:val="24"/>
          <w:lang w:val="es-CO" w:eastAsia="es-ES"/>
        </w:rPr>
        <w:t xml:space="preserve"> ciudad</w:t>
      </w:r>
      <w:r w:rsidR="00834CF9" w:rsidRPr="0069459C">
        <w:rPr>
          <w:rFonts w:ascii="Arial" w:eastAsia="Times New Roman" w:hAnsi="Arial" w:cs="Arial"/>
          <w:sz w:val="24"/>
          <w:szCs w:val="24"/>
          <w:lang w:val="es-CO" w:eastAsia="es-ES"/>
        </w:rPr>
        <w:t>(es)</w:t>
      </w:r>
      <w:r w:rsidR="00BE3C51" w:rsidRPr="0069459C">
        <w:rPr>
          <w:rFonts w:ascii="Arial" w:eastAsia="Times New Roman" w:hAnsi="Arial" w:cs="Arial"/>
          <w:sz w:val="24"/>
          <w:szCs w:val="24"/>
          <w:lang w:val="es-CO" w:eastAsia="es-ES"/>
        </w:rPr>
        <w:t xml:space="preserve"> de </w:t>
      </w:r>
      <w:r w:rsidR="00BB0689" w:rsidRPr="0069459C">
        <w:rPr>
          <w:rFonts w:ascii="Arial" w:eastAsia="Times New Roman" w:hAnsi="Arial" w:cs="Arial"/>
          <w:sz w:val="24"/>
          <w:szCs w:val="24"/>
          <w:lang w:val="es-CO" w:eastAsia="es-ES"/>
        </w:rPr>
        <w:t xml:space="preserve">Domicilio de </w:t>
      </w:r>
      <w:r w:rsidR="00BB0689" w:rsidRPr="0069459C">
        <w:rPr>
          <w:rFonts w:ascii="Arial" w:hAnsi="Arial" w:cs="Arial"/>
          <w:sz w:val="24"/>
          <w:szCs w:val="24"/>
        </w:rPr>
        <w:t>[</w:t>
      </w:r>
      <w:r w:rsidR="00BB0689" w:rsidRPr="0069459C">
        <w:rPr>
          <w:rFonts w:ascii="Arial" w:hAnsi="Arial" w:cs="Arial"/>
          <w:sz w:val="24"/>
          <w:szCs w:val="24"/>
          <w:highlight w:val="yellow"/>
        </w:rPr>
        <w:t>S_PROMOTOR</w:t>
      </w:r>
      <w:r w:rsidR="00BB0689" w:rsidRPr="0069459C">
        <w:rPr>
          <w:rStyle w:val="Refdenotaalpie"/>
          <w:rFonts w:ascii="Arial" w:hAnsi="Arial" w:cs="Arial"/>
          <w:sz w:val="24"/>
          <w:szCs w:val="24"/>
        </w:rPr>
        <w:footnoteReference w:id="535"/>
      </w:r>
      <w:r w:rsidR="00BB0689" w:rsidRPr="0069459C">
        <w:rPr>
          <w:rFonts w:ascii="Arial" w:hAnsi="Arial" w:cs="Arial"/>
          <w:sz w:val="24"/>
          <w:szCs w:val="24"/>
        </w:rPr>
        <w:t xml:space="preserve">]: </w:t>
      </w:r>
      <w:r w:rsidR="00BE3C51" w:rsidRPr="0069459C">
        <w:rPr>
          <w:rFonts w:ascii="Arial" w:eastAsia="Times New Roman" w:hAnsi="Arial" w:cs="Arial"/>
          <w:sz w:val="24"/>
          <w:szCs w:val="24"/>
          <w:lang w:val="es-CO" w:eastAsia="es-ES"/>
        </w:rPr>
        <w:t>[</w:t>
      </w:r>
      <w:r w:rsidR="00834CF9" w:rsidRPr="0069459C">
        <w:rPr>
          <w:rFonts w:ascii="Arial" w:eastAsia="Times New Roman" w:hAnsi="Arial" w:cs="Arial"/>
          <w:sz w:val="24"/>
          <w:szCs w:val="24"/>
          <w:highlight w:val="yellow"/>
          <w:lang w:val="es-CO" w:eastAsia="es-ES"/>
        </w:rPr>
        <w:t>D</w:t>
      </w:r>
      <w:r w:rsidR="00834CF9" w:rsidRPr="0069459C">
        <w:rPr>
          <w:rStyle w:val="Refdenotaalpie"/>
          <w:rFonts w:ascii="Arial" w:eastAsia="Times New Roman" w:hAnsi="Arial" w:cs="Arial"/>
          <w:sz w:val="24"/>
          <w:szCs w:val="24"/>
          <w:lang w:val="es-CO" w:eastAsia="es-ES"/>
        </w:rPr>
        <w:footnoteReference w:id="536"/>
      </w:r>
      <w:r w:rsidR="00BE3C51" w:rsidRPr="0069459C">
        <w:rPr>
          <w:rFonts w:ascii="Arial" w:eastAsia="Times New Roman" w:hAnsi="Arial" w:cs="Arial"/>
          <w:sz w:val="24"/>
          <w:szCs w:val="24"/>
          <w:lang w:val="es-CO" w:eastAsia="es-ES"/>
        </w:rPr>
        <w:t>]</w:t>
      </w:r>
      <w:r w:rsidR="00834CF9" w:rsidRPr="0069459C">
        <w:rPr>
          <w:rFonts w:ascii="Arial" w:eastAsia="Times New Roman" w:hAnsi="Arial" w:cs="Arial"/>
          <w:sz w:val="24"/>
          <w:szCs w:val="24"/>
          <w:lang w:val="es-CO" w:eastAsia="es-ES"/>
        </w:rPr>
        <w:t xml:space="preserve"> </w:t>
      </w:r>
      <w:r w:rsidR="00BB0689" w:rsidRPr="0069459C">
        <w:rPr>
          <w:rFonts w:ascii="Arial" w:eastAsia="Times New Roman" w:hAnsi="Arial" w:cs="Arial"/>
          <w:sz w:val="24"/>
          <w:szCs w:val="24"/>
          <w:lang w:val="es-CO" w:eastAsia="es-ES"/>
        </w:rPr>
        <w:t xml:space="preserve">y el </w:t>
      </w:r>
      <w:r w:rsidR="00035BAE" w:rsidRPr="0069459C">
        <w:rPr>
          <w:rFonts w:ascii="Arial" w:eastAsia="Times New Roman" w:hAnsi="Arial" w:cs="Arial"/>
          <w:sz w:val="24"/>
          <w:szCs w:val="24"/>
          <w:lang w:val="es-CO" w:eastAsia="es-ES"/>
        </w:rPr>
        <w:t xml:space="preserve">Domicilio de </w:t>
      </w:r>
      <w:r w:rsidR="00035BAE" w:rsidRPr="0069459C">
        <w:rPr>
          <w:rFonts w:ascii="Arial" w:hAnsi="Arial" w:cs="Arial"/>
          <w:sz w:val="24"/>
          <w:szCs w:val="24"/>
        </w:rPr>
        <w:t>[</w:t>
      </w:r>
      <w:r w:rsidR="00035BAE" w:rsidRPr="0069459C">
        <w:rPr>
          <w:rFonts w:ascii="Arial" w:hAnsi="Arial" w:cs="Arial"/>
          <w:sz w:val="24"/>
          <w:szCs w:val="24"/>
          <w:highlight w:val="yellow"/>
        </w:rPr>
        <w:t>S_TN</w:t>
      </w:r>
      <w:r w:rsidR="00035BAE" w:rsidRPr="0069459C">
        <w:rPr>
          <w:rStyle w:val="Refdenotaalpie"/>
          <w:rFonts w:ascii="Arial" w:hAnsi="Arial" w:cs="Arial"/>
          <w:sz w:val="24"/>
          <w:szCs w:val="24"/>
        </w:rPr>
        <w:footnoteReference w:id="537"/>
      </w:r>
      <w:r w:rsidR="00035BAE" w:rsidRPr="0069459C">
        <w:rPr>
          <w:rFonts w:ascii="Arial" w:hAnsi="Arial" w:cs="Arial"/>
          <w:sz w:val="24"/>
          <w:szCs w:val="24"/>
        </w:rPr>
        <w:t xml:space="preserve">] </w:t>
      </w:r>
      <w:r w:rsidR="00035BAE" w:rsidRPr="0069459C">
        <w:rPr>
          <w:rFonts w:ascii="Arial" w:eastAsia="Times New Roman" w:hAnsi="Arial" w:cs="Arial"/>
          <w:sz w:val="24"/>
          <w:szCs w:val="24"/>
          <w:lang w:val="es-CO" w:eastAsia="es-ES"/>
        </w:rPr>
        <w:t>[</w:t>
      </w:r>
      <w:r w:rsidR="00035BAE" w:rsidRPr="0069459C">
        <w:rPr>
          <w:rFonts w:ascii="Arial" w:eastAsia="Times New Roman" w:hAnsi="Arial" w:cs="Arial"/>
          <w:sz w:val="24"/>
          <w:szCs w:val="24"/>
          <w:highlight w:val="yellow"/>
          <w:lang w:val="es-CO" w:eastAsia="es-ES"/>
        </w:rPr>
        <w:t>D</w:t>
      </w:r>
      <w:r w:rsidR="00035BAE" w:rsidRPr="0069459C">
        <w:rPr>
          <w:rStyle w:val="Refdenotaalpie"/>
          <w:rFonts w:ascii="Arial" w:eastAsia="Times New Roman" w:hAnsi="Arial" w:cs="Arial"/>
          <w:sz w:val="24"/>
          <w:szCs w:val="24"/>
          <w:lang w:val="es-CO" w:eastAsia="es-ES"/>
        </w:rPr>
        <w:footnoteReference w:id="538"/>
      </w:r>
      <w:r w:rsidR="00035BAE" w:rsidRPr="0069459C">
        <w:rPr>
          <w:rFonts w:ascii="Arial" w:eastAsia="Times New Roman" w:hAnsi="Arial" w:cs="Arial"/>
          <w:sz w:val="24"/>
          <w:szCs w:val="24"/>
          <w:lang w:val="es-CO" w:eastAsia="es-ES"/>
        </w:rPr>
        <w:t xml:space="preserve">] en </w:t>
      </w:r>
      <w:r w:rsidR="00BE3C51" w:rsidRPr="0069459C">
        <w:rPr>
          <w:rFonts w:ascii="Arial" w:eastAsia="Times New Roman" w:hAnsi="Arial" w:cs="Arial"/>
          <w:sz w:val="24"/>
          <w:szCs w:val="24"/>
          <w:lang w:val="es-CO" w:eastAsia="es-ES"/>
        </w:rPr>
        <w:t xml:space="preserve">Colombia. </w:t>
      </w:r>
    </w:p>
    <w:p w14:paraId="6413B8C2" w14:textId="4CA4EE8F" w:rsidR="00BB0689" w:rsidRPr="0069459C" w:rsidRDefault="00346EA5" w:rsidP="00816517">
      <w:pPr>
        <w:ind w:left="360"/>
        <w:jc w:val="both"/>
        <w:rPr>
          <w:rFonts w:ascii="Arial" w:eastAsia="Times New Roman" w:hAnsi="Arial" w:cs="Arial"/>
          <w:sz w:val="24"/>
          <w:szCs w:val="24"/>
          <w:lang w:val="es-CO" w:eastAsia="es-ES"/>
        </w:rPr>
      </w:pPr>
      <w:r w:rsidRPr="0069459C">
        <w:rPr>
          <w:rFonts w:ascii="Arial" w:eastAsia="Times New Roman" w:hAnsi="Arial" w:cs="Arial"/>
          <w:b/>
          <w:bCs/>
          <w:sz w:val="24"/>
          <w:szCs w:val="24"/>
          <w:lang w:val="es-CO" w:eastAsia="es-ES"/>
        </w:rPr>
        <w:t>CLÁUSULA TRIGÉSIMA SEGUNDA - NOTIFICACIONES:</w:t>
      </w:r>
      <w:r w:rsidRPr="0069459C">
        <w:rPr>
          <w:rFonts w:ascii="Arial" w:eastAsia="Times New Roman" w:hAnsi="Arial" w:cs="Arial"/>
          <w:sz w:val="24"/>
          <w:szCs w:val="24"/>
          <w:lang w:val="es-CO" w:eastAsia="es-ES"/>
        </w:rPr>
        <w:t xml:space="preserve"> </w:t>
      </w:r>
      <w:r w:rsidR="00BE3C51" w:rsidRPr="0069459C">
        <w:rPr>
          <w:rFonts w:ascii="Arial" w:eastAsia="Times New Roman" w:hAnsi="Arial" w:cs="Arial"/>
          <w:sz w:val="24"/>
          <w:szCs w:val="24"/>
          <w:lang w:val="es-CO" w:eastAsia="es-ES"/>
        </w:rPr>
        <w:t xml:space="preserve">Todas las notificaciones y solicitudes, así como cualquier tipo de comunicación entre </w:t>
      </w:r>
      <w:r w:rsidR="00EE4D03" w:rsidRPr="0069459C">
        <w:rPr>
          <w:rFonts w:ascii="Arial" w:eastAsia="Times New Roman" w:hAnsi="Arial" w:cs="Arial"/>
          <w:sz w:val="24"/>
          <w:szCs w:val="24"/>
          <w:lang w:val="es-CO" w:eastAsia="es-ES"/>
        </w:rPr>
        <w:t xml:space="preserve">las </w:t>
      </w:r>
      <w:r w:rsidR="00BE3C51" w:rsidRPr="0069459C">
        <w:rPr>
          <w:rFonts w:ascii="Arial" w:eastAsia="Times New Roman" w:hAnsi="Arial" w:cs="Arial"/>
          <w:sz w:val="24"/>
          <w:szCs w:val="24"/>
          <w:lang w:val="es-CO" w:eastAsia="es-ES"/>
        </w:rPr>
        <w:t>Partes relativa al Contrato, deberá hacerse por escrito y ser enviada al destinatario por correo tradicional o correo electrónico con confirmación de recepción de destinatario, entregada personalmente o enviada vía FEDEX, UPS o cualquier otro servicio de mensajería internacional</w:t>
      </w:r>
      <w:r w:rsidR="004F25B7" w:rsidRPr="0069459C">
        <w:rPr>
          <w:rFonts w:ascii="Arial" w:eastAsia="Times New Roman" w:hAnsi="Arial" w:cs="Arial"/>
          <w:sz w:val="24"/>
          <w:szCs w:val="24"/>
          <w:lang w:val="es-CO" w:eastAsia="es-ES"/>
        </w:rPr>
        <w:t>, mensajería nacional o las empresas certificadas y reconocidas</w:t>
      </w:r>
      <w:r w:rsidR="00BE3C51" w:rsidRPr="0069459C">
        <w:rPr>
          <w:rFonts w:ascii="Arial" w:eastAsia="Times New Roman" w:hAnsi="Arial" w:cs="Arial"/>
          <w:sz w:val="24"/>
          <w:szCs w:val="24"/>
          <w:lang w:val="es-CO" w:eastAsia="es-ES"/>
        </w:rPr>
        <w:t xml:space="preserve">. Se entenderá que las notificaciones se han realizado debidamente si se hacen en los siguientes términos: (i) a la recepción cuando se ha enviado en persona o, (ii) un día después de su entrega al servicio de mensajería pre pagado por envío al día siguiente, y (iii) por correo electrónico, se entenderá que fueron realizados cuando hayan sido recibidos en la dirección de correo electrónico designada con confirmación de recepción de destinatario. Las notificaciones deberán ser enviadas a las siguientes direcciones o números, según sea el caso: </w:t>
      </w:r>
    </w:p>
    <w:tbl>
      <w:tblPr>
        <w:tblStyle w:val="Tablaconcuadrcula"/>
        <w:tblW w:w="0" w:type="auto"/>
        <w:tblInd w:w="36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49"/>
        <w:gridCol w:w="4229"/>
      </w:tblGrid>
      <w:tr w:rsidR="00BB0689" w:rsidRPr="0069459C" w14:paraId="6B3B0D24" w14:textId="77777777" w:rsidTr="000414C8">
        <w:tc>
          <w:tcPr>
            <w:tcW w:w="4249" w:type="dxa"/>
          </w:tcPr>
          <w:p w14:paraId="36E617F5" w14:textId="77777777" w:rsidR="00BB0689" w:rsidRPr="0069459C" w:rsidRDefault="00BB0689" w:rsidP="00816517">
            <w:pPr>
              <w:jc w:val="both"/>
              <w:rPr>
                <w:rFonts w:ascii="Arial" w:hAnsi="Arial" w:cs="Arial"/>
                <w:sz w:val="24"/>
                <w:szCs w:val="24"/>
                <w:lang w:val="pt-BR"/>
              </w:rPr>
            </w:pPr>
            <w:r w:rsidRPr="0069459C">
              <w:rPr>
                <w:rFonts w:ascii="Arial" w:eastAsia="Times New Roman" w:hAnsi="Arial" w:cs="Arial"/>
                <w:sz w:val="24"/>
                <w:szCs w:val="24"/>
                <w:lang w:val="pt-BR" w:eastAsia="es-ES"/>
              </w:rPr>
              <w:lastRenderedPageBreak/>
              <w:t xml:space="preserve">Por parte de </w:t>
            </w:r>
            <w:r w:rsidRPr="0069459C">
              <w:rPr>
                <w:rFonts w:ascii="Arial" w:hAnsi="Arial" w:cs="Arial"/>
                <w:sz w:val="24"/>
                <w:szCs w:val="24"/>
                <w:lang w:val="pt-BR"/>
              </w:rPr>
              <w:t>[</w:t>
            </w:r>
            <w:r w:rsidRPr="0069459C">
              <w:rPr>
                <w:rFonts w:ascii="Arial" w:hAnsi="Arial" w:cs="Arial"/>
                <w:sz w:val="24"/>
                <w:szCs w:val="24"/>
                <w:highlight w:val="yellow"/>
                <w:lang w:val="pt-BR"/>
              </w:rPr>
              <w:t>S_PROMOTOR</w:t>
            </w:r>
            <w:r w:rsidRPr="0069459C">
              <w:rPr>
                <w:rStyle w:val="Refdenotaalpie"/>
                <w:rFonts w:ascii="Arial" w:hAnsi="Arial" w:cs="Arial"/>
                <w:sz w:val="24"/>
                <w:szCs w:val="24"/>
              </w:rPr>
              <w:footnoteReference w:id="539"/>
            </w:r>
            <w:r w:rsidRPr="0069459C">
              <w:rPr>
                <w:rFonts w:ascii="Arial" w:hAnsi="Arial" w:cs="Arial"/>
                <w:sz w:val="24"/>
                <w:szCs w:val="24"/>
                <w:lang w:val="pt-BR"/>
              </w:rPr>
              <w:t>]</w:t>
            </w:r>
          </w:p>
          <w:p w14:paraId="59AEDE05" w14:textId="77777777" w:rsidR="00BB0689" w:rsidRPr="0069459C" w:rsidRDefault="00BB0689" w:rsidP="00816517">
            <w:pPr>
              <w:jc w:val="both"/>
              <w:rPr>
                <w:rFonts w:ascii="Arial" w:eastAsia="Times New Roman" w:hAnsi="Arial" w:cs="Arial"/>
                <w:sz w:val="24"/>
                <w:szCs w:val="24"/>
                <w:lang w:eastAsia="es-ES"/>
              </w:rPr>
            </w:pPr>
            <w:r w:rsidRPr="0069459C">
              <w:rPr>
                <w:rFonts w:ascii="Arial" w:eastAsia="Times New Roman" w:hAnsi="Arial" w:cs="Arial"/>
                <w:sz w:val="24"/>
                <w:szCs w:val="24"/>
                <w:lang w:eastAsia="es-ES"/>
              </w:rPr>
              <w:t xml:space="preserve">Dirección de Domicilio: </w:t>
            </w:r>
            <w:r w:rsidRPr="0069459C">
              <w:rPr>
                <w:rFonts w:ascii="Arial" w:eastAsia="Times New Roman" w:hAnsi="Arial" w:cs="Arial"/>
                <w:sz w:val="24"/>
                <w:szCs w:val="24"/>
                <w:highlight w:val="yellow"/>
                <w:lang w:eastAsia="es-ES"/>
              </w:rPr>
              <w:t>XXXXXX</w:t>
            </w:r>
          </w:p>
          <w:p w14:paraId="79C95D07" w14:textId="77777777" w:rsidR="00BB0689" w:rsidRPr="0069459C" w:rsidRDefault="00BB0689" w:rsidP="00816517">
            <w:pPr>
              <w:jc w:val="both"/>
              <w:rPr>
                <w:rFonts w:ascii="Arial" w:eastAsia="Times New Roman" w:hAnsi="Arial" w:cs="Arial"/>
                <w:sz w:val="24"/>
                <w:szCs w:val="24"/>
                <w:lang w:eastAsia="es-ES"/>
              </w:rPr>
            </w:pPr>
            <w:r w:rsidRPr="0069459C">
              <w:rPr>
                <w:rFonts w:ascii="Arial" w:eastAsia="Times New Roman" w:hAnsi="Arial" w:cs="Arial"/>
                <w:sz w:val="24"/>
                <w:szCs w:val="24"/>
                <w:lang w:eastAsia="es-ES"/>
              </w:rPr>
              <w:t>Teléfono: 60(X)(XXXXXXX)</w:t>
            </w:r>
          </w:p>
          <w:p w14:paraId="6EF98F3D" w14:textId="77777777" w:rsidR="00BB0689" w:rsidRPr="0069459C" w:rsidRDefault="00BB0689" w:rsidP="00816517">
            <w:pPr>
              <w:jc w:val="both"/>
              <w:rPr>
                <w:rFonts w:ascii="Arial" w:eastAsia="Times New Roman" w:hAnsi="Arial" w:cs="Arial"/>
                <w:sz w:val="24"/>
                <w:szCs w:val="24"/>
                <w:lang w:eastAsia="es-ES"/>
              </w:rPr>
            </w:pPr>
            <w:r w:rsidRPr="0069459C">
              <w:rPr>
                <w:rFonts w:ascii="Arial" w:eastAsia="Times New Roman" w:hAnsi="Arial" w:cs="Arial"/>
                <w:sz w:val="24"/>
                <w:szCs w:val="24"/>
                <w:lang w:eastAsia="es-ES"/>
              </w:rPr>
              <w:t>Celular: 3XXXXXXXXX</w:t>
            </w:r>
          </w:p>
          <w:p w14:paraId="225E70AA" w14:textId="1C2789D8" w:rsidR="00BB0689" w:rsidRPr="0069459C" w:rsidRDefault="00BB0689" w:rsidP="00816517">
            <w:pPr>
              <w:jc w:val="both"/>
              <w:rPr>
                <w:rFonts w:ascii="Arial" w:eastAsia="Times New Roman" w:hAnsi="Arial" w:cs="Arial"/>
                <w:sz w:val="24"/>
                <w:szCs w:val="24"/>
                <w:lang w:val="es-CO" w:eastAsia="es-ES"/>
              </w:rPr>
            </w:pPr>
            <w:r w:rsidRPr="0069459C">
              <w:rPr>
                <w:rFonts w:ascii="Arial" w:eastAsia="Times New Roman" w:hAnsi="Arial" w:cs="Arial"/>
                <w:sz w:val="24"/>
                <w:szCs w:val="24"/>
                <w:lang w:eastAsia="es-ES"/>
              </w:rPr>
              <w:t>Correo Electrónico: xxxxxx@xxxxx</w:t>
            </w:r>
          </w:p>
        </w:tc>
        <w:tc>
          <w:tcPr>
            <w:tcW w:w="4229" w:type="dxa"/>
          </w:tcPr>
          <w:p w14:paraId="44677237" w14:textId="77777777" w:rsidR="00BB0689" w:rsidRPr="0069459C" w:rsidRDefault="00BB0689" w:rsidP="00816517">
            <w:pPr>
              <w:jc w:val="both"/>
              <w:rPr>
                <w:rFonts w:ascii="Arial" w:hAnsi="Arial" w:cs="Arial"/>
                <w:sz w:val="24"/>
                <w:szCs w:val="24"/>
                <w:lang w:val="pt-BR"/>
              </w:rPr>
            </w:pPr>
            <w:r w:rsidRPr="0069459C">
              <w:rPr>
                <w:rFonts w:ascii="Arial" w:hAnsi="Arial" w:cs="Arial"/>
                <w:sz w:val="24"/>
                <w:szCs w:val="24"/>
                <w:lang w:val="pt-BR"/>
              </w:rPr>
              <w:t>Por parte de [</w:t>
            </w:r>
            <w:r w:rsidRPr="0069459C">
              <w:rPr>
                <w:rFonts w:ascii="Arial" w:hAnsi="Arial" w:cs="Arial"/>
                <w:sz w:val="24"/>
                <w:szCs w:val="24"/>
                <w:highlight w:val="yellow"/>
                <w:lang w:val="pt-BR"/>
              </w:rPr>
              <w:t>S_TN</w:t>
            </w:r>
            <w:r w:rsidRPr="0069459C">
              <w:rPr>
                <w:rStyle w:val="Refdenotaalpie"/>
                <w:rFonts w:ascii="Arial" w:hAnsi="Arial" w:cs="Arial"/>
                <w:sz w:val="24"/>
                <w:szCs w:val="24"/>
              </w:rPr>
              <w:footnoteReference w:id="540"/>
            </w:r>
            <w:r w:rsidRPr="0069459C">
              <w:rPr>
                <w:rFonts w:ascii="Arial" w:hAnsi="Arial" w:cs="Arial"/>
                <w:sz w:val="24"/>
                <w:szCs w:val="24"/>
                <w:lang w:val="pt-BR"/>
              </w:rPr>
              <w:t>]</w:t>
            </w:r>
          </w:p>
          <w:p w14:paraId="4F956F50" w14:textId="77777777" w:rsidR="00BB0689" w:rsidRPr="0069459C" w:rsidRDefault="00BB0689" w:rsidP="00BB0689">
            <w:pPr>
              <w:jc w:val="both"/>
              <w:rPr>
                <w:rFonts w:ascii="Arial" w:eastAsia="Times New Roman" w:hAnsi="Arial" w:cs="Arial"/>
                <w:sz w:val="24"/>
                <w:szCs w:val="24"/>
                <w:lang w:eastAsia="es-ES"/>
              </w:rPr>
            </w:pPr>
            <w:r w:rsidRPr="0069459C">
              <w:rPr>
                <w:rFonts w:ascii="Arial" w:eastAsia="Times New Roman" w:hAnsi="Arial" w:cs="Arial"/>
                <w:sz w:val="24"/>
                <w:szCs w:val="24"/>
                <w:lang w:eastAsia="es-ES"/>
              </w:rPr>
              <w:t xml:space="preserve">Dirección de Domicilio: </w:t>
            </w:r>
            <w:r w:rsidRPr="0069459C">
              <w:rPr>
                <w:rFonts w:ascii="Arial" w:eastAsia="Times New Roman" w:hAnsi="Arial" w:cs="Arial"/>
                <w:sz w:val="24"/>
                <w:szCs w:val="24"/>
                <w:highlight w:val="yellow"/>
                <w:lang w:eastAsia="es-ES"/>
              </w:rPr>
              <w:t>XXXXXX</w:t>
            </w:r>
          </w:p>
          <w:p w14:paraId="32DC26E8" w14:textId="77777777" w:rsidR="00BB0689" w:rsidRPr="0069459C" w:rsidRDefault="00BB0689" w:rsidP="00BB0689">
            <w:pPr>
              <w:jc w:val="both"/>
              <w:rPr>
                <w:rFonts w:ascii="Arial" w:eastAsia="Times New Roman" w:hAnsi="Arial" w:cs="Arial"/>
                <w:sz w:val="24"/>
                <w:szCs w:val="24"/>
                <w:lang w:eastAsia="es-ES"/>
              </w:rPr>
            </w:pPr>
            <w:r w:rsidRPr="0069459C">
              <w:rPr>
                <w:rFonts w:ascii="Arial" w:eastAsia="Times New Roman" w:hAnsi="Arial" w:cs="Arial"/>
                <w:sz w:val="24"/>
                <w:szCs w:val="24"/>
                <w:lang w:eastAsia="es-ES"/>
              </w:rPr>
              <w:t>Teléfono: 60(X)(XXXXXXX)</w:t>
            </w:r>
          </w:p>
          <w:p w14:paraId="42CD59C3" w14:textId="77777777" w:rsidR="00BB0689" w:rsidRPr="0069459C" w:rsidRDefault="00BB0689" w:rsidP="00BB0689">
            <w:pPr>
              <w:jc w:val="both"/>
              <w:rPr>
                <w:rFonts w:ascii="Arial" w:eastAsia="Times New Roman" w:hAnsi="Arial" w:cs="Arial"/>
                <w:sz w:val="24"/>
                <w:szCs w:val="24"/>
                <w:lang w:eastAsia="es-ES"/>
              </w:rPr>
            </w:pPr>
            <w:r w:rsidRPr="0069459C">
              <w:rPr>
                <w:rFonts w:ascii="Arial" w:eastAsia="Times New Roman" w:hAnsi="Arial" w:cs="Arial"/>
                <w:sz w:val="24"/>
                <w:szCs w:val="24"/>
                <w:lang w:eastAsia="es-ES"/>
              </w:rPr>
              <w:t>Celular: 3XXXXXXXXX</w:t>
            </w:r>
          </w:p>
          <w:p w14:paraId="1C14F656" w14:textId="5AF9729E" w:rsidR="00BB0689" w:rsidRPr="0069459C" w:rsidRDefault="00BB0689" w:rsidP="00BB0689">
            <w:pPr>
              <w:jc w:val="both"/>
              <w:rPr>
                <w:rFonts w:ascii="Arial" w:eastAsia="Times New Roman" w:hAnsi="Arial" w:cs="Arial"/>
                <w:sz w:val="24"/>
                <w:szCs w:val="24"/>
                <w:lang w:val="es-CO" w:eastAsia="es-ES"/>
              </w:rPr>
            </w:pPr>
            <w:r w:rsidRPr="0069459C">
              <w:rPr>
                <w:rFonts w:ascii="Arial" w:eastAsia="Times New Roman" w:hAnsi="Arial" w:cs="Arial"/>
                <w:sz w:val="24"/>
                <w:szCs w:val="24"/>
                <w:lang w:eastAsia="es-ES"/>
              </w:rPr>
              <w:t>Correo Electrónico: xxxxxx@xxxxx</w:t>
            </w:r>
          </w:p>
        </w:tc>
      </w:tr>
    </w:tbl>
    <w:p w14:paraId="18E13916" w14:textId="77777777" w:rsidR="000414C8" w:rsidRPr="0069459C" w:rsidRDefault="000414C8" w:rsidP="00BB0689">
      <w:pPr>
        <w:ind w:left="360"/>
        <w:jc w:val="both"/>
        <w:rPr>
          <w:rFonts w:ascii="Arial" w:eastAsia="Times New Roman" w:hAnsi="Arial" w:cs="Arial"/>
          <w:b/>
          <w:bCs/>
          <w:sz w:val="24"/>
          <w:szCs w:val="24"/>
          <w:lang w:val="es-CO" w:eastAsia="es-ES"/>
        </w:rPr>
      </w:pPr>
    </w:p>
    <w:p w14:paraId="3702437D" w14:textId="01D01200" w:rsidR="000414C8" w:rsidRPr="0069459C" w:rsidRDefault="00346EA5" w:rsidP="00BB0689">
      <w:pPr>
        <w:ind w:left="360"/>
        <w:jc w:val="both"/>
        <w:rPr>
          <w:rFonts w:ascii="Arial" w:eastAsia="Times New Roman" w:hAnsi="Arial" w:cs="Arial"/>
          <w:sz w:val="24"/>
          <w:szCs w:val="24"/>
          <w:lang w:val="es-CO" w:eastAsia="es-ES"/>
        </w:rPr>
      </w:pPr>
      <w:r w:rsidRPr="0069459C">
        <w:rPr>
          <w:rFonts w:ascii="Arial" w:eastAsia="Times New Roman" w:hAnsi="Arial" w:cs="Arial"/>
          <w:b/>
          <w:bCs/>
          <w:sz w:val="24"/>
          <w:szCs w:val="24"/>
          <w:lang w:val="es-CO" w:eastAsia="es-ES"/>
        </w:rPr>
        <w:t xml:space="preserve">CLÁUSULA TRIGÉSIMA TERCERA – PERFECCIONAMIENTO Y REQUISITOS DE EJECUCIÓN: </w:t>
      </w:r>
      <w:r w:rsidR="000414C8" w:rsidRPr="0069459C">
        <w:rPr>
          <w:rFonts w:ascii="Arial" w:eastAsia="Times New Roman" w:hAnsi="Arial" w:cs="Arial"/>
          <w:sz w:val="24"/>
          <w:szCs w:val="24"/>
          <w:lang w:val="es-CO" w:eastAsia="es-ES"/>
        </w:rPr>
        <w:t>El presente Contrato de Conexión requiere para su perfeccionamiento la firma de Las Partes que en el intervinieron y la Aprobación de las Garantías por cada una de las Partes.</w:t>
      </w:r>
    </w:p>
    <w:p w14:paraId="67E4CC30" w14:textId="4786DEEA" w:rsidR="00834CF9" w:rsidRPr="0069459C" w:rsidRDefault="000414C8" w:rsidP="00BB0689">
      <w:pPr>
        <w:ind w:left="360"/>
        <w:jc w:val="both"/>
        <w:rPr>
          <w:rFonts w:ascii="Arial" w:eastAsia="Times New Roman" w:hAnsi="Arial" w:cs="Arial"/>
          <w:sz w:val="24"/>
          <w:szCs w:val="24"/>
          <w:lang w:val="es-CO" w:eastAsia="es-ES"/>
        </w:rPr>
      </w:pPr>
      <w:r w:rsidRPr="0069459C">
        <w:rPr>
          <w:rFonts w:ascii="Arial" w:eastAsia="Times New Roman" w:hAnsi="Arial" w:cs="Arial"/>
          <w:sz w:val="24"/>
          <w:szCs w:val="24"/>
          <w:lang w:val="es-CO" w:eastAsia="es-ES"/>
        </w:rPr>
        <w:t xml:space="preserve">Para constancia se firma el </w:t>
      </w:r>
      <w:r w:rsidR="00EE4D03" w:rsidRPr="0069459C">
        <w:rPr>
          <w:rFonts w:ascii="Arial" w:eastAsia="Times New Roman" w:hAnsi="Arial" w:cs="Arial"/>
          <w:sz w:val="24"/>
          <w:szCs w:val="24"/>
          <w:lang w:val="es-CO" w:eastAsia="es-ES"/>
        </w:rPr>
        <w:t xml:space="preserve">contrato </w:t>
      </w:r>
      <w:r w:rsidRPr="0069459C">
        <w:rPr>
          <w:rFonts w:ascii="Arial" w:eastAsia="Times New Roman" w:hAnsi="Arial" w:cs="Arial"/>
          <w:sz w:val="24"/>
          <w:szCs w:val="24"/>
          <w:lang w:val="es-CO" w:eastAsia="es-ES"/>
        </w:rPr>
        <w:t xml:space="preserve">de </w:t>
      </w:r>
      <w:r w:rsidR="00EE4D03" w:rsidRPr="0069459C">
        <w:rPr>
          <w:rFonts w:ascii="Arial" w:eastAsia="Times New Roman" w:hAnsi="Arial" w:cs="Arial"/>
          <w:sz w:val="24"/>
          <w:szCs w:val="24"/>
          <w:lang w:val="es-CO" w:eastAsia="es-ES"/>
        </w:rPr>
        <w:t xml:space="preserve">conexión </w:t>
      </w:r>
      <w:r w:rsidRPr="0069459C">
        <w:rPr>
          <w:rFonts w:ascii="Arial" w:eastAsia="Times New Roman" w:hAnsi="Arial" w:cs="Arial"/>
          <w:sz w:val="24"/>
          <w:szCs w:val="24"/>
          <w:lang w:val="es-CO" w:eastAsia="es-ES"/>
        </w:rPr>
        <w:t xml:space="preserve">en la ciudad de </w:t>
      </w:r>
      <w:r w:rsidRPr="0069459C">
        <w:rPr>
          <w:rFonts w:ascii="Arial" w:eastAsia="Times New Roman" w:hAnsi="Arial" w:cs="Arial"/>
          <w:sz w:val="24"/>
          <w:szCs w:val="24"/>
          <w:highlight w:val="yellow"/>
          <w:lang w:val="es-CO" w:eastAsia="es-ES"/>
        </w:rPr>
        <w:t>XXXX</w:t>
      </w:r>
      <w:r w:rsidRPr="0069459C">
        <w:rPr>
          <w:rFonts w:ascii="Arial" w:eastAsia="Times New Roman" w:hAnsi="Arial" w:cs="Arial"/>
          <w:sz w:val="24"/>
          <w:szCs w:val="24"/>
          <w:lang w:val="es-CO" w:eastAsia="es-ES"/>
        </w:rPr>
        <w:t xml:space="preserve">  a los </w:t>
      </w:r>
      <w:r w:rsidRPr="0069459C">
        <w:rPr>
          <w:rFonts w:ascii="Arial" w:eastAsia="Times New Roman" w:hAnsi="Arial" w:cs="Arial"/>
          <w:sz w:val="24"/>
          <w:szCs w:val="24"/>
          <w:highlight w:val="yellow"/>
          <w:lang w:val="es-CO" w:eastAsia="es-ES"/>
        </w:rPr>
        <w:t>xx</w:t>
      </w:r>
      <w:r w:rsidRPr="0069459C">
        <w:rPr>
          <w:rFonts w:ascii="Arial" w:eastAsia="Times New Roman" w:hAnsi="Arial" w:cs="Arial"/>
          <w:sz w:val="24"/>
          <w:szCs w:val="24"/>
          <w:lang w:val="es-CO" w:eastAsia="es-ES"/>
        </w:rPr>
        <w:t xml:space="preserve"> días del mes de </w:t>
      </w:r>
      <w:r w:rsidRPr="0069459C">
        <w:rPr>
          <w:rFonts w:ascii="Arial" w:eastAsia="Times New Roman" w:hAnsi="Arial" w:cs="Arial"/>
          <w:sz w:val="24"/>
          <w:szCs w:val="24"/>
          <w:highlight w:val="yellow"/>
          <w:lang w:val="es-CO" w:eastAsia="es-ES"/>
        </w:rPr>
        <w:t>xxx</w:t>
      </w:r>
      <w:r w:rsidRPr="0069459C">
        <w:rPr>
          <w:rFonts w:ascii="Arial" w:eastAsia="Times New Roman" w:hAnsi="Arial" w:cs="Arial"/>
          <w:sz w:val="24"/>
          <w:szCs w:val="24"/>
          <w:lang w:val="es-CO" w:eastAsia="es-ES"/>
        </w:rPr>
        <w:t xml:space="preserve"> de 20</w:t>
      </w:r>
      <w:r w:rsidRPr="0069459C">
        <w:rPr>
          <w:rFonts w:ascii="Arial" w:eastAsia="Times New Roman" w:hAnsi="Arial" w:cs="Arial"/>
          <w:sz w:val="24"/>
          <w:szCs w:val="24"/>
          <w:highlight w:val="yellow"/>
          <w:lang w:val="es-CO" w:eastAsia="es-ES"/>
        </w:rPr>
        <w:t>XX</w:t>
      </w:r>
      <w:r w:rsidRPr="0069459C">
        <w:rPr>
          <w:rFonts w:ascii="Arial" w:eastAsia="Times New Roman" w:hAnsi="Arial" w:cs="Arial"/>
          <w:sz w:val="24"/>
          <w:szCs w:val="24"/>
          <w:lang w:val="es-CO" w:eastAsia="es-ES"/>
        </w:rPr>
        <w:t xml:space="preserve"> en la ciudad de </w:t>
      </w:r>
      <w:r w:rsidRPr="0069459C">
        <w:rPr>
          <w:rFonts w:ascii="Arial" w:eastAsia="Times New Roman" w:hAnsi="Arial" w:cs="Arial"/>
          <w:sz w:val="24"/>
          <w:szCs w:val="24"/>
          <w:highlight w:val="yellow"/>
          <w:lang w:val="es-CO" w:eastAsia="es-ES"/>
        </w:rPr>
        <w:t>XX</w:t>
      </w:r>
      <w:r w:rsidRPr="0069459C">
        <w:rPr>
          <w:rFonts w:ascii="Arial" w:eastAsia="Times New Roman" w:hAnsi="Arial" w:cs="Arial"/>
          <w:sz w:val="24"/>
          <w:szCs w:val="24"/>
          <w:lang w:val="es-CO" w:eastAsia="es-ES"/>
        </w:rPr>
        <w:t xml:space="preserve"> y a los </w:t>
      </w:r>
      <w:r w:rsidRPr="0069459C">
        <w:rPr>
          <w:rFonts w:ascii="Arial" w:eastAsia="Times New Roman" w:hAnsi="Arial" w:cs="Arial"/>
          <w:sz w:val="24"/>
          <w:szCs w:val="24"/>
          <w:highlight w:val="yellow"/>
          <w:lang w:val="es-CO" w:eastAsia="es-ES"/>
        </w:rPr>
        <w:t>xx</w:t>
      </w:r>
      <w:r w:rsidRPr="0069459C">
        <w:rPr>
          <w:rFonts w:ascii="Arial" w:eastAsia="Times New Roman" w:hAnsi="Arial" w:cs="Arial"/>
          <w:sz w:val="24"/>
          <w:szCs w:val="24"/>
          <w:lang w:val="es-CO" w:eastAsia="es-ES"/>
        </w:rPr>
        <w:t xml:space="preserve"> días del mes de </w:t>
      </w:r>
      <w:r w:rsidRPr="0069459C">
        <w:rPr>
          <w:rFonts w:ascii="Arial" w:eastAsia="Times New Roman" w:hAnsi="Arial" w:cs="Arial"/>
          <w:sz w:val="24"/>
          <w:szCs w:val="24"/>
          <w:highlight w:val="yellow"/>
          <w:lang w:val="es-CO" w:eastAsia="es-ES"/>
        </w:rPr>
        <w:t>xxx</w:t>
      </w:r>
      <w:r w:rsidRPr="0069459C">
        <w:rPr>
          <w:rFonts w:ascii="Arial" w:eastAsia="Times New Roman" w:hAnsi="Arial" w:cs="Arial"/>
          <w:sz w:val="24"/>
          <w:szCs w:val="24"/>
          <w:lang w:val="es-CO" w:eastAsia="es-ES"/>
        </w:rPr>
        <w:t xml:space="preserve"> de 20XX en la ciudad de </w:t>
      </w:r>
      <w:r w:rsidRPr="0069459C">
        <w:rPr>
          <w:rFonts w:ascii="Arial" w:eastAsia="Times New Roman" w:hAnsi="Arial" w:cs="Arial"/>
          <w:sz w:val="24"/>
          <w:szCs w:val="24"/>
          <w:highlight w:val="yellow"/>
          <w:lang w:val="es-CO" w:eastAsia="es-ES"/>
        </w:rPr>
        <w:t>XX</w:t>
      </w:r>
      <w:r w:rsidR="00860363" w:rsidRPr="0069459C">
        <w:rPr>
          <w:rFonts w:ascii="Arial" w:eastAsia="Times New Roman" w:hAnsi="Arial" w:cs="Arial"/>
          <w:sz w:val="24"/>
          <w:szCs w:val="24"/>
          <w:lang w:val="es-CO" w:eastAsia="es-ES"/>
        </w:rPr>
        <w:t>.</w:t>
      </w:r>
    </w:p>
    <w:p w14:paraId="4763E66F" w14:textId="5E8C0870" w:rsidR="000414C8" w:rsidRPr="0069459C" w:rsidRDefault="000414C8" w:rsidP="00BB0689">
      <w:pPr>
        <w:ind w:left="360"/>
        <w:jc w:val="both"/>
        <w:rPr>
          <w:rFonts w:ascii="Arial" w:eastAsia="Times New Roman" w:hAnsi="Arial" w:cs="Arial"/>
          <w:sz w:val="24"/>
          <w:szCs w:val="24"/>
          <w:lang w:val="es-CO" w:eastAsia="es-ES"/>
        </w:rPr>
      </w:pPr>
    </w:p>
    <w:p w14:paraId="74D72703" w14:textId="013524CD" w:rsidR="000414C8" w:rsidRPr="0069459C" w:rsidRDefault="000414C8" w:rsidP="00BB0689">
      <w:pPr>
        <w:ind w:left="360"/>
        <w:jc w:val="both"/>
        <w:rPr>
          <w:rFonts w:ascii="Arial" w:eastAsia="Times New Roman" w:hAnsi="Arial" w:cs="Arial"/>
          <w:sz w:val="24"/>
          <w:szCs w:val="24"/>
          <w:lang w:val="pt-BR" w:eastAsia="es-ES"/>
        </w:rPr>
      </w:pPr>
      <w:r w:rsidRPr="0069459C">
        <w:rPr>
          <w:rFonts w:ascii="Arial" w:eastAsia="Times New Roman" w:hAnsi="Arial" w:cs="Arial"/>
          <w:sz w:val="24"/>
          <w:szCs w:val="24"/>
          <w:lang w:val="pt-BR" w:eastAsia="es-ES"/>
        </w:rPr>
        <w:t>___________________________________    __________________________</w:t>
      </w:r>
    </w:p>
    <w:p w14:paraId="3D2CA1E8" w14:textId="795CB6A1" w:rsidR="000414C8" w:rsidRPr="0069459C" w:rsidRDefault="000414C8" w:rsidP="00BB0689">
      <w:pPr>
        <w:ind w:left="360"/>
        <w:jc w:val="both"/>
        <w:rPr>
          <w:rFonts w:ascii="Arial" w:eastAsia="Times New Roman" w:hAnsi="Arial" w:cs="Arial"/>
          <w:sz w:val="24"/>
          <w:szCs w:val="24"/>
          <w:lang w:val="pt-BR" w:eastAsia="es-ES"/>
        </w:rPr>
      </w:pPr>
      <w:r w:rsidRPr="0069459C">
        <w:rPr>
          <w:rFonts w:ascii="Arial" w:eastAsia="Times New Roman" w:hAnsi="Arial" w:cs="Arial"/>
          <w:sz w:val="24"/>
          <w:szCs w:val="24"/>
          <w:lang w:val="pt-BR" w:eastAsia="es-ES"/>
        </w:rPr>
        <w:t xml:space="preserve">Representante Legal de </w:t>
      </w:r>
      <w:r w:rsidRPr="0069459C">
        <w:rPr>
          <w:rFonts w:ascii="Arial" w:hAnsi="Arial" w:cs="Arial"/>
          <w:sz w:val="24"/>
          <w:szCs w:val="24"/>
          <w:lang w:val="pt-BR"/>
        </w:rPr>
        <w:t>[</w:t>
      </w:r>
      <w:r w:rsidRPr="0069459C">
        <w:rPr>
          <w:rFonts w:ascii="Arial" w:hAnsi="Arial" w:cs="Arial"/>
          <w:sz w:val="24"/>
          <w:szCs w:val="24"/>
          <w:highlight w:val="yellow"/>
          <w:lang w:val="pt-BR"/>
        </w:rPr>
        <w:t>S_PROMOTOR</w:t>
      </w:r>
      <w:r w:rsidRPr="0069459C">
        <w:rPr>
          <w:rStyle w:val="Refdenotaalpie"/>
          <w:rFonts w:ascii="Arial" w:hAnsi="Arial" w:cs="Arial"/>
          <w:sz w:val="24"/>
          <w:szCs w:val="24"/>
        </w:rPr>
        <w:footnoteReference w:id="541"/>
      </w:r>
      <w:r w:rsidRPr="0069459C">
        <w:rPr>
          <w:rFonts w:ascii="Arial" w:hAnsi="Arial" w:cs="Arial"/>
          <w:sz w:val="24"/>
          <w:szCs w:val="24"/>
          <w:lang w:val="pt-BR"/>
        </w:rPr>
        <w:t>]   Representante Legal de [</w:t>
      </w:r>
      <w:r w:rsidRPr="0069459C">
        <w:rPr>
          <w:rFonts w:ascii="Arial" w:hAnsi="Arial" w:cs="Arial"/>
          <w:sz w:val="24"/>
          <w:szCs w:val="24"/>
          <w:highlight w:val="yellow"/>
          <w:lang w:val="pt-BR"/>
        </w:rPr>
        <w:t>S_TN</w:t>
      </w:r>
      <w:r w:rsidRPr="0069459C">
        <w:rPr>
          <w:rStyle w:val="Refdenotaalpie"/>
          <w:rFonts w:ascii="Arial" w:hAnsi="Arial" w:cs="Arial"/>
          <w:sz w:val="24"/>
          <w:szCs w:val="24"/>
        </w:rPr>
        <w:footnoteReference w:id="542"/>
      </w:r>
      <w:r w:rsidRPr="0069459C">
        <w:rPr>
          <w:rFonts w:ascii="Arial" w:hAnsi="Arial" w:cs="Arial"/>
          <w:sz w:val="24"/>
          <w:szCs w:val="24"/>
          <w:lang w:val="pt-BR"/>
        </w:rPr>
        <w:t>]</w:t>
      </w:r>
      <w:bookmarkEnd w:id="0"/>
    </w:p>
    <w:sectPr w:rsidR="000414C8" w:rsidRPr="0069459C" w:rsidSect="005E4881">
      <w:pgSz w:w="12240" w:h="15840"/>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CE796" w14:textId="77777777" w:rsidR="00115F10" w:rsidRDefault="00115F10" w:rsidP="00CC44BA">
      <w:pPr>
        <w:spacing w:after="0" w:line="240" w:lineRule="auto"/>
      </w:pPr>
      <w:r>
        <w:separator/>
      </w:r>
    </w:p>
  </w:endnote>
  <w:endnote w:type="continuationSeparator" w:id="0">
    <w:p w14:paraId="2671EBDD" w14:textId="77777777" w:rsidR="00115F10" w:rsidRDefault="00115F10" w:rsidP="00CC44BA">
      <w:pPr>
        <w:spacing w:after="0" w:line="240" w:lineRule="auto"/>
      </w:pPr>
      <w:r>
        <w:continuationSeparator/>
      </w:r>
    </w:p>
  </w:endnote>
  <w:endnote w:id="1">
    <w:p w14:paraId="74992908" w14:textId="77777777" w:rsidR="00A65160" w:rsidRDefault="00A65160" w:rsidP="003A7E89">
      <w:pPr>
        <w:pStyle w:val="Textonotaalfinal"/>
      </w:pPr>
      <w:r>
        <w:rPr>
          <w:rStyle w:val="Refdenotaalfinal"/>
        </w:rPr>
        <w:endnoteRef/>
      </w:r>
      <w:r>
        <w:t xml:space="preserve"> Código que le asigna el propietario de la subestación</w:t>
      </w:r>
    </w:p>
  </w:endnote>
  <w:endnote w:id="2">
    <w:p w14:paraId="32C80035" w14:textId="77777777" w:rsidR="00A65160" w:rsidRDefault="00A65160" w:rsidP="003A7E89">
      <w:pPr>
        <w:pStyle w:val="Textonotaalfinal"/>
      </w:pPr>
      <w:r>
        <w:rPr>
          <w:rStyle w:val="Refdenotaalfinal"/>
        </w:rPr>
        <w:endnoteRef/>
      </w:r>
      <w:r>
        <w:t xml:space="preserve"> Fecha día/mes/año p.e. 31 de agosto de 2021</w:t>
      </w:r>
    </w:p>
  </w:endnote>
  <w:endnote w:id="3">
    <w:p w14:paraId="39E7A377" w14:textId="77777777" w:rsidR="00A65160" w:rsidRDefault="00A65160" w:rsidP="003A7E89">
      <w:pPr>
        <w:pStyle w:val="Textonotaalfinal"/>
      </w:pPr>
      <w:r>
        <w:rPr>
          <w:rStyle w:val="Refdenotaalfinal"/>
        </w:rPr>
        <w:endnoteRef/>
      </w:r>
      <w:r>
        <w:t xml:space="preserve"> Capacidad máxima de MW autorizada para conectar</w:t>
      </w:r>
    </w:p>
  </w:endnote>
  <w:endnote w:id="4">
    <w:p w14:paraId="0676E2DA" w14:textId="77777777" w:rsidR="00A65160" w:rsidRDefault="00A65160" w:rsidP="003A7E89">
      <w:pPr>
        <w:pStyle w:val="Textonotaalfinal"/>
      </w:pPr>
      <w:r>
        <w:rPr>
          <w:rStyle w:val="Refdenotaalfinal"/>
        </w:rPr>
        <w:endnoteRef/>
      </w:r>
      <w:r>
        <w:t xml:space="preserve"> Indicar si es Generación o es Demanda</w:t>
      </w:r>
    </w:p>
  </w:endnote>
  <w:endnote w:id="5">
    <w:p w14:paraId="19E977C6" w14:textId="77777777" w:rsidR="00A65160" w:rsidRDefault="00A65160" w:rsidP="003A7E89">
      <w:pPr>
        <w:pStyle w:val="Textonotaalfinal"/>
      </w:pPr>
      <w:r>
        <w:rPr>
          <w:rStyle w:val="Refdenotaalfinal"/>
        </w:rPr>
        <w:endnoteRef/>
      </w:r>
      <w:r>
        <w:t xml:space="preserve"> Indicar el nombre de la subestación y el nivel de tensión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10EF2" w14:textId="77777777" w:rsidR="00115F10" w:rsidRDefault="00115F10" w:rsidP="00CC44BA">
      <w:pPr>
        <w:spacing w:after="0" w:line="240" w:lineRule="auto"/>
      </w:pPr>
      <w:r>
        <w:separator/>
      </w:r>
    </w:p>
  </w:footnote>
  <w:footnote w:type="continuationSeparator" w:id="0">
    <w:p w14:paraId="0E3A8403" w14:textId="77777777" w:rsidR="00115F10" w:rsidRDefault="00115F10" w:rsidP="00CC44BA">
      <w:pPr>
        <w:spacing w:after="0" w:line="240" w:lineRule="auto"/>
      </w:pPr>
      <w:r>
        <w:continuationSeparator/>
      </w:r>
    </w:p>
  </w:footnote>
  <w:footnote w:id="1">
    <w:p w14:paraId="390431FC" w14:textId="77777777" w:rsidR="00A65160" w:rsidRDefault="00A65160" w:rsidP="00EE15B0">
      <w:pPr>
        <w:pStyle w:val="Textonotapie"/>
      </w:pPr>
      <w:r>
        <w:rPr>
          <w:rStyle w:val="Refdenotaalpie"/>
        </w:rPr>
        <w:footnoteRef/>
      </w:r>
      <w:r>
        <w:t xml:space="preserve"> Sigla de la sociedad propietaria de la planta o promotor del Proyecto</w:t>
      </w:r>
    </w:p>
  </w:footnote>
  <w:footnote w:id="2">
    <w:p w14:paraId="3ABC855D" w14:textId="77777777" w:rsidR="00A65160" w:rsidRDefault="00A65160" w:rsidP="00EE15B0">
      <w:pPr>
        <w:pStyle w:val="Textonotapie"/>
      </w:pPr>
      <w:r>
        <w:rPr>
          <w:rStyle w:val="Refdenotaalpie"/>
        </w:rPr>
        <w:footnoteRef/>
      </w:r>
      <w:r>
        <w:t xml:space="preserve"> Sigla de la sociedad que otorga el punto de conexión</w:t>
      </w:r>
    </w:p>
  </w:footnote>
  <w:footnote w:id="3">
    <w:p w14:paraId="7DBC6491" w14:textId="77777777" w:rsidR="00A65160" w:rsidRDefault="00A65160" w:rsidP="00CC44BA">
      <w:pPr>
        <w:pStyle w:val="Textonotapie"/>
      </w:pPr>
      <w:r>
        <w:rPr>
          <w:rStyle w:val="Refdenotaalpie"/>
        </w:rPr>
        <w:footnoteRef/>
      </w:r>
      <w:r>
        <w:t xml:space="preserve"> </w:t>
      </w:r>
      <w:r w:rsidRPr="001D3100">
        <w:rPr>
          <w:b/>
          <w:bCs/>
          <w:color w:val="FF0000"/>
        </w:rPr>
        <w:t>DATOS RELACIONADOS CON LA EMPRESA QUE SOLICITA EL PUNTO DE CONEXIÓN</w:t>
      </w:r>
    </w:p>
  </w:footnote>
  <w:footnote w:id="4">
    <w:p w14:paraId="3F6B0690" w14:textId="77777777" w:rsidR="00A65160" w:rsidRDefault="00A65160" w:rsidP="00CC44BA">
      <w:pPr>
        <w:pStyle w:val="Textonotapie"/>
      </w:pPr>
      <w:r>
        <w:rPr>
          <w:rStyle w:val="Refdenotaalpie"/>
        </w:rPr>
        <w:footnoteRef/>
      </w:r>
      <w:r>
        <w:t xml:space="preserve"> Nombre del representante legal de la sociedad que solicita el acceso en el punto de conexión en la subestación</w:t>
      </w:r>
    </w:p>
  </w:footnote>
  <w:footnote w:id="5">
    <w:p w14:paraId="07E78DC5" w14:textId="77777777" w:rsidR="00A65160" w:rsidRDefault="00A65160" w:rsidP="00CC44BA">
      <w:pPr>
        <w:pStyle w:val="Textonotapie"/>
      </w:pPr>
      <w:r>
        <w:rPr>
          <w:rStyle w:val="Refdenotaalpie"/>
        </w:rPr>
        <w:footnoteRef/>
      </w:r>
      <w:r>
        <w:t xml:space="preserve"> Domicilio representante legal de la sociedad que solicita el punto de conexión</w:t>
      </w:r>
    </w:p>
  </w:footnote>
  <w:footnote w:id="6">
    <w:p w14:paraId="59366EAB" w14:textId="77777777" w:rsidR="00A65160" w:rsidRDefault="00A65160" w:rsidP="00CC44BA">
      <w:pPr>
        <w:pStyle w:val="Textonotapie"/>
      </w:pPr>
      <w:r>
        <w:rPr>
          <w:rStyle w:val="Refdenotaalpie"/>
        </w:rPr>
        <w:footnoteRef/>
      </w:r>
      <w:r>
        <w:t xml:space="preserve"> Escribir el tipo de documento (Cédula de ciudadanía, Cédula de Extranjería o Pasaporte) del representante legal de la Empresa que solicita el punto de conexión</w:t>
      </w:r>
    </w:p>
  </w:footnote>
  <w:footnote w:id="7">
    <w:p w14:paraId="1840877E" w14:textId="77777777" w:rsidR="00A65160" w:rsidRDefault="00A65160" w:rsidP="00CC44BA">
      <w:pPr>
        <w:pStyle w:val="Textonotapie"/>
      </w:pPr>
      <w:r>
        <w:rPr>
          <w:rStyle w:val="Refdenotaalpie"/>
        </w:rPr>
        <w:footnoteRef/>
      </w:r>
      <w:r>
        <w:t xml:space="preserve"> Número del documento de identificación C.C., C.E. Pasaporte del representante legal de la Empresa que solicita el punto de conexión</w:t>
      </w:r>
    </w:p>
  </w:footnote>
  <w:footnote w:id="8">
    <w:p w14:paraId="7E9A996D" w14:textId="77777777" w:rsidR="00A65160" w:rsidRDefault="00A65160" w:rsidP="00CC44BA">
      <w:pPr>
        <w:pStyle w:val="Textonotapie"/>
      </w:pPr>
      <w:r>
        <w:rPr>
          <w:rStyle w:val="Refdenotaalpie"/>
        </w:rPr>
        <w:footnoteRef/>
      </w:r>
      <w:r>
        <w:t xml:space="preserve"> Cargo del representante legal de la Empresa que solicita el punto de conexión</w:t>
      </w:r>
    </w:p>
  </w:footnote>
  <w:footnote w:id="9">
    <w:p w14:paraId="0BFCF4B2" w14:textId="77777777" w:rsidR="00A65160" w:rsidRDefault="00A65160" w:rsidP="00CC44BA">
      <w:pPr>
        <w:pStyle w:val="Textonotapie"/>
      </w:pPr>
      <w:r>
        <w:rPr>
          <w:rStyle w:val="Refdenotaalpie"/>
        </w:rPr>
        <w:footnoteRef/>
      </w:r>
      <w:r>
        <w:t xml:space="preserve"> Razón social de la sociedad propietaria del proyecto</w:t>
      </w:r>
    </w:p>
  </w:footnote>
  <w:footnote w:id="10">
    <w:p w14:paraId="0243FB27" w14:textId="77777777" w:rsidR="00A65160" w:rsidRDefault="00A65160" w:rsidP="00CC44BA">
      <w:pPr>
        <w:pStyle w:val="Textonotapie"/>
      </w:pPr>
      <w:r>
        <w:rPr>
          <w:rStyle w:val="Refdenotaalpie"/>
        </w:rPr>
        <w:footnoteRef/>
      </w:r>
      <w:r>
        <w:t xml:space="preserve"> Domicilio de la sociedad que solicita el punto de conexión</w:t>
      </w:r>
    </w:p>
  </w:footnote>
  <w:footnote w:id="11">
    <w:p w14:paraId="0506BA46" w14:textId="77777777" w:rsidR="00A65160" w:rsidRDefault="00A65160" w:rsidP="00CC44BA">
      <w:pPr>
        <w:pStyle w:val="Textonotapie"/>
      </w:pPr>
      <w:r>
        <w:rPr>
          <w:rStyle w:val="Refdenotaalpie"/>
        </w:rPr>
        <w:footnoteRef/>
      </w:r>
      <w:r>
        <w:t xml:space="preserve"> Número de NIT. de la sociedad que solicita el punto de conexión</w:t>
      </w:r>
    </w:p>
  </w:footnote>
  <w:footnote w:id="12">
    <w:p w14:paraId="6E24BE42" w14:textId="77777777" w:rsidR="00A65160" w:rsidRDefault="00A65160" w:rsidP="00CC44BA">
      <w:pPr>
        <w:pStyle w:val="Textonotapie"/>
      </w:pPr>
      <w:r>
        <w:rPr>
          <w:rStyle w:val="Refdenotaalpie"/>
        </w:rPr>
        <w:footnoteRef/>
      </w:r>
      <w:r>
        <w:t xml:space="preserve"> Describir el tipo de sociedad</w:t>
      </w:r>
    </w:p>
  </w:footnote>
  <w:footnote w:id="13">
    <w:p w14:paraId="12A3EEF8" w14:textId="77777777" w:rsidR="00A65160" w:rsidRDefault="00A65160" w:rsidP="00CC44BA">
      <w:pPr>
        <w:pStyle w:val="Textonotapie"/>
      </w:pPr>
      <w:r>
        <w:rPr>
          <w:rStyle w:val="Refdenotaalpie"/>
        </w:rPr>
        <w:footnoteRef/>
      </w:r>
      <w:r>
        <w:t xml:space="preserve"> Número de escritura pública</w:t>
      </w:r>
    </w:p>
  </w:footnote>
  <w:footnote w:id="14">
    <w:p w14:paraId="3613542B" w14:textId="621AC65E" w:rsidR="00A65160" w:rsidRDefault="00A65160" w:rsidP="00CC44BA">
      <w:pPr>
        <w:pStyle w:val="Textonotapie"/>
      </w:pPr>
      <w:r>
        <w:rPr>
          <w:rStyle w:val="Refdenotaalpie"/>
        </w:rPr>
        <w:footnoteRef/>
      </w:r>
      <w:r>
        <w:t xml:space="preserve"> Identificación de la notaría donde se protocolizó la escritura pública</w:t>
      </w:r>
    </w:p>
  </w:footnote>
  <w:footnote w:id="15">
    <w:p w14:paraId="15F62083" w14:textId="77777777" w:rsidR="00A65160" w:rsidRDefault="00A65160" w:rsidP="008472EA">
      <w:pPr>
        <w:pStyle w:val="Textonotapie"/>
      </w:pPr>
      <w:r>
        <w:rPr>
          <w:rStyle w:val="Refdenotaalpie"/>
        </w:rPr>
        <w:footnoteRef/>
      </w:r>
      <w:r>
        <w:t xml:space="preserve"> Sigla de la sociedad propietaria de la planta o promotor del Proyecto</w:t>
      </w:r>
    </w:p>
  </w:footnote>
  <w:footnote w:id="16">
    <w:p w14:paraId="51906F13" w14:textId="77777777" w:rsidR="00A65160" w:rsidRDefault="00A65160" w:rsidP="00CC44BA">
      <w:pPr>
        <w:pStyle w:val="Textonotapie"/>
      </w:pPr>
      <w:r>
        <w:rPr>
          <w:rStyle w:val="Refdenotaalpie"/>
        </w:rPr>
        <w:footnoteRef/>
      </w:r>
      <w:r>
        <w:t xml:space="preserve"> </w:t>
      </w:r>
      <w:r w:rsidRPr="001D3100">
        <w:rPr>
          <w:b/>
          <w:bCs/>
          <w:color w:val="FF0000"/>
        </w:rPr>
        <w:t xml:space="preserve">DATOS RELACIONADOS CON LA EMPRESA QUE </w:t>
      </w:r>
      <w:r>
        <w:rPr>
          <w:b/>
          <w:bCs/>
          <w:color w:val="FF0000"/>
        </w:rPr>
        <w:t xml:space="preserve">OTORGA </w:t>
      </w:r>
      <w:r w:rsidRPr="001D3100">
        <w:rPr>
          <w:b/>
          <w:bCs/>
          <w:color w:val="FF0000"/>
        </w:rPr>
        <w:t>EL PUNTO DE CONEXIÓN</w:t>
      </w:r>
    </w:p>
  </w:footnote>
  <w:footnote w:id="17">
    <w:p w14:paraId="2D0201D9" w14:textId="057D5E67" w:rsidR="00A65160" w:rsidRDefault="00A65160" w:rsidP="00CC44BA">
      <w:pPr>
        <w:pStyle w:val="Textonotapie"/>
      </w:pPr>
      <w:r>
        <w:rPr>
          <w:rStyle w:val="Refdenotaalpie"/>
        </w:rPr>
        <w:footnoteRef/>
      </w:r>
      <w:r>
        <w:t xml:space="preserve"> Nombre del representante legal de la sociedad que otorga el acceso al punto de conexión en la subestación</w:t>
      </w:r>
    </w:p>
  </w:footnote>
  <w:footnote w:id="18">
    <w:p w14:paraId="410DA26C" w14:textId="77777777" w:rsidR="00A65160" w:rsidRDefault="00A65160" w:rsidP="00CC44BA">
      <w:pPr>
        <w:pStyle w:val="Textonotapie"/>
      </w:pPr>
      <w:r>
        <w:rPr>
          <w:rStyle w:val="Refdenotaalpie"/>
        </w:rPr>
        <w:footnoteRef/>
      </w:r>
      <w:r>
        <w:t xml:space="preserve"> Domicilio representante legal de la sociedad que otorga el punto de conexión</w:t>
      </w:r>
    </w:p>
  </w:footnote>
  <w:footnote w:id="19">
    <w:p w14:paraId="431CD2BD" w14:textId="77777777" w:rsidR="00A65160" w:rsidRDefault="00A65160" w:rsidP="00CC44BA">
      <w:pPr>
        <w:pStyle w:val="Textonotapie"/>
      </w:pPr>
      <w:r>
        <w:rPr>
          <w:rStyle w:val="Refdenotaalpie"/>
        </w:rPr>
        <w:footnoteRef/>
      </w:r>
      <w:r>
        <w:t xml:space="preserve"> Escribir el tipo de documento (Cédula de ciudadanía, Cédula de Extranjería o Pasaporte) del representante legal de la Empresa que otorga el punto de conexión</w:t>
      </w:r>
    </w:p>
  </w:footnote>
  <w:footnote w:id="20">
    <w:p w14:paraId="43CD7DC4" w14:textId="77777777" w:rsidR="00A65160" w:rsidRDefault="00A65160" w:rsidP="00CC44BA">
      <w:pPr>
        <w:pStyle w:val="Textonotapie"/>
      </w:pPr>
      <w:r>
        <w:rPr>
          <w:rStyle w:val="Refdenotaalpie"/>
        </w:rPr>
        <w:footnoteRef/>
      </w:r>
      <w:r>
        <w:t xml:space="preserve"> Número del documento de identificación C.C., C.E. Pasaporte del representante legal de la Empresa que otorga el punto de conexión</w:t>
      </w:r>
    </w:p>
  </w:footnote>
  <w:footnote w:id="21">
    <w:p w14:paraId="3D5EB1A1" w14:textId="77777777" w:rsidR="00A65160" w:rsidRDefault="00A65160" w:rsidP="00CC44BA">
      <w:pPr>
        <w:pStyle w:val="Textonotapie"/>
      </w:pPr>
      <w:r>
        <w:rPr>
          <w:rStyle w:val="Refdenotaalpie"/>
        </w:rPr>
        <w:footnoteRef/>
      </w:r>
      <w:r>
        <w:t xml:space="preserve"> Cargo del representante legal de la Empresa que otorga el punto de conexión</w:t>
      </w:r>
    </w:p>
  </w:footnote>
  <w:footnote w:id="22">
    <w:p w14:paraId="74D136C4" w14:textId="77777777" w:rsidR="00A65160" w:rsidRDefault="00A65160" w:rsidP="00CC44BA">
      <w:pPr>
        <w:pStyle w:val="Textonotapie"/>
      </w:pPr>
      <w:r>
        <w:rPr>
          <w:rStyle w:val="Refdenotaalpie"/>
        </w:rPr>
        <w:footnoteRef/>
      </w:r>
      <w:r>
        <w:t xml:space="preserve"> Razón social de la sociedad propietaria del proyecto</w:t>
      </w:r>
    </w:p>
  </w:footnote>
  <w:footnote w:id="23">
    <w:p w14:paraId="192EEFC5" w14:textId="77777777" w:rsidR="00A65160" w:rsidRDefault="00A65160" w:rsidP="00CC44BA">
      <w:pPr>
        <w:pStyle w:val="Textonotapie"/>
      </w:pPr>
      <w:r>
        <w:rPr>
          <w:rStyle w:val="Refdenotaalpie"/>
        </w:rPr>
        <w:footnoteRef/>
      </w:r>
      <w:r>
        <w:t xml:space="preserve"> Domicilio de la sociedad que otorga el punto de conexión</w:t>
      </w:r>
    </w:p>
  </w:footnote>
  <w:footnote w:id="24">
    <w:p w14:paraId="38B12811" w14:textId="77777777" w:rsidR="00A65160" w:rsidRDefault="00A65160" w:rsidP="00CC44BA">
      <w:pPr>
        <w:pStyle w:val="Textonotapie"/>
      </w:pPr>
      <w:r>
        <w:rPr>
          <w:rStyle w:val="Refdenotaalpie"/>
        </w:rPr>
        <w:footnoteRef/>
      </w:r>
      <w:r>
        <w:t xml:space="preserve"> Número de NIT. de la sociedad que otorga el punto de conexión</w:t>
      </w:r>
    </w:p>
  </w:footnote>
  <w:footnote w:id="25">
    <w:p w14:paraId="7F5AE34C" w14:textId="77777777" w:rsidR="00A65160" w:rsidRDefault="00A65160" w:rsidP="00CC44BA">
      <w:pPr>
        <w:pStyle w:val="Textonotapie"/>
      </w:pPr>
      <w:r>
        <w:rPr>
          <w:rStyle w:val="Refdenotaalpie"/>
        </w:rPr>
        <w:footnoteRef/>
      </w:r>
      <w:r>
        <w:t xml:space="preserve"> Describir el tipo de sociedad</w:t>
      </w:r>
    </w:p>
  </w:footnote>
  <w:footnote w:id="26">
    <w:p w14:paraId="5CCED39E" w14:textId="77777777" w:rsidR="00A65160" w:rsidRDefault="00A65160" w:rsidP="00CC44BA">
      <w:pPr>
        <w:pStyle w:val="Textonotapie"/>
      </w:pPr>
      <w:r>
        <w:rPr>
          <w:rStyle w:val="Refdenotaalpie"/>
        </w:rPr>
        <w:footnoteRef/>
      </w:r>
      <w:r>
        <w:t xml:space="preserve"> Número de escritura pública</w:t>
      </w:r>
    </w:p>
  </w:footnote>
  <w:footnote w:id="27">
    <w:p w14:paraId="05993BBA" w14:textId="161A87D2" w:rsidR="00A65160" w:rsidRDefault="00A65160" w:rsidP="00CC44BA">
      <w:pPr>
        <w:pStyle w:val="Textonotapie"/>
      </w:pPr>
      <w:r>
        <w:rPr>
          <w:rStyle w:val="Refdenotaalpie"/>
        </w:rPr>
        <w:footnoteRef/>
      </w:r>
      <w:r>
        <w:t xml:space="preserve"> Identificación de la notaría donde se protocolizó la escritura pública</w:t>
      </w:r>
    </w:p>
  </w:footnote>
  <w:footnote w:id="28">
    <w:p w14:paraId="4C6C90C5" w14:textId="77777777" w:rsidR="00A65160" w:rsidRDefault="00A65160" w:rsidP="008472EA">
      <w:pPr>
        <w:pStyle w:val="Textonotapie"/>
      </w:pPr>
      <w:r>
        <w:rPr>
          <w:rStyle w:val="Refdenotaalpie"/>
        </w:rPr>
        <w:footnoteRef/>
      </w:r>
      <w:r>
        <w:t xml:space="preserve"> Sigla de la sociedad que otorga el punto de conexión</w:t>
      </w:r>
    </w:p>
  </w:footnote>
  <w:footnote w:id="29">
    <w:p w14:paraId="772A14FD" w14:textId="77777777" w:rsidR="00A65160" w:rsidRDefault="00A65160" w:rsidP="00BF3C3F">
      <w:pPr>
        <w:pStyle w:val="Textonotapie"/>
      </w:pPr>
      <w:r>
        <w:rPr>
          <w:rStyle w:val="Refdenotaalpie"/>
        </w:rPr>
        <w:footnoteRef/>
      </w:r>
      <w:r>
        <w:t xml:space="preserve"> Sigla de la sociedad propietaria de la planta o promotor del Proyecto</w:t>
      </w:r>
    </w:p>
  </w:footnote>
  <w:footnote w:id="30">
    <w:p w14:paraId="247420C7" w14:textId="77777777" w:rsidR="00A65160" w:rsidRDefault="00A65160" w:rsidP="00BF3C3F">
      <w:pPr>
        <w:pStyle w:val="Textonotapie"/>
      </w:pPr>
      <w:r>
        <w:rPr>
          <w:rStyle w:val="Refdenotaalpie"/>
        </w:rPr>
        <w:footnoteRef/>
      </w:r>
      <w:r>
        <w:t xml:space="preserve"> Fecha de radicación del </w:t>
      </w:r>
      <w:r w:rsidRPr="008078C5">
        <w:t xml:space="preserve">estudio de conexión </w:t>
      </w:r>
      <w:r>
        <w:t>presentado por el Autogenerador</w:t>
      </w:r>
    </w:p>
  </w:footnote>
  <w:footnote w:id="31">
    <w:p w14:paraId="161A374E" w14:textId="77777777" w:rsidR="00A65160" w:rsidRDefault="00A65160" w:rsidP="00BF3C3F">
      <w:pPr>
        <w:pStyle w:val="Textonotapie"/>
      </w:pPr>
      <w:r>
        <w:rPr>
          <w:rStyle w:val="Refdenotaalpie"/>
        </w:rPr>
        <w:footnoteRef/>
      </w:r>
      <w:r>
        <w:t xml:space="preserve"> Capacidad en MW de excedentes de generación</w:t>
      </w:r>
    </w:p>
  </w:footnote>
  <w:footnote w:id="32">
    <w:p w14:paraId="06C869FB" w14:textId="77777777" w:rsidR="00A65160" w:rsidRDefault="00A65160" w:rsidP="00BF3C3F">
      <w:pPr>
        <w:pStyle w:val="Textonotapie"/>
      </w:pPr>
      <w:r>
        <w:rPr>
          <w:rStyle w:val="Refdenotaalpie"/>
        </w:rPr>
        <w:footnoteRef/>
      </w:r>
      <w:r>
        <w:t xml:space="preserve"> Sigla de la sociedad propietaria de la planta o promotor del Proyecto</w:t>
      </w:r>
    </w:p>
  </w:footnote>
  <w:footnote w:id="33">
    <w:p w14:paraId="51966FF7" w14:textId="77777777" w:rsidR="00A65160" w:rsidRDefault="00A65160" w:rsidP="00BF3C3F">
      <w:pPr>
        <w:pStyle w:val="Textonotapie"/>
      </w:pPr>
      <w:r>
        <w:rPr>
          <w:rStyle w:val="Refdenotaalpie"/>
        </w:rPr>
        <w:footnoteRef/>
      </w:r>
      <w:r>
        <w:t xml:space="preserve"> Fecha a partir de la cual puede entregar los excedentes a la red</w:t>
      </w:r>
    </w:p>
  </w:footnote>
  <w:footnote w:id="34">
    <w:p w14:paraId="13522FE6" w14:textId="77777777" w:rsidR="00A65160" w:rsidRDefault="00A65160" w:rsidP="00BF3C3F">
      <w:pPr>
        <w:pStyle w:val="Textonotapie"/>
      </w:pPr>
      <w:r>
        <w:rPr>
          <w:rStyle w:val="Refdenotaalpie"/>
        </w:rPr>
        <w:footnoteRef/>
      </w:r>
      <w:r>
        <w:t xml:space="preserve"> Utilizar este texto si aplica</w:t>
      </w:r>
    </w:p>
  </w:footnote>
  <w:footnote w:id="35">
    <w:p w14:paraId="530443E0" w14:textId="77777777" w:rsidR="00A65160" w:rsidRDefault="00A65160" w:rsidP="00BF3C3F">
      <w:pPr>
        <w:pStyle w:val="Textonotapie"/>
      </w:pPr>
      <w:r>
        <w:rPr>
          <w:rStyle w:val="Refdenotaalpie"/>
        </w:rPr>
        <w:footnoteRef/>
      </w:r>
      <w:r>
        <w:t xml:space="preserve"> Utilizar este texto si aplica.</w:t>
      </w:r>
    </w:p>
  </w:footnote>
  <w:footnote w:id="36">
    <w:p w14:paraId="11DC69FB" w14:textId="77777777" w:rsidR="00A65160" w:rsidRDefault="00A65160" w:rsidP="00BF3C3F">
      <w:pPr>
        <w:pStyle w:val="Textonotapie"/>
      </w:pPr>
      <w:r>
        <w:rPr>
          <w:rStyle w:val="Refdenotaalpie"/>
        </w:rPr>
        <w:footnoteRef/>
      </w:r>
      <w:r>
        <w:t xml:space="preserve"> Fecha de </w:t>
      </w:r>
      <w:r w:rsidRPr="00400B24">
        <w:t>notifica</w:t>
      </w:r>
      <w:r>
        <w:t xml:space="preserve">ción </w:t>
      </w:r>
      <w:r w:rsidRPr="00400B24">
        <w:t>al transportador</w:t>
      </w:r>
      <w:r>
        <w:t xml:space="preserve"> automática desde la ventanilla única</w:t>
      </w:r>
      <w:r w:rsidRPr="00400B24">
        <w:t xml:space="preserve"> que se ha radicado una solicitud de conexión a su sistema </w:t>
      </w:r>
      <w:r>
        <w:t>a partir de la cual puede entregar los excedentes a la red.</w:t>
      </w:r>
    </w:p>
  </w:footnote>
  <w:footnote w:id="37">
    <w:p w14:paraId="43ADC370" w14:textId="77777777" w:rsidR="00A65160" w:rsidRDefault="00A65160" w:rsidP="00BF3C3F">
      <w:pPr>
        <w:pStyle w:val="Textonotapie"/>
      </w:pPr>
      <w:r>
        <w:rPr>
          <w:rStyle w:val="Refdenotaalpie"/>
        </w:rPr>
        <w:footnoteRef/>
      </w:r>
      <w:r>
        <w:t xml:space="preserve"> Sigla de la sociedad que otorga el punto de conexión</w:t>
      </w:r>
    </w:p>
  </w:footnote>
  <w:footnote w:id="38">
    <w:p w14:paraId="0A95E96F" w14:textId="77777777" w:rsidR="00A65160" w:rsidRDefault="00A65160" w:rsidP="00BF3C3F">
      <w:pPr>
        <w:pStyle w:val="Textonotapie"/>
      </w:pPr>
      <w:r>
        <w:rPr>
          <w:rStyle w:val="Refdenotaalpie"/>
        </w:rPr>
        <w:footnoteRef/>
      </w:r>
      <w:r>
        <w:t xml:space="preserve"> Sigla de la sociedad propietaria de la planta o promotor del Proyecto</w:t>
      </w:r>
    </w:p>
  </w:footnote>
  <w:footnote w:id="39">
    <w:p w14:paraId="5323119D" w14:textId="77777777" w:rsidR="00A65160" w:rsidRDefault="00A65160" w:rsidP="00BF3C3F">
      <w:pPr>
        <w:pStyle w:val="Textonotapie"/>
      </w:pPr>
      <w:r>
        <w:rPr>
          <w:rStyle w:val="Refdenotaalpie"/>
        </w:rPr>
        <w:footnoteRef/>
      </w:r>
      <w:r>
        <w:t xml:space="preserve"> Sigla de la sociedad que otorga el punto de conexión</w:t>
      </w:r>
    </w:p>
  </w:footnote>
  <w:footnote w:id="40">
    <w:p w14:paraId="7D774BE3" w14:textId="77777777" w:rsidR="00A65160" w:rsidRDefault="00A65160" w:rsidP="00405E53">
      <w:pPr>
        <w:pStyle w:val="Textonotapie"/>
      </w:pPr>
      <w:r>
        <w:rPr>
          <w:rStyle w:val="Refdenotaalpie"/>
        </w:rPr>
        <w:footnoteRef/>
      </w:r>
      <w:r>
        <w:t xml:space="preserve"> Sigla de la sociedad que otorga el punto de conexión</w:t>
      </w:r>
    </w:p>
  </w:footnote>
  <w:footnote w:id="41">
    <w:p w14:paraId="563A153A" w14:textId="77777777" w:rsidR="00A65160" w:rsidRDefault="00A65160" w:rsidP="00405E53">
      <w:pPr>
        <w:pStyle w:val="Textonotapie"/>
      </w:pPr>
      <w:r>
        <w:rPr>
          <w:rStyle w:val="Refdenotaalpie"/>
        </w:rPr>
        <w:footnoteRef/>
      </w:r>
      <w:r>
        <w:t xml:space="preserve"> Número de Radicado del documento mediante el cual se emite el concepto de viabilidad técnica y física de la conexión a la UPME</w:t>
      </w:r>
    </w:p>
  </w:footnote>
  <w:footnote w:id="42">
    <w:p w14:paraId="0D4D3F18" w14:textId="77777777" w:rsidR="00A65160" w:rsidRDefault="00A65160" w:rsidP="00405E53">
      <w:pPr>
        <w:pStyle w:val="Textonotapie"/>
      </w:pPr>
      <w:r>
        <w:rPr>
          <w:rStyle w:val="Refdenotaalpie"/>
        </w:rPr>
        <w:footnoteRef/>
      </w:r>
      <w:r>
        <w:t xml:space="preserve"> Fecha del radicado de la comunicación</w:t>
      </w:r>
    </w:p>
  </w:footnote>
  <w:footnote w:id="43">
    <w:p w14:paraId="677A3A35" w14:textId="77777777" w:rsidR="00A65160" w:rsidRDefault="00A65160" w:rsidP="00405E53">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44">
    <w:p w14:paraId="5717EFD3" w14:textId="77777777" w:rsidR="00A65160" w:rsidRDefault="00A65160" w:rsidP="00405E53">
      <w:pPr>
        <w:pStyle w:val="Textonotapie"/>
      </w:pPr>
      <w:r>
        <w:rPr>
          <w:rStyle w:val="Refdenotaalpie"/>
        </w:rPr>
        <w:footnoteRef/>
      </w:r>
      <w:r>
        <w:t xml:space="preserve"> Valor en MW de la capacidad</w:t>
      </w:r>
      <w:r w:rsidRPr="00987617">
        <w:rPr>
          <w:lang w:val="es-CO"/>
        </w:rPr>
        <w:t xml:space="preserve"> de transporte asignada</w:t>
      </w:r>
    </w:p>
  </w:footnote>
  <w:footnote w:id="45">
    <w:p w14:paraId="4C58530F" w14:textId="77777777" w:rsidR="00A65160" w:rsidRDefault="00A65160" w:rsidP="00405E53">
      <w:pPr>
        <w:pStyle w:val="Textonotapie"/>
      </w:pPr>
      <w:r>
        <w:rPr>
          <w:rStyle w:val="Refdenotaalpie"/>
        </w:rPr>
        <w:footnoteRef/>
      </w:r>
      <w:r>
        <w:t xml:space="preserve"> Nombre de la subestación en donde se va a conectar el Proyecto</w:t>
      </w:r>
    </w:p>
  </w:footnote>
  <w:footnote w:id="46">
    <w:p w14:paraId="73774561" w14:textId="77777777" w:rsidR="00A65160" w:rsidRDefault="00A65160" w:rsidP="00405E53">
      <w:pPr>
        <w:pStyle w:val="Textonotapie"/>
      </w:pPr>
      <w:r>
        <w:rPr>
          <w:rStyle w:val="Refdenotaalpie"/>
        </w:rPr>
        <w:footnoteRef/>
      </w:r>
      <w:r>
        <w:t xml:space="preserve"> Valor del voltaje en KV del barraje de la subestación en donde se va a conectar el Proyecto.</w:t>
      </w:r>
    </w:p>
  </w:footnote>
  <w:footnote w:id="47">
    <w:p w14:paraId="079E8FE0" w14:textId="3A54E6FD" w:rsidR="00A65160" w:rsidRDefault="00A65160">
      <w:pPr>
        <w:pStyle w:val="Textonotapie"/>
      </w:pPr>
      <w:r>
        <w:rPr>
          <w:rStyle w:val="Refdenotaalpie"/>
        </w:rPr>
        <w:footnoteRef/>
      </w:r>
      <w:r>
        <w:t xml:space="preserve"> Número de radicado del documento que emite la UPME aprobando la conexión del Proyecto</w:t>
      </w:r>
    </w:p>
  </w:footnote>
  <w:footnote w:id="48">
    <w:p w14:paraId="61453214" w14:textId="398448BA" w:rsidR="00A65160" w:rsidRDefault="00A65160">
      <w:pPr>
        <w:pStyle w:val="Textonotapie"/>
      </w:pPr>
      <w:r>
        <w:rPr>
          <w:rStyle w:val="Refdenotaalpie"/>
        </w:rPr>
        <w:footnoteRef/>
      </w:r>
      <w:r>
        <w:t xml:space="preserve"> Fecha del radicado de la comunicación</w:t>
      </w:r>
    </w:p>
  </w:footnote>
  <w:footnote w:id="49">
    <w:p w14:paraId="02B5F0D3" w14:textId="222D1674" w:rsidR="00A65160" w:rsidRDefault="00A65160">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STN</w:t>
      </w:r>
      <w:r>
        <w:rPr>
          <w:bCs/>
        </w:rPr>
        <w:t xml:space="preserve"> reseñando si es de Demanda (Usuarios Finales) o si es de Generación (</w:t>
      </w:r>
      <w:r>
        <w:t>eólico, térmico, solar, hidrógeno, geotérmico, etc.)</w:t>
      </w:r>
    </w:p>
  </w:footnote>
  <w:footnote w:id="50">
    <w:p w14:paraId="3AFFE5AE" w14:textId="77777777" w:rsidR="00A65160" w:rsidRDefault="00A65160" w:rsidP="001C5351">
      <w:pPr>
        <w:pStyle w:val="Textonotapie"/>
      </w:pPr>
      <w:r>
        <w:rPr>
          <w:rStyle w:val="Refdenotaalpie"/>
        </w:rPr>
        <w:footnoteRef/>
      </w:r>
      <w:r>
        <w:t xml:space="preserve"> Sigla de la sociedad propietaria de la planta o promotor del Proyecto</w:t>
      </w:r>
    </w:p>
  </w:footnote>
  <w:footnote w:id="51">
    <w:p w14:paraId="782E2B2F" w14:textId="2581A07C" w:rsidR="00A65160" w:rsidRDefault="00A65160">
      <w:pPr>
        <w:pStyle w:val="Textonotapie"/>
      </w:pPr>
      <w:r>
        <w:rPr>
          <w:rStyle w:val="Refdenotaalpie"/>
        </w:rPr>
        <w:footnoteRef/>
      </w:r>
      <w:r>
        <w:t xml:space="preserve"> Nombre de la subestación en donde se conectará el Proyecto</w:t>
      </w:r>
    </w:p>
  </w:footnote>
  <w:footnote w:id="52">
    <w:p w14:paraId="7FBB9748" w14:textId="73D34681" w:rsidR="00A65160" w:rsidRDefault="00A65160">
      <w:pPr>
        <w:pStyle w:val="Textonotapie"/>
      </w:pPr>
      <w:r>
        <w:rPr>
          <w:rStyle w:val="Refdenotaalpie"/>
        </w:rPr>
        <w:footnoteRef/>
      </w:r>
      <w:r>
        <w:t xml:space="preserve"> Valor numérico en KV del punto de conexión del Proyecto</w:t>
      </w:r>
    </w:p>
  </w:footnote>
  <w:footnote w:id="53">
    <w:p w14:paraId="2EF3DB2F" w14:textId="48B07FEC" w:rsidR="00A65160" w:rsidRDefault="00A65160">
      <w:pPr>
        <w:pStyle w:val="Textonotapie"/>
      </w:pPr>
      <w:r>
        <w:rPr>
          <w:rStyle w:val="Refdenotaalpie"/>
        </w:rPr>
        <w:footnoteRef/>
      </w:r>
      <w:r>
        <w:t xml:space="preserve"> Valor numérico de la capacidad</w:t>
      </w:r>
      <w:r w:rsidRPr="00987617">
        <w:rPr>
          <w:lang w:val="es-CO"/>
        </w:rPr>
        <w:t xml:space="preserve"> de transporte asignada</w:t>
      </w:r>
    </w:p>
  </w:footnote>
  <w:footnote w:id="54">
    <w:p w14:paraId="69945D8E" w14:textId="77777777" w:rsidR="00A65160" w:rsidRDefault="00A65160" w:rsidP="00F3615B">
      <w:pPr>
        <w:pStyle w:val="Textonotapie"/>
      </w:pPr>
      <w:r>
        <w:rPr>
          <w:rStyle w:val="Refdenotaalpie"/>
        </w:rPr>
        <w:footnoteRef/>
      </w:r>
      <w:r>
        <w:t xml:space="preserve"> Sigla de la sociedad que otorga el punto de conexión</w:t>
      </w:r>
    </w:p>
  </w:footnote>
  <w:footnote w:id="55">
    <w:p w14:paraId="5C55138B" w14:textId="4FCF1E35" w:rsidR="00A65160" w:rsidRDefault="00A65160">
      <w:pPr>
        <w:pStyle w:val="Textonotapie"/>
      </w:pPr>
      <w:r>
        <w:rPr>
          <w:rStyle w:val="Refdenotaalpie"/>
        </w:rPr>
        <w:footnoteRef/>
      </w:r>
      <w:r>
        <w:t xml:space="preserve"> Fecha aprobada por la UPME para la conexión del Proyecto</w:t>
      </w:r>
    </w:p>
  </w:footnote>
  <w:footnote w:id="56">
    <w:p w14:paraId="2F021B69" w14:textId="77ED5280" w:rsidR="00A65160" w:rsidRDefault="00A65160">
      <w:pPr>
        <w:pStyle w:val="Textonotapie"/>
      </w:pPr>
      <w:r>
        <w:rPr>
          <w:rStyle w:val="Refdenotaalpie"/>
        </w:rPr>
        <w:footnoteRef/>
      </w:r>
      <w:r>
        <w:t xml:space="preserve"> MW a conectar en la etapa de pruebas</w:t>
      </w:r>
    </w:p>
  </w:footnote>
  <w:footnote w:id="57">
    <w:p w14:paraId="15846BA0" w14:textId="7076F7C7" w:rsidR="00A65160" w:rsidRDefault="00A65160">
      <w:pPr>
        <w:pStyle w:val="Textonotapie"/>
      </w:pPr>
      <w:r>
        <w:rPr>
          <w:rStyle w:val="Refdenotaalpie"/>
        </w:rPr>
        <w:footnoteRef/>
      </w:r>
      <w:r>
        <w:t xml:space="preserve"> Fecha aprobada por la UPME para la conexión del Proyecto</w:t>
      </w:r>
    </w:p>
  </w:footnote>
  <w:footnote w:id="58">
    <w:p w14:paraId="430F6E28" w14:textId="1C2CD14A" w:rsidR="00A65160" w:rsidRDefault="00A65160" w:rsidP="00417FFD">
      <w:pPr>
        <w:pStyle w:val="Textonotapie"/>
      </w:pPr>
      <w:r>
        <w:rPr>
          <w:rStyle w:val="Refdenotaalpie"/>
        </w:rPr>
        <w:footnoteRef/>
      </w:r>
      <w:r>
        <w:t xml:space="preserve"> Describir los terrenos de la subestación que utilizará el proyecto </w:t>
      </w:r>
    </w:p>
  </w:footnote>
  <w:footnote w:id="59">
    <w:p w14:paraId="1FD88CFC" w14:textId="5BE39B32" w:rsidR="00A65160" w:rsidRDefault="00A65160">
      <w:pPr>
        <w:pStyle w:val="Textonotapie"/>
      </w:pPr>
      <w:r>
        <w:rPr>
          <w:rStyle w:val="Refdenotaalpie"/>
        </w:rPr>
        <w:footnoteRef/>
      </w:r>
      <w:r>
        <w:t xml:space="preserve"> Sigla de sociedad propietaria del Proyecto de Conexión o de la planta o del promotor del Proyecto </w:t>
      </w:r>
    </w:p>
  </w:footnote>
  <w:footnote w:id="60">
    <w:p w14:paraId="1CE6C3FE" w14:textId="4D394E0C" w:rsidR="00A65160" w:rsidRDefault="00A65160">
      <w:pPr>
        <w:pStyle w:val="Textonotapie"/>
      </w:pPr>
      <w:r>
        <w:rPr>
          <w:rStyle w:val="Refdenotaalpie"/>
        </w:rPr>
        <w:footnoteRef/>
      </w:r>
      <w:r>
        <w:t xml:space="preserve"> Nombre de la subestación a la que va a conectar el Proyecto</w:t>
      </w:r>
    </w:p>
  </w:footnote>
  <w:footnote w:id="61">
    <w:p w14:paraId="787B6212" w14:textId="70A5A3DD" w:rsidR="00A65160" w:rsidRDefault="00A65160">
      <w:pPr>
        <w:pStyle w:val="Textonotapie"/>
      </w:pPr>
      <w:r>
        <w:rPr>
          <w:rStyle w:val="Refdenotaalpie"/>
        </w:rPr>
        <w:footnoteRef/>
      </w:r>
      <w:r>
        <w:t xml:space="preserve"> Valor numérico en kV del voltaje de la subestación</w:t>
      </w:r>
    </w:p>
  </w:footnote>
  <w:footnote w:id="62">
    <w:p w14:paraId="7BBE1287" w14:textId="6CF4F76B" w:rsidR="00A65160" w:rsidRDefault="00A65160">
      <w:pPr>
        <w:pStyle w:val="Textonotapie"/>
      </w:pPr>
      <w:r>
        <w:rPr>
          <w:rStyle w:val="Refdenotaalpie"/>
        </w:rPr>
        <w:footnoteRef/>
      </w:r>
      <w:r>
        <w:t xml:space="preserve"> Sociedad Propietaria o administradora de la subestación en donde se conectará el Proyecto</w:t>
      </w:r>
    </w:p>
  </w:footnote>
  <w:footnote w:id="63">
    <w:p w14:paraId="1BAC9014" w14:textId="211BD703" w:rsidR="00A65160" w:rsidRDefault="00A65160">
      <w:pPr>
        <w:pStyle w:val="Textonotapie"/>
      </w:pPr>
      <w:r>
        <w:rPr>
          <w:rStyle w:val="Refdenotaalpie"/>
        </w:rPr>
        <w:footnoteRef/>
      </w:r>
      <w:r>
        <w:t xml:space="preserve"> Utilizar esta definición si se trata de una </w:t>
      </w:r>
      <w:r w:rsidRPr="00326E1A">
        <w:t>Conexión Compartida de Generadores</w:t>
      </w:r>
    </w:p>
  </w:footnote>
  <w:footnote w:id="64">
    <w:p w14:paraId="24A3F25C" w14:textId="578EEF34" w:rsidR="00A65160" w:rsidRDefault="00A65160">
      <w:pPr>
        <w:pStyle w:val="Textonotapie"/>
      </w:pPr>
      <w:r>
        <w:rPr>
          <w:rStyle w:val="Refdenotaalpie"/>
        </w:rPr>
        <w:footnoteRef/>
      </w:r>
      <w:r>
        <w:t xml:space="preserve"> Utilizar esta definición si se trata de una </w:t>
      </w:r>
      <w:r w:rsidRPr="00326E1A">
        <w:t>Conexión Compartida de Generadores</w:t>
      </w:r>
    </w:p>
  </w:footnote>
  <w:footnote w:id="65">
    <w:p w14:paraId="24A02442" w14:textId="77777777" w:rsidR="00A65160" w:rsidRDefault="00A65160" w:rsidP="00E01F82">
      <w:pPr>
        <w:pStyle w:val="Textonotapie"/>
      </w:pPr>
      <w:r>
        <w:rPr>
          <w:rStyle w:val="Refdenotaalpie"/>
        </w:rPr>
        <w:footnoteRef/>
      </w:r>
      <w:r>
        <w:t xml:space="preserve"> Sigla de la sociedad propietaria de la planta o promotor del Proyecto</w:t>
      </w:r>
    </w:p>
  </w:footnote>
  <w:footnote w:id="66">
    <w:p w14:paraId="2E9BCB13" w14:textId="77777777" w:rsidR="00A65160" w:rsidRDefault="00A65160" w:rsidP="00E01F82">
      <w:pPr>
        <w:pStyle w:val="Textonotapie"/>
      </w:pPr>
      <w:r>
        <w:rPr>
          <w:rStyle w:val="Refdenotaalpie"/>
        </w:rPr>
        <w:footnoteRef/>
      </w:r>
      <w:r>
        <w:t xml:space="preserve"> Sigla de la sociedad propietaria de la planta o promotor del Proyecto</w:t>
      </w:r>
    </w:p>
  </w:footnote>
  <w:footnote w:id="67">
    <w:p w14:paraId="70B1BBB3" w14:textId="77777777" w:rsidR="00A65160" w:rsidRDefault="00A65160" w:rsidP="00E01F82">
      <w:pPr>
        <w:pStyle w:val="Textonotapie"/>
      </w:pPr>
      <w:r>
        <w:rPr>
          <w:rStyle w:val="Refdenotaalpie"/>
        </w:rPr>
        <w:footnoteRef/>
      </w:r>
      <w:r>
        <w:t xml:space="preserve"> Sigla de la sociedad propietaria de la planta o promotor del Proyecto</w:t>
      </w:r>
    </w:p>
  </w:footnote>
  <w:footnote w:id="68">
    <w:p w14:paraId="6D7AC4DA" w14:textId="77777777" w:rsidR="00A65160" w:rsidRDefault="00A65160" w:rsidP="00E01F82">
      <w:pPr>
        <w:pStyle w:val="Textonotapie"/>
      </w:pPr>
      <w:r>
        <w:rPr>
          <w:rStyle w:val="Refdenotaalpie"/>
        </w:rPr>
        <w:footnoteRef/>
      </w:r>
      <w:r>
        <w:t xml:space="preserve"> Sigla de la sociedad propietaria de la planta o promotor del Proyecto</w:t>
      </w:r>
    </w:p>
  </w:footnote>
  <w:footnote w:id="69">
    <w:p w14:paraId="0AF63EF6" w14:textId="77777777" w:rsidR="00A65160" w:rsidRDefault="00A65160" w:rsidP="00405E53">
      <w:pPr>
        <w:pStyle w:val="Textonotapie"/>
      </w:pPr>
      <w:r>
        <w:rPr>
          <w:rStyle w:val="Refdenotaalpie"/>
        </w:rPr>
        <w:footnoteRef/>
      </w:r>
      <w:r>
        <w:t xml:space="preserve"> Sigla de la sociedad propietaria de la planta o promotor del Proyecto</w:t>
      </w:r>
    </w:p>
  </w:footnote>
  <w:footnote w:id="70">
    <w:p w14:paraId="23DA0E87" w14:textId="77777777" w:rsidR="00A65160" w:rsidRDefault="00A65160" w:rsidP="00405E53">
      <w:pPr>
        <w:pStyle w:val="Textonotapie"/>
      </w:pPr>
      <w:r>
        <w:rPr>
          <w:rStyle w:val="Refdenotaalpie"/>
        </w:rPr>
        <w:footnoteRef/>
      </w:r>
      <w:r>
        <w:t xml:space="preserve"> Sigla de la sociedad que otorga el punto de conexión</w:t>
      </w:r>
    </w:p>
  </w:footnote>
  <w:footnote w:id="71">
    <w:p w14:paraId="7F6C1C7E" w14:textId="77777777" w:rsidR="00A65160" w:rsidRDefault="00A65160" w:rsidP="00405E53">
      <w:pPr>
        <w:pStyle w:val="Textonotapie"/>
      </w:pPr>
      <w:r>
        <w:rPr>
          <w:rStyle w:val="Refdenotaalpie"/>
        </w:rPr>
        <w:footnoteRef/>
      </w:r>
      <w:r>
        <w:t xml:space="preserve"> Utilizar este texto si aplica</w:t>
      </w:r>
    </w:p>
  </w:footnote>
  <w:footnote w:id="72">
    <w:p w14:paraId="65EE39A2" w14:textId="77777777" w:rsidR="00A65160" w:rsidRDefault="00A65160" w:rsidP="00417FFD">
      <w:pPr>
        <w:pStyle w:val="Textonotapie"/>
      </w:pPr>
      <w:r>
        <w:rPr>
          <w:rStyle w:val="Refdenotaalpie"/>
        </w:rPr>
        <w:footnoteRef/>
      </w:r>
      <w:r>
        <w:t xml:space="preserve"> Sigla de la sociedad que otorga el punto de conexión</w:t>
      </w:r>
    </w:p>
  </w:footnote>
  <w:footnote w:id="73">
    <w:p w14:paraId="5FA0FE07" w14:textId="77777777" w:rsidR="00A65160" w:rsidRDefault="00A65160" w:rsidP="00417FFD">
      <w:pPr>
        <w:pStyle w:val="Textonotapie"/>
      </w:pPr>
      <w:r>
        <w:rPr>
          <w:rStyle w:val="Refdenotaalpie"/>
        </w:rPr>
        <w:footnoteRef/>
      </w:r>
      <w:r>
        <w:t xml:space="preserve"> Sigla de la sociedad propietaria de la planta o promotor del Proyecto</w:t>
      </w:r>
    </w:p>
  </w:footnote>
  <w:footnote w:id="74">
    <w:p w14:paraId="748A81A3" w14:textId="77777777" w:rsidR="00A65160" w:rsidRDefault="00A65160" w:rsidP="00F625BF">
      <w:pPr>
        <w:pStyle w:val="Textonotapie"/>
      </w:pPr>
      <w:r>
        <w:rPr>
          <w:rStyle w:val="Refdenotaalpie"/>
        </w:rPr>
        <w:footnoteRef/>
      </w:r>
      <w:r>
        <w:t xml:space="preserve"> Sigla de la sociedad propietaria de la planta o promotor del Proyecto</w:t>
      </w:r>
    </w:p>
  </w:footnote>
  <w:footnote w:id="75">
    <w:p w14:paraId="54230519" w14:textId="32E791D9" w:rsidR="00A65160" w:rsidRDefault="00A65160">
      <w:pPr>
        <w:pStyle w:val="Textonotapie"/>
      </w:pPr>
      <w:r>
        <w:rPr>
          <w:rStyle w:val="Refdenotaalpie"/>
        </w:rPr>
        <w:footnoteRef/>
      </w:r>
      <w:r>
        <w:t xml:space="preserve"> Utilizar esta definición si se trata de una </w:t>
      </w:r>
      <w:r w:rsidRPr="00326E1A">
        <w:t xml:space="preserve">Conexión </w:t>
      </w:r>
      <w:r>
        <w:t>Profunda</w:t>
      </w:r>
    </w:p>
  </w:footnote>
  <w:footnote w:id="76">
    <w:p w14:paraId="7F78E5EE" w14:textId="77777777" w:rsidR="00A65160" w:rsidRDefault="00A65160" w:rsidP="00F603FF">
      <w:pPr>
        <w:pStyle w:val="Textonotapie"/>
      </w:pPr>
      <w:r>
        <w:rPr>
          <w:rStyle w:val="Refdenotaalpie"/>
        </w:rPr>
        <w:footnoteRef/>
      </w:r>
      <w:r>
        <w:t xml:space="preserve"> Sigla de la sociedad propietaria de la planta o promotor del Proyecto</w:t>
      </w:r>
    </w:p>
  </w:footnote>
  <w:footnote w:id="77">
    <w:p w14:paraId="1341B94E" w14:textId="3897D070" w:rsidR="00A65160" w:rsidRDefault="00A65160">
      <w:pPr>
        <w:pStyle w:val="Textonotapie"/>
      </w:pPr>
      <w:r>
        <w:rPr>
          <w:rStyle w:val="Refdenotaalpie"/>
        </w:rPr>
        <w:footnoteRef/>
      </w:r>
      <w:r>
        <w:t xml:space="preserve"> Sólo se reseña en caso que aplique</w:t>
      </w:r>
    </w:p>
  </w:footnote>
  <w:footnote w:id="78">
    <w:p w14:paraId="5587AC79" w14:textId="77777777" w:rsidR="00A65160" w:rsidRDefault="00A65160" w:rsidP="001C5351">
      <w:pPr>
        <w:pStyle w:val="Textonotapie"/>
      </w:pPr>
      <w:r>
        <w:rPr>
          <w:rStyle w:val="Refdenotaalpie"/>
        </w:rPr>
        <w:footnoteRef/>
      </w:r>
      <w:r>
        <w:t xml:space="preserve"> Sigla de la sociedad propietaria de la planta o promotor del Proyecto</w:t>
      </w:r>
    </w:p>
  </w:footnote>
  <w:footnote w:id="79">
    <w:p w14:paraId="400A82CE" w14:textId="77777777" w:rsidR="00A65160" w:rsidRDefault="00A65160" w:rsidP="00F3615B">
      <w:pPr>
        <w:pStyle w:val="Textonotapie"/>
      </w:pPr>
      <w:r>
        <w:rPr>
          <w:rStyle w:val="Refdenotaalpie"/>
        </w:rPr>
        <w:footnoteRef/>
      </w:r>
      <w:r>
        <w:t xml:space="preserve"> Sigla de la sociedad que otorga el punto de conexión</w:t>
      </w:r>
    </w:p>
  </w:footnote>
  <w:footnote w:id="80">
    <w:p w14:paraId="2E95BA5D" w14:textId="77777777" w:rsidR="00A65160" w:rsidRDefault="00A65160" w:rsidP="001C5351">
      <w:pPr>
        <w:pStyle w:val="Textonotapie"/>
      </w:pPr>
      <w:r>
        <w:rPr>
          <w:rStyle w:val="Refdenotaalpie"/>
        </w:rPr>
        <w:footnoteRef/>
      </w:r>
      <w:r>
        <w:t xml:space="preserve"> Sigla de la sociedad propietaria de la planta o promotor del Proyecto</w:t>
      </w:r>
    </w:p>
  </w:footnote>
  <w:footnote w:id="81">
    <w:p w14:paraId="134FD7F0" w14:textId="620E8866" w:rsidR="00A65160" w:rsidRDefault="00A65160">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STN</w:t>
      </w:r>
      <w:r>
        <w:rPr>
          <w:bCs/>
        </w:rPr>
        <w:t xml:space="preserve"> </w:t>
      </w:r>
    </w:p>
  </w:footnote>
  <w:footnote w:id="82">
    <w:p w14:paraId="73BA9A82" w14:textId="5515F540" w:rsidR="00A65160" w:rsidRDefault="00A65160">
      <w:pPr>
        <w:pStyle w:val="Textonotapie"/>
      </w:pPr>
      <w:r>
        <w:rPr>
          <w:rStyle w:val="Refdenotaalpie"/>
        </w:rPr>
        <w:footnoteRef/>
      </w:r>
      <w:r>
        <w:t xml:space="preserve"> Nombre de la subestación en la cual se conecta el Proyecto</w:t>
      </w:r>
    </w:p>
  </w:footnote>
  <w:footnote w:id="83">
    <w:p w14:paraId="0BAF036B" w14:textId="1D8C56D7" w:rsidR="00A65160" w:rsidRDefault="00A65160">
      <w:pPr>
        <w:pStyle w:val="Textonotapie"/>
      </w:pPr>
      <w:r>
        <w:rPr>
          <w:rStyle w:val="Refdenotaalpie"/>
        </w:rPr>
        <w:footnoteRef/>
      </w:r>
      <w:r>
        <w:t xml:space="preserve"> Indicar el valor numérico en kV del barraje en donde se conecta el Proyecto</w:t>
      </w:r>
    </w:p>
  </w:footnote>
  <w:footnote w:id="84">
    <w:p w14:paraId="0C34A9D4" w14:textId="77777777" w:rsidR="00A65160" w:rsidRDefault="00A65160" w:rsidP="00E01F82">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85">
    <w:p w14:paraId="5B63F0E5" w14:textId="77777777" w:rsidR="00A65160" w:rsidRDefault="00A65160" w:rsidP="00E01F82">
      <w:pPr>
        <w:pStyle w:val="Textonotapie"/>
      </w:pPr>
      <w:r>
        <w:rPr>
          <w:rStyle w:val="Refdenotaalpie"/>
        </w:rPr>
        <w:footnoteRef/>
      </w:r>
      <w:r>
        <w:t xml:space="preserve"> Sigla de la sociedad propietaria de la planta o promotor del Proyecto</w:t>
      </w:r>
    </w:p>
  </w:footnote>
  <w:footnote w:id="86">
    <w:p w14:paraId="241D7AF4" w14:textId="77777777" w:rsidR="00A65160" w:rsidRDefault="00A65160" w:rsidP="00E01F82">
      <w:pPr>
        <w:pStyle w:val="Textonotapie"/>
      </w:pPr>
      <w:r>
        <w:rPr>
          <w:rStyle w:val="Refdenotaalpie"/>
        </w:rPr>
        <w:footnoteRef/>
      </w:r>
      <w:r>
        <w:t xml:space="preserve"> Indicar el nombre del municipio en donde se </w:t>
      </w:r>
      <w:r w:rsidRPr="00553ADC">
        <w:rPr>
          <w:highlight w:val="yellow"/>
        </w:rPr>
        <w:t xml:space="preserve">encuentra el </w:t>
      </w:r>
      <w:r>
        <w:rPr>
          <w:highlight w:val="yellow"/>
        </w:rPr>
        <w:t>P</w:t>
      </w:r>
      <w:r w:rsidRPr="00553ADC">
        <w:rPr>
          <w:highlight w:val="yellow"/>
        </w:rPr>
        <w:t>royecto</w:t>
      </w:r>
    </w:p>
  </w:footnote>
  <w:footnote w:id="87">
    <w:p w14:paraId="1A029C7D" w14:textId="77777777" w:rsidR="00A65160" w:rsidRDefault="00A65160" w:rsidP="00E01F82">
      <w:pPr>
        <w:pStyle w:val="Textonotapie"/>
      </w:pPr>
      <w:r>
        <w:rPr>
          <w:rStyle w:val="Refdenotaalpie"/>
        </w:rPr>
        <w:footnoteRef/>
      </w:r>
      <w:r>
        <w:t xml:space="preserve"> Departamento colombiano en donde se ubica </w:t>
      </w:r>
      <w:r w:rsidRPr="00553ADC">
        <w:rPr>
          <w:highlight w:val="yellow"/>
        </w:rPr>
        <w:t>el proyecto</w:t>
      </w:r>
    </w:p>
  </w:footnote>
  <w:footnote w:id="88">
    <w:p w14:paraId="713A2393" w14:textId="77777777" w:rsidR="00A65160" w:rsidRDefault="00A65160" w:rsidP="00E01F82">
      <w:pPr>
        <w:pStyle w:val="Textonotapie"/>
      </w:pPr>
      <w:r>
        <w:rPr>
          <w:rStyle w:val="Refdenotaalpie"/>
        </w:rPr>
        <w:footnoteRef/>
      </w:r>
      <w:r>
        <w:t xml:space="preserve"> Dato numérico de la capacidad de intercambio de potencia en MW</w:t>
      </w:r>
    </w:p>
  </w:footnote>
  <w:footnote w:id="89">
    <w:p w14:paraId="346B107D" w14:textId="6BDBD5F4" w:rsidR="00A65160" w:rsidRDefault="00A65160">
      <w:pPr>
        <w:pStyle w:val="Textonotapie"/>
      </w:pPr>
      <w:r>
        <w:rPr>
          <w:rStyle w:val="Refdenotaalpie"/>
        </w:rPr>
        <w:footnoteRef/>
      </w:r>
      <w:r>
        <w:t xml:space="preserve"> Nombre de la subestación en la que se conecta el Proyecto</w:t>
      </w:r>
    </w:p>
  </w:footnote>
  <w:footnote w:id="90">
    <w:p w14:paraId="1EA31739" w14:textId="2BEC2BD5" w:rsidR="00A65160" w:rsidRDefault="00A65160">
      <w:pPr>
        <w:pStyle w:val="Textonotapie"/>
      </w:pPr>
      <w:r>
        <w:rPr>
          <w:rStyle w:val="Refdenotaalpie"/>
        </w:rPr>
        <w:footnoteRef/>
      </w:r>
      <w:r>
        <w:t xml:space="preserve"> Indicar el valor numérico en kV del barraje en donde se conecta el Proyecto</w:t>
      </w:r>
    </w:p>
  </w:footnote>
  <w:footnote w:id="91">
    <w:p w14:paraId="48C72022" w14:textId="0E3BE605" w:rsidR="00A65160" w:rsidRDefault="00A65160">
      <w:pPr>
        <w:pStyle w:val="Textonotapie"/>
      </w:pPr>
      <w:r>
        <w:rPr>
          <w:rStyle w:val="Refdenotaalpie"/>
        </w:rPr>
        <w:footnoteRef/>
      </w:r>
      <w:r>
        <w:t xml:space="preserve"> Indicar el municipio en donde se encuentra la subestación en la que se conecta el Proyecto</w:t>
      </w:r>
    </w:p>
  </w:footnote>
  <w:footnote w:id="92">
    <w:p w14:paraId="453DB580" w14:textId="104B1986" w:rsidR="00A65160" w:rsidRDefault="00A65160">
      <w:pPr>
        <w:pStyle w:val="Textonotapie"/>
      </w:pPr>
      <w:r>
        <w:rPr>
          <w:rStyle w:val="Refdenotaalpie"/>
        </w:rPr>
        <w:footnoteRef/>
      </w:r>
      <w:r>
        <w:t xml:space="preserve"> Indicar el Departamento colombiano</w:t>
      </w:r>
      <w:r w:rsidRPr="00A84B80">
        <w:t xml:space="preserve"> </w:t>
      </w:r>
      <w:r>
        <w:t xml:space="preserve">en donde se ubica el proyecto </w:t>
      </w:r>
    </w:p>
  </w:footnote>
  <w:footnote w:id="93">
    <w:p w14:paraId="0724E936" w14:textId="77777777" w:rsidR="00A65160" w:rsidRDefault="00A65160" w:rsidP="001C5351">
      <w:pPr>
        <w:pStyle w:val="Textonotapie"/>
      </w:pPr>
      <w:r>
        <w:rPr>
          <w:rStyle w:val="Refdenotaalpie"/>
        </w:rPr>
        <w:footnoteRef/>
      </w:r>
      <w:r>
        <w:t xml:space="preserve"> Sigla de la sociedad propietaria de la planta o promotor del Proyecto</w:t>
      </w:r>
    </w:p>
  </w:footnote>
  <w:footnote w:id="94">
    <w:p w14:paraId="65B1D053" w14:textId="77777777" w:rsidR="00A65160" w:rsidRDefault="00A65160" w:rsidP="00962510">
      <w:pPr>
        <w:pStyle w:val="Textonotapie"/>
      </w:pPr>
      <w:r>
        <w:rPr>
          <w:rStyle w:val="Refdenotaalpie"/>
        </w:rPr>
        <w:footnoteRef/>
      </w:r>
      <w:r>
        <w:t xml:space="preserve"> Sigla de la sociedad que otorga el punto de conexión</w:t>
      </w:r>
    </w:p>
  </w:footnote>
  <w:footnote w:id="95">
    <w:p w14:paraId="65FD0171" w14:textId="77777777" w:rsidR="00A65160" w:rsidRDefault="00A65160" w:rsidP="00E01F82">
      <w:pPr>
        <w:pStyle w:val="Textonotapie"/>
      </w:pPr>
      <w:r>
        <w:rPr>
          <w:rStyle w:val="Refdenotaalpie"/>
        </w:rPr>
        <w:footnoteRef/>
      </w:r>
      <w:r>
        <w:t xml:space="preserve"> N</w:t>
      </w:r>
      <w:r w:rsidRPr="00415673">
        <w:t>ombre especifico del proyecto</w:t>
      </w:r>
    </w:p>
  </w:footnote>
  <w:footnote w:id="96">
    <w:p w14:paraId="032B0D75" w14:textId="77777777" w:rsidR="00A65160" w:rsidRDefault="00A65160" w:rsidP="00F3615B">
      <w:pPr>
        <w:pStyle w:val="Textonotapie"/>
      </w:pPr>
      <w:r>
        <w:rPr>
          <w:rStyle w:val="Refdenotaalpie"/>
        </w:rPr>
        <w:footnoteRef/>
      </w:r>
      <w:r>
        <w:t xml:space="preserve"> Sigla de la sociedad que otorga el punto de conexión</w:t>
      </w:r>
    </w:p>
  </w:footnote>
  <w:footnote w:id="97">
    <w:p w14:paraId="17787D4A" w14:textId="77777777" w:rsidR="00A65160" w:rsidRDefault="00A65160" w:rsidP="00962510">
      <w:pPr>
        <w:pStyle w:val="Textonotapie"/>
      </w:pPr>
      <w:r>
        <w:rPr>
          <w:rStyle w:val="Refdenotaalpie"/>
        </w:rPr>
        <w:footnoteRef/>
      </w:r>
      <w:r>
        <w:t xml:space="preserve"> Sigla de la sociedad que otorga el punto de conexión</w:t>
      </w:r>
    </w:p>
  </w:footnote>
  <w:footnote w:id="98">
    <w:p w14:paraId="49FBC53D" w14:textId="1E5A46EC" w:rsidR="00A65160" w:rsidRDefault="00A65160" w:rsidP="00B22099">
      <w:pPr>
        <w:pStyle w:val="Textonotapie"/>
      </w:pPr>
      <w:r>
        <w:rPr>
          <w:rStyle w:val="Refdenotaalpie"/>
        </w:rPr>
        <w:footnoteRef/>
      </w:r>
      <w:r>
        <w:t xml:space="preserve"> Indicar el valor numérico en kV del barraje en donde se conecta el Proyecto</w:t>
      </w:r>
    </w:p>
  </w:footnote>
  <w:footnote w:id="99">
    <w:p w14:paraId="5ACA8495" w14:textId="77777777" w:rsidR="00A65160" w:rsidRDefault="00A65160" w:rsidP="00B22099">
      <w:pPr>
        <w:pStyle w:val="Textonotapie"/>
      </w:pPr>
      <w:r>
        <w:rPr>
          <w:rStyle w:val="Refdenotaalpie"/>
        </w:rPr>
        <w:footnoteRef/>
      </w:r>
      <w:r>
        <w:t xml:space="preserve"> Hacer una identificación del punto de Conexión</w:t>
      </w:r>
    </w:p>
  </w:footnote>
  <w:footnote w:id="100">
    <w:p w14:paraId="327744FB" w14:textId="77777777" w:rsidR="00A65160" w:rsidRDefault="00A65160" w:rsidP="00F3615B">
      <w:pPr>
        <w:pStyle w:val="Textonotapie"/>
      </w:pPr>
      <w:r>
        <w:rPr>
          <w:rStyle w:val="Refdenotaalpie"/>
        </w:rPr>
        <w:footnoteRef/>
      </w:r>
      <w:r>
        <w:t xml:space="preserve"> Sigla de la sociedad que otorga el punto de conexión</w:t>
      </w:r>
    </w:p>
  </w:footnote>
  <w:footnote w:id="101">
    <w:p w14:paraId="747D0C55" w14:textId="77777777" w:rsidR="00A65160" w:rsidRDefault="00A65160" w:rsidP="001C5351">
      <w:pPr>
        <w:pStyle w:val="Textonotapie"/>
      </w:pPr>
      <w:r>
        <w:rPr>
          <w:rStyle w:val="Refdenotaalpie"/>
        </w:rPr>
        <w:footnoteRef/>
      </w:r>
      <w:r>
        <w:t xml:space="preserve"> Sigla de la sociedad propietaria de la planta o promotor del Proyecto</w:t>
      </w:r>
    </w:p>
  </w:footnote>
  <w:footnote w:id="102">
    <w:p w14:paraId="6E6A7A6A" w14:textId="77777777" w:rsidR="00A65160" w:rsidRDefault="00A65160" w:rsidP="00B22099">
      <w:pPr>
        <w:pStyle w:val="Textonotapie"/>
      </w:pPr>
      <w:r>
        <w:rPr>
          <w:rStyle w:val="Refdenotaalpie"/>
        </w:rPr>
        <w:footnoteRef/>
      </w:r>
      <w:r>
        <w:t xml:space="preserve"> Nombre de la subestación en la que se conecta el Proyecto</w:t>
      </w:r>
    </w:p>
  </w:footnote>
  <w:footnote w:id="103">
    <w:p w14:paraId="0B82C94C" w14:textId="77777777" w:rsidR="00A65160" w:rsidRDefault="00A65160" w:rsidP="001C5351">
      <w:pPr>
        <w:pStyle w:val="Textonotapie"/>
      </w:pPr>
      <w:r>
        <w:rPr>
          <w:rStyle w:val="Refdenotaalpie"/>
        </w:rPr>
        <w:footnoteRef/>
      </w:r>
      <w:r>
        <w:t xml:space="preserve"> Sigla de la sociedad propietaria de la planta o promotor del Proyecto</w:t>
      </w:r>
    </w:p>
  </w:footnote>
  <w:footnote w:id="104">
    <w:p w14:paraId="4F221D67" w14:textId="3D9DD910" w:rsidR="00A65160" w:rsidRDefault="00A65160">
      <w:pPr>
        <w:pStyle w:val="Textonotapie"/>
      </w:pPr>
      <w:r>
        <w:rPr>
          <w:rStyle w:val="Refdenotaalpie"/>
        </w:rPr>
        <w:footnoteRef/>
      </w:r>
      <w:r>
        <w:t xml:space="preserve"> Indicar el municipio en donde se encuentra la subestación a la que se conecta el Proyecto</w:t>
      </w:r>
    </w:p>
  </w:footnote>
  <w:footnote w:id="105">
    <w:p w14:paraId="00CCE345" w14:textId="5A43AC72" w:rsidR="00A65160" w:rsidRDefault="00A65160">
      <w:pPr>
        <w:pStyle w:val="Textonotapie"/>
      </w:pPr>
      <w:r>
        <w:rPr>
          <w:rStyle w:val="Refdenotaalpie"/>
        </w:rPr>
        <w:footnoteRef/>
      </w:r>
      <w:r>
        <w:t xml:space="preserve"> Indicar el departamento en donde se encuentra la subestación a la que se conecta el Proyecto</w:t>
      </w:r>
    </w:p>
  </w:footnote>
  <w:footnote w:id="106">
    <w:p w14:paraId="61DBC312" w14:textId="77777777" w:rsidR="00A65160" w:rsidRDefault="00A65160" w:rsidP="00F3615B">
      <w:pPr>
        <w:pStyle w:val="Textonotapie"/>
      </w:pPr>
      <w:r>
        <w:rPr>
          <w:rStyle w:val="Refdenotaalpie"/>
        </w:rPr>
        <w:footnoteRef/>
      </w:r>
      <w:r>
        <w:t xml:space="preserve"> Sigla de la sociedad que otorga el punto de conexión</w:t>
      </w:r>
    </w:p>
  </w:footnote>
  <w:footnote w:id="107">
    <w:p w14:paraId="4916CED6" w14:textId="77777777" w:rsidR="00A65160" w:rsidRDefault="00A65160" w:rsidP="001C5351">
      <w:pPr>
        <w:pStyle w:val="Textonotapie"/>
      </w:pPr>
      <w:r>
        <w:rPr>
          <w:rStyle w:val="Refdenotaalpie"/>
        </w:rPr>
        <w:footnoteRef/>
      </w:r>
      <w:r>
        <w:t xml:space="preserve"> Sigla de la sociedad propietaria de la planta o promotor del Proyecto</w:t>
      </w:r>
    </w:p>
  </w:footnote>
  <w:footnote w:id="108">
    <w:p w14:paraId="1F724040" w14:textId="77777777" w:rsidR="00A65160" w:rsidRDefault="00A65160" w:rsidP="001C5351">
      <w:pPr>
        <w:pStyle w:val="Textonotapie"/>
      </w:pPr>
      <w:r>
        <w:rPr>
          <w:rStyle w:val="Refdenotaalpie"/>
        </w:rPr>
        <w:footnoteRef/>
      </w:r>
      <w:r>
        <w:t xml:space="preserve"> Sigla de la sociedad propietaria de la planta o promotor del Proyecto</w:t>
      </w:r>
    </w:p>
  </w:footnote>
  <w:footnote w:id="109">
    <w:p w14:paraId="4AE51D54" w14:textId="77777777" w:rsidR="00A65160" w:rsidRDefault="00A65160" w:rsidP="00405E53">
      <w:pPr>
        <w:pStyle w:val="Textonotapie"/>
      </w:pPr>
      <w:r>
        <w:rPr>
          <w:rStyle w:val="Refdenotaalpie"/>
        </w:rPr>
        <w:footnoteRef/>
      </w:r>
      <w:r>
        <w:t xml:space="preserve"> Utilizar este texto si aplica</w:t>
      </w:r>
    </w:p>
  </w:footnote>
  <w:footnote w:id="110">
    <w:p w14:paraId="07136B66" w14:textId="77777777" w:rsidR="00A65160" w:rsidRDefault="00A65160" w:rsidP="00E035E4">
      <w:pPr>
        <w:pStyle w:val="Textonotapie"/>
      </w:pPr>
      <w:r>
        <w:rPr>
          <w:rStyle w:val="Refdenotaalpie"/>
        </w:rPr>
        <w:footnoteRef/>
      </w:r>
      <w:r>
        <w:t xml:space="preserve"> Sigla de la sociedad que otorga el punto de conexión</w:t>
      </w:r>
    </w:p>
  </w:footnote>
  <w:footnote w:id="111">
    <w:p w14:paraId="132FBF6E" w14:textId="77777777" w:rsidR="00A65160" w:rsidDel="00A65160" w:rsidRDefault="00A65160" w:rsidP="00141732">
      <w:pPr>
        <w:pStyle w:val="Textonotapie"/>
        <w:rPr>
          <w:del w:id="1" w:author="uer" w:date="2021-11-19T03:08:00Z"/>
        </w:rPr>
      </w:pPr>
      <w:r>
        <w:rPr>
          <w:rStyle w:val="Refdenotaalpie"/>
        </w:rPr>
        <w:footnoteRef/>
      </w:r>
      <w:r>
        <w:t xml:space="preserve"> Sigla de la sociedad propietaria de la planta o promotor del Proyecto</w:t>
      </w:r>
    </w:p>
  </w:footnote>
  <w:footnote w:id="112">
    <w:p w14:paraId="0952C8CD" w14:textId="77777777" w:rsidR="00A65160" w:rsidRDefault="00A65160" w:rsidP="008472EA">
      <w:pPr>
        <w:pStyle w:val="Textonotapie"/>
      </w:pPr>
      <w:r>
        <w:rPr>
          <w:rStyle w:val="Refdenotaalpie"/>
        </w:rPr>
        <w:footnoteRef/>
      </w:r>
      <w:r>
        <w:t xml:space="preserve"> Sigla de la sociedad que otorga el punto de conexión</w:t>
      </w:r>
    </w:p>
  </w:footnote>
  <w:footnote w:id="113">
    <w:p w14:paraId="4BB71BDC" w14:textId="77777777" w:rsidR="00A65160" w:rsidRDefault="00A65160" w:rsidP="008472EA">
      <w:pPr>
        <w:pStyle w:val="Textonotapie"/>
      </w:pPr>
      <w:r>
        <w:rPr>
          <w:rStyle w:val="Refdenotaalpie"/>
        </w:rPr>
        <w:footnoteRef/>
      </w:r>
      <w:r>
        <w:t xml:space="preserve"> Sigla de la sociedad propietaria de la planta o promotor del Proyecto</w:t>
      </w:r>
    </w:p>
  </w:footnote>
  <w:footnote w:id="114">
    <w:p w14:paraId="20F64444" w14:textId="4FFBD314" w:rsidR="00A65160" w:rsidRDefault="00A65160">
      <w:pPr>
        <w:pStyle w:val="Textonotapie"/>
      </w:pPr>
      <w:r>
        <w:rPr>
          <w:rStyle w:val="Refdenotaalpie"/>
        </w:rPr>
        <w:footnoteRef/>
      </w:r>
      <w:r>
        <w:t xml:space="preserve"> Utilizar este texto en caso que aplique</w:t>
      </w:r>
    </w:p>
  </w:footnote>
  <w:footnote w:id="115">
    <w:p w14:paraId="138C64DF" w14:textId="77777777" w:rsidR="00A65160" w:rsidRDefault="00A65160" w:rsidP="004867B6">
      <w:pPr>
        <w:pStyle w:val="Textonotapie"/>
      </w:pPr>
      <w:r>
        <w:rPr>
          <w:rStyle w:val="Refdenotaalpie"/>
        </w:rPr>
        <w:footnoteRef/>
      </w:r>
      <w:r>
        <w:t xml:space="preserve"> Sigla de la sociedad que otorga el punto de conexión</w:t>
      </w:r>
    </w:p>
  </w:footnote>
  <w:footnote w:id="116">
    <w:p w14:paraId="7EECC47C" w14:textId="77777777" w:rsidR="00A65160" w:rsidRDefault="00A65160" w:rsidP="006B0229">
      <w:pPr>
        <w:pStyle w:val="Textonotapie"/>
      </w:pPr>
      <w:r>
        <w:rPr>
          <w:rStyle w:val="Refdenotaalpie"/>
        </w:rPr>
        <w:footnoteRef/>
      </w:r>
      <w:r>
        <w:t xml:space="preserve"> Sigla de la sociedad que otorga el punto de conexión</w:t>
      </w:r>
    </w:p>
  </w:footnote>
  <w:footnote w:id="117">
    <w:p w14:paraId="5D0F98C4" w14:textId="77777777" w:rsidR="00A65160" w:rsidRDefault="00A65160" w:rsidP="004D54A5">
      <w:pPr>
        <w:pStyle w:val="Textonotapie"/>
      </w:pPr>
      <w:r>
        <w:rPr>
          <w:rStyle w:val="Refdenotaalpie"/>
        </w:rPr>
        <w:footnoteRef/>
      </w:r>
      <w:r>
        <w:t xml:space="preserve"> Sigla de la sociedad que otorga el punto de conexión</w:t>
      </w:r>
    </w:p>
  </w:footnote>
  <w:footnote w:id="118">
    <w:p w14:paraId="43E66B94" w14:textId="77777777" w:rsidR="00A65160" w:rsidRDefault="00A65160" w:rsidP="004D54A5">
      <w:pPr>
        <w:pStyle w:val="Textonotapie"/>
      </w:pPr>
      <w:r>
        <w:rPr>
          <w:rStyle w:val="Refdenotaalpie"/>
        </w:rPr>
        <w:footnoteRef/>
      </w:r>
      <w:r>
        <w:t xml:space="preserve"> Sigla de la sociedad que otorga el punto de conexión</w:t>
      </w:r>
    </w:p>
  </w:footnote>
  <w:footnote w:id="119">
    <w:p w14:paraId="1A2A9838" w14:textId="59340E27" w:rsidR="00A65160" w:rsidRDefault="00A65160">
      <w:pPr>
        <w:pStyle w:val="Textonotapie"/>
      </w:pPr>
      <w:r>
        <w:rPr>
          <w:rStyle w:val="Refdenotaalpie"/>
        </w:rPr>
        <w:footnoteRef/>
      </w:r>
      <w:r>
        <w:t xml:space="preserve"> Utilizar el texto si aplica</w:t>
      </w:r>
    </w:p>
  </w:footnote>
  <w:footnote w:id="120">
    <w:p w14:paraId="384003B9" w14:textId="77777777" w:rsidR="00A65160" w:rsidRDefault="00A65160" w:rsidP="00A24E39">
      <w:pPr>
        <w:pStyle w:val="Textonotapie"/>
      </w:pPr>
      <w:r>
        <w:rPr>
          <w:rStyle w:val="Refdenotaalpie"/>
        </w:rPr>
        <w:footnoteRef/>
      </w:r>
      <w:r>
        <w:t xml:space="preserve"> Sigla de la sociedad propietaria de la planta o promotor del Proyecto</w:t>
      </w:r>
    </w:p>
  </w:footnote>
  <w:footnote w:id="121">
    <w:p w14:paraId="16915F6B" w14:textId="77777777" w:rsidR="00A65160" w:rsidRDefault="00A65160" w:rsidP="00A24E39">
      <w:pPr>
        <w:pStyle w:val="Textonotapie"/>
      </w:pPr>
      <w:r>
        <w:rPr>
          <w:rStyle w:val="Refdenotaalpie"/>
        </w:rPr>
        <w:footnoteRef/>
      </w:r>
      <w:r>
        <w:t xml:space="preserve"> Sigla de la sociedad que otorga el punto de conexión</w:t>
      </w:r>
    </w:p>
  </w:footnote>
  <w:footnote w:id="122">
    <w:p w14:paraId="2434CCC8" w14:textId="77777777" w:rsidR="00A65160" w:rsidRDefault="00A65160" w:rsidP="00A24E39">
      <w:pPr>
        <w:pStyle w:val="Textonotapie"/>
      </w:pPr>
      <w:r>
        <w:rPr>
          <w:rStyle w:val="Refdenotaalpie"/>
        </w:rPr>
        <w:footnoteRef/>
      </w:r>
      <w:r>
        <w:t xml:space="preserve"> Utilizar el texto si aplica</w:t>
      </w:r>
    </w:p>
  </w:footnote>
  <w:footnote w:id="123">
    <w:p w14:paraId="0732F7B2" w14:textId="77777777" w:rsidR="00A65160" w:rsidRDefault="00A65160" w:rsidP="006417B3">
      <w:pPr>
        <w:pStyle w:val="Textonotapie"/>
      </w:pPr>
      <w:r>
        <w:rPr>
          <w:rStyle w:val="Refdenotaalpie"/>
        </w:rPr>
        <w:footnoteRef/>
      </w:r>
      <w:r>
        <w:t xml:space="preserve"> Sigla de la sociedad propietaria de la planta o promotor del Proyecto</w:t>
      </w:r>
    </w:p>
  </w:footnote>
  <w:footnote w:id="124">
    <w:p w14:paraId="23A0C0FF" w14:textId="77777777" w:rsidR="00A65160" w:rsidRDefault="00A65160" w:rsidP="00441AD9">
      <w:pPr>
        <w:pStyle w:val="Textonotapie"/>
      </w:pPr>
      <w:r>
        <w:rPr>
          <w:rStyle w:val="Refdenotaalpie"/>
        </w:rPr>
        <w:footnoteRef/>
      </w:r>
      <w:r>
        <w:t xml:space="preserve"> Sigla de la sociedad propietaria de la planta o promotor del Proyecto</w:t>
      </w:r>
    </w:p>
  </w:footnote>
  <w:footnote w:id="125">
    <w:p w14:paraId="6918C576" w14:textId="77777777" w:rsidR="00A65160" w:rsidRDefault="00A65160" w:rsidP="00441AD9">
      <w:pPr>
        <w:pStyle w:val="Textonotapie"/>
      </w:pPr>
      <w:r>
        <w:rPr>
          <w:rStyle w:val="Refdenotaalpie"/>
        </w:rPr>
        <w:footnoteRef/>
      </w:r>
      <w:r>
        <w:t xml:space="preserve"> Sigla de la sociedad propietaria de la planta o promotor del Proyecto</w:t>
      </w:r>
    </w:p>
  </w:footnote>
  <w:footnote w:id="126">
    <w:p w14:paraId="765C1D00" w14:textId="1F2FC9EA" w:rsidR="00A65160" w:rsidRDefault="00A65160" w:rsidP="00441AD9">
      <w:pPr>
        <w:pStyle w:val="Textonotapie"/>
      </w:pPr>
      <w:r>
        <w:rPr>
          <w:rStyle w:val="Refdenotaalpie"/>
        </w:rPr>
        <w:footnoteRef/>
      </w:r>
      <w:r>
        <w:t xml:space="preserve"> Meses, valor numérico acordado entre las Partes para la entrega del </w:t>
      </w:r>
      <w:r w:rsidRPr="00E7306C">
        <w:t xml:space="preserve">Anexo </w:t>
      </w:r>
      <w:r>
        <w:t xml:space="preserve">Técnico sección </w:t>
      </w:r>
      <w:r w:rsidRPr="00E7306C">
        <w:t>Disposición de Equipos Planta</w:t>
      </w:r>
    </w:p>
  </w:footnote>
  <w:footnote w:id="127">
    <w:p w14:paraId="46D180BC" w14:textId="77777777" w:rsidR="00A65160" w:rsidRDefault="00A65160" w:rsidP="00441AD9">
      <w:pPr>
        <w:pStyle w:val="Textonotapie"/>
      </w:pPr>
      <w:r>
        <w:rPr>
          <w:rStyle w:val="Refdenotaalpie"/>
        </w:rPr>
        <w:footnoteRef/>
      </w:r>
      <w:r>
        <w:t xml:space="preserve"> Sigla de la sociedad propietaria de la planta o promotor del Proyecto</w:t>
      </w:r>
    </w:p>
  </w:footnote>
  <w:footnote w:id="128">
    <w:p w14:paraId="6E449053" w14:textId="77777777" w:rsidR="00A65160" w:rsidRDefault="00A65160" w:rsidP="00441AD9">
      <w:pPr>
        <w:pStyle w:val="Textonotapie"/>
      </w:pPr>
      <w:r>
        <w:rPr>
          <w:rStyle w:val="Refdenotaalpie"/>
        </w:rPr>
        <w:footnoteRef/>
      </w:r>
      <w:r>
        <w:t xml:space="preserve"> Sigla de la sociedad propietaria de la planta o promotor del Proyecto</w:t>
      </w:r>
    </w:p>
  </w:footnote>
  <w:footnote w:id="129">
    <w:p w14:paraId="5761ACCC" w14:textId="3BEE3A4D" w:rsidR="00A65160" w:rsidRDefault="00A65160" w:rsidP="00441AD9">
      <w:pPr>
        <w:pStyle w:val="Textonotapie"/>
      </w:pPr>
      <w:r>
        <w:rPr>
          <w:rStyle w:val="Refdenotaalpie"/>
        </w:rPr>
        <w:footnoteRef/>
      </w:r>
      <w:r>
        <w:t xml:space="preserve"> Meses, valor numérico en acordado entre las Partes para la entrega del </w:t>
      </w:r>
      <w:r w:rsidRPr="00E7306C">
        <w:t xml:space="preserve">Anexo </w:t>
      </w:r>
      <w:r>
        <w:t>Técnico</w:t>
      </w:r>
      <w:r w:rsidRPr="00E7306C">
        <w:t xml:space="preserve"> – Características Técnicas de los Bienes y Equipos de Conexión</w:t>
      </w:r>
    </w:p>
  </w:footnote>
  <w:footnote w:id="130">
    <w:p w14:paraId="592EF6A2" w14:textId="77777777" w:rsidR="00A65160" w:rsidRDefault="00A65160" w:rsidP="00441AD9">
      <w:pPr>
        <w:pStyle w:val="Textonotapie"/>
      </w:pPr>
      <w:r>
        <w:rPr>
          <w:rStyle w:val="Refdenotaalpie"/>
        </w:rPr>
        <w:footnoteRef/>
      </w:r>
      <w:r>
        <w:t xml:space="preserve"> Sigla de la sociedad propietaria de la planta o promotor del Proyecto</w:t>
      </w:r>
    </w:p>
  </w:footnote>
  <w:footnote w:id="131">
    <w:p w14:paraId="79B88D99" w14:textId="77777777" w:rsidR="00A65160" w:rsidRDefault="00A65160" w:rsidP="00441AD9">
      <w:pPr>
        <w:pStyle w:val="Textonotapie"/>
      </w:pPr>
      <w:r>
        <w:rPr>
          <w:rStyle w:val="Refdenotaalpie"/>
        </w:rPr>
        <w:footnoteRef/>
      </w:r>
      <w:r>
        <w:t xml:space="preserve"> Reseñar lo que aplique</w:t>
      </w:r>
    </w:p>
  </w:footnote>
  <w:footnote w:id="132">
    <w:p w14:paraId="381D243D" w14:textId="77777777" w:rsidR="00A65160" w:rsidRDefault="00A65160" w:rsidP="00441AD9">
      <w:pPr>
        <w:pStyle w:val="Textonotapie"/>
      </w:pPr>
      <w:r>
        <w:rPr>
          <w:rStyle w:val="Refdenotaalpie"/>
        </w:rPr>
        <w:footnoteRef/>
      </w:r>
      <w:r>
        <w:t xml:space="preserve"> Sigla de la sociedad propietaria de la planta o promotor del Proyecto</w:t>
      </w:r>
    </w:p>
  </w:footnote>
  <w:footnote w:id="133">
    <w:p w14:paraId="5104032A" w14:textId="024855FB" w:rsidR="00A65160" w:rsidRDefault="00A65160" w:rsidP="00441AD9">
      <w:pPr>
        <w:pStyle w:val="Textonotapie"/>
      </w:pPr>
      <w:r>
        <w:rPr>
          <w:rStyle w:val="Refdenotaalpie"/>
        </w:rPr>
        <w:footnoteRef/>
      </w:r>
      <w:r>
        <w:t xml:space="preserve"> Meses, valor numérico acordado entre las Partes para la entrega del </w:t>
      </w:r>
      <w:r w:rsidRPr="001C388F">
        <w:t xml:space="preserve">Anexo </w:t>
      </w:r>
      <w:r>
        <w:t>Técnico sección</w:t>
      </w:r>
      <w:r w:rsidRPr="001C388F">
        <w:t xml:space="preserve"> - Diagrama Unifilar de los Bienes y Equipos de Conexión</w:t>
      </w:r>
    </w:p>
  </w:footnote>
  <w:footnote w:id="134">
    <w:p w14:paraId="21FA3548" w14:textId="77777777" w:rsidR="00A65160" w:rsidRDefault="00A65160" w:rsidP="00441AD9">
      <w:pPr>
        <w:pStyle w:val="Textonotapie"/>
      </w:pPr>
      <w:r>
        <w:rPr>
          <w:rStyle w:val="Refdenotaalpie"/>
        </w:rPr>
        <w:footnoteRef/>
      </w:r>
      <w:r>
        <w:t xml:space="preserve"> Nombre de la subestación en la que se conecta el Proyecto</w:t>
      </w:r>
    </w:p>
  </w:footnote>
  <w:footnote w:id="135">
    <w:p w14:paraId="16DAC886" w14:textId="085F9C96" w:rsidR="00A65160" w:rsidRDefault="00A65160" w:rsidP="00441AD9">
      <w:pPr>
        <w:pStyle w:val="Textonotapie"/>
      </w:pPr>
      <w:r>
        <w:rPr>
          <w:rStyle w:val="Refdenotaalpie"/>
        </w:rPr>
        <w:footnoteRef/>
      </w:r>
      <w:r>
        <w:t xml:space="preserve"> Valor numérico en kV del punto de conexión</w:t>
      </w:r>
    </w:p>
  </w:footnote>
  <w:footnote w:id="136">
    <w:p w14:paraId="624B8D73" w14:textId="77777777" w:rsidR="00A65160" w:rsidRDefault="00A65160" w:rsidP="00441AD9">
      <w:pPr>
        <w:pStyle w:val="Textonotapie"/>
      </w:pPr>
      <w:r>
        <w:rPr>
          <w:rStyle w:val="Refdenotaalpie"/>
        </w:rPr>
        <w:footnoteRef/>
      </w:r>
      <w:r>
        <w:t xml:space="preserve"> Sigla de la sociedad propietaria de la planta o promotor del Proyecto</w:t>
      </w:r>
    </w:p>
  </w:footnote>
  <w:footnote w:id="137">
    <w:p w14:paraId="4C87833E" w14:textId="77777777" w:rsidR="00A65160" w:rsidRDefault="00A65160" w:rsidP="004A33BB">
      <w:pPr>
        <w:pStyle w:val="Textonotapie"/>
      </w:pPr>
      <w:r>
        <w:rPr>
          <w:rStyle w:val="Refdenotaalpie"/>
        </w:rPr>
        <w:footnoteRef/>
      </w:r>
      <w:r>
        <w:t xml:space="preserve"> Sigla de la sociedad que otorga el punto de conexión</w:t>
      </w:r>
    </w:p>
  </w:footnote>
  <w:footnote w:id="138">
    <w:p w14:paraId="05C2C94E" w14:textId="77777777" w:rsidR="00A65160" w:rsidRDefault="00A65160" w:rsidP="004A33BB">
      <w:pPr>
        <w:pStyle w:val="Textonotapie"/>
      </w:pPr>
      <w:r>
        <w:rPr>
          <w:rStyle w:val="Refdenotaalpie"/>
        </w:rPr>
        <w:footnoteRef/>
      </w:r>
      <w:r>
        <w:t xml:space="preserve"> Sigla de la sociedad propietaria de la planta o promotor del Proyecto</w:t>
      </w:r>
    </w:p>
  </w:footnote>
  <w:footnote w:id="139">
    <w:p w14:paraId="137E4803" w14:textId="77777777" w:rsidR="00A65160" w:rsidRDefault="00A65160" w:rsidP="004A33BB">
      <w:pPr>
        <w:pStyle w:val="Textonotapie"/>
      </w:pPr>
      <w:r>
        <w:rPr>
          <w:rStyle w:val="Refdenotaalpie"/>
        </w:rPr>
        <w:footnoteRef/>
      </w:r>
      <w:r>
        <w:t xml:space="preserve"> Sigla de la sociedad que otorga el punto de conexión</w:t>
      </w:r>
    </w:p>
  </w:footnote>
  <w:footnote w:id="140">
    <w:p w14:paraId="6D52D2F1" w14:textId="77777777" w:rsidR="00A65160" w:rsidRDefault="00A65160" w:rsidP="009E389A">
      <w:pPr>
        <w:pStyle w:val="Textonotapie"/>
      </w:pPr>
      <w:r>
        <w:rPr>
          <w:rStyle w:val="Refdenotaalpie"/>
        </w:rPr>
        <w:footnoteRef/>
      </w:r>
      <w:r>
        <w:t xml:space="preserve"> Sigla de la sociedad que otorga el punto de conexión</w:t>
      </w:r>
    </w:p>
  </w:footnote>
  <w:footnote w:id="141">
    <w:p w14:paraId="26C6D7E4" w14:textId="77777777" w:rsidR="00A65160" w:rsidRDefault="00A65160" w:rsidP="009413E9">
      <w:pPr>
        <w:pStyle w:val="Textonotapie"/>
      </w:pPr>
      <w:r>
        <w:rPr>
          <w:rStyle w:val="Refdenotaalpie"/>
        </w:rPr>
        <w:footnoteRef/>
      </w:r>
      <w:r>
        <w:t xml:space="preserve"> Sigla de la sociedad que otorga el punto de conexión</w:t>
      </w:r>
    </w:p>
  </w:footnote>
  <w:footnote w:id="142">
    <w:p w14:paraId="6B2DF6BF" w14:textId="77777777" w:rsidR="00A65160" w:rsidRDefault="00A65160" w:rsidP="001C5351">
      <w:pPr>
        <w:pStyle w:val="Textonotapie"/>
      </w:pPr>
      <w:r>
        <w:rPr>
          <w:rStyle w:val="Refdenotaalpie"/>
        </w:rPr>
        <w:footnoteRef/>
      </w:r>
      <w:r>
        <w:t xml:space="preserve"> Sigla de la sociedad propietaria de la planta o promotor del Proyecto</w:t>
      </w:r>
    </w:p>
  </w:footnote>
  <w:footnote w:id="143">
    <w:p w14:paraId="33E290EB" w14:textId="263969AE" w:rsidR="00A65160" w:rsidRDefault="00A65160">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STN</w:t>
      </w:r>
      <w:r>
        <w:rPr>
          <w:bCs/>
        </w:rPr>
        <w:t xml:space="preserve"> reseñando si es de Demanda (Usuarios Finales) o si es de Generación (</w:t>
      </w:r>
      <w:r>
        <w:t>eólico, térmico, solar, hidrógeno, geotérmico, etc.)</w:t>
      </w:r>
    </w:p>
  </w:footnote>
  <w:footnote w:id="144">
    <w:p w14:paraId="2FE611BB" w14:textId="77777777" w:rsidR="00A65160" w:rsidRPr="00423B79" w:rsidRDefault="00A65160" w:rsidP="00A24E39">
      <w:pPr>
        <w:spacing w:after="0"/>
        <w:jc w:val="both"/>
        <w:rPr>
          <w:rFonts w:ascii="Arial" w:hAnsi="Arial" w:cs="Arial"/>
          <w:sz w:val="24"/>
          <w:szCs w:val="24"/>
        </w:rPr>
      </w:pPr>
      <w:r>
        <w:rPr>
          <w:rStyle w:val="Refdenotaalpie"/>
        </w:rPr>
        <w:footnoteRef/>
      </w:r>
      <w:r>
        <w:t xml:space="preserve"> </w:t>
      </w:r>
      <w:r w:rsidRPr="00423B79">
        <w:rPr>
          <w:bCs/>
          <w:sz w:val="20"/>
          <w:szCs w:val="20"/>
        </w:rPr>
        <w:t>Se pacta en caso que exista ocupación del terren</w:t>
      </w:r>
      <w:r>
        <w:rPr>
          <w:bCs/>
          <w:sz w:val="20"/>
          <w:szCs w:val="20"/>
        </w:rPr>
        <w:t>o</w:t>
      </w:r>
    </w:p>
  </w:footnote>
  <w:footnote w:id="145">
    <w:p w14:paraId="2842FA31" w14:textId="77777777" w:rsidR="00A65160" w:rsidRDefault="00A65160" w:rsidP="00A24E39">
      <w:pPr>
        <w:pStyle w:val="Textonotapie"/>
      </w:pPr>
      <w:r>
        <w:rPr>
          <w:rStyle w:val="Refdenotaalpie"/>
        </w:rPr>
        <w:footnoteRef/>
      </w:r>
      <w:r>
        <w:t xml:space="preserve"> Sigla de la sociedad propietaria de la planta o promotor del Proyecto</w:t>
      </w:r>
    </w:p>
  </w:footnote>
  <w:footnote w:id="146">
    <w:p w14:paraId="2C84F9AD" w14:textId="77777777" w:rsidR="00A65160" w:rsidRDefault="00A65160" w:rsidP="00A24E39">
      <w:pPr>
        <w:pStyle w:val="Textonotapie"/>
      </w:pPr>
      <w:r>
        <w:rPr>
          <w:rStyle w:val="Refdenotaalpie"/>
        </w:rPr>
        <w:footnoteRef/>
      </w:r>
      <w:r>
        <w:t xml:space="preserve"> Sigla de la sociedad propietaria de la planta o promotor del Proyecto</w:t>
      </w:r>
    </w:p>
  </w:footnote>
  <w:footnote w:id="147">
    <w:p w14:paraId="60092DDB" w14:textId="77777777" w:rsidR="00A65160" w:rsidRDefault="00A65160" w:rsidP="00A24E39">
      <w:pPr>
        <w:pStyle w:val="Textonotapie"/>
      </w:pPr>
      <w:r>
        <w:rPr>
          <w:rStyle w:val="Refdenotaalpie"/>
        </w:rPr>
        <w:footnoteRef/>
      </w:r>
      <w:r>
        <w:t xml:space="preserve"> Sigla de la sociedad que otorga el punto de conexión</w:t>
      </w:r>
    </w:p>
  </w:footnote>
  <w:footnote w:id="148">
    <w:p w14:paraId="1EBB792F" w14:textId="77777777" w:rsidR="00A65160" w:rsidRDefault="00A65160" w:rsidP="00A24E39">
      <w:pPr>
        <w:pStyle w:val="Textonotapie"/>
      </w:pPr>
      <w:r>
        <w:rPr>
          <w:rStyle w:val="Refdenotaalpie"/>
        </w:rPr>
        <w:footnoteRef/>
      </w:r>
      <w:r>
        <w:t xml:space="preserve"> Sigla de la sociedad propietaria de la planta o promotor del Proyecto</w:t>
      </w:r>
    </w:p>
  </w:footnote>
  <w:footnote w:id="149">
    <w:p w14:paraId="1924C2D7" w14:textId="77777777" w:rsidR="00A65160" w:rsidRDefault="00A65160" w:rsidP="00A24E39">
      <w:pPr>
        <w:pStyle w:val="Textonotapie"/>
      </w:pPr>
      <w:r>
        <w:rPr>
          <w:rStyle w:val="Refdenotaalpie"/>
        </w:rPr>
        <w:footnoteRef/>
      </w:r>
      <w:r>
        <w:t xml:space="preserve"> </w:t>
      </w:r>
      <w:r w:rsidRPr="00423B79">
        <w:rPr>
          <w:bCs/>
        </w:rPr>
        <w:t>Se pacta en caso que exista ocupación del terren</w:t>
      </w:r>
      <w:r>
        <w:rPr>
          <w:bCs/>
        </w:rPr>
        <w:t>o</w:t>
      </w:r>
    </w:p>
  </w:footnote>
  <w:footnote w:id="150">
    <w:p w14:paraId="121AB739" w14:textId="77777777" w:rsidR="00A65160" w:rsidRDefault="00A65160" w:rsidP="00A24E39">
      <w:pPr>
        <w:pStyle w:val="Textonotapie"/>
      </w:pPr>
      <w:r>
        <w:rPr>
          <w:rStyle w:val="Refdenotaalpie"/>
        </w:rPr>
        <w:footnoteRef/>
      </w:r>
      <w:r>
        <w:t xml:space="preserve"> Sigla de la sociedad que otorga el punto de conexión</w:t>
      </w:r>
    </w:p>
  </w:footnote>
  <w:footnote w:id="151">
    <w:p w14:paraId="43840147" w14:textId="77777777" w:rsidR="00A65160" w:rsidRDefault="00A65160" w:rsidP="00A24E39">
      <w:pPr>
        <w:pStyle w:val="Textonotapie"/>
      </w:pPr>
      <w:r>
        <w:rPr>
          <w:rStyle w:val="Refdenotaalpie"/>
        </w:rPr>
        <w:footnoteRef/>
      </w:r>
      <w:r>
        <w:t xml:space="preserve"> Sigla de la sociedad propietaria de la planta o promotor del Proyecto</w:t>
      </w:r>
    </w:p>
  </w:footnote>
  <w:footnote w:id="152">
    <w:p w14:paraId="3ACA2BB9" w14:textId="77777777" w:rsidR="00A65160" w:rsidRDefault="00A65160" w:rsidP="00A24E39">
      <w:pPr>
        <w:pStyle w:val="Textonotapie"/>
      </w:pPr>
      <w:r>
        <w:rPr>
          <w:rStyle w:val="Refdenotaalpie"/>
        </w:rPr>
        <w:footnoteRef/>
      </w:r>
      <w:r>
        <w:t xml:space="preserve"> Sigla de la sociedad que otorga el punto de conexión</w:t>
      </w:r>
    </w:p>
  </w:footnote>
  <w:footnote w:id="153">
    <w:p w14:paraId="23D43F17" w14:textId="77777777" w:rsidR="00A65160" w:rsidRDefault="00A65160" w:rsidP="00A24E39">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4">
    <w:p w14:paraId="20850B75" w14:textId="77777777" w:rsidR="00A65160" w:rsidRDefault="00A65160" w:rsidP="00A24E39">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5">
    <w:p w14:paraId="5F84E9DD" w14:textId="596DBDD9" w:rsidR="00A65160" w:rsidRDefault="00A65160">
      <w:pPr>
        <w:pStyle w:val="Textonotapie"/>
      </w:pPr>
      <w:r>
        <w:rPr>
          <w:rStyle w:val="Refdenotaalpie"/>
        </w:rPr>
        <w:footnoteRef/>
      </w:r>
      <w:r>
        <w:t xml:space="preserve"> Radicado </w:t>
      </w:r>
      <w:r w:rsidRPr="00E51A57">
        <w:t>Concepto de viabilidad de conexión emitido por la UPME</w:t>
      </w:r>
    </w:p>
  </w:footnote>
  <w:footnote w:id="156">
    <w:p w14:paraId="1B0A1C2D" w14:textId="77777777" w:rsidR="00A65160" w:rsidRDefault="00A65160" w:rsidP="00551F2E">
      <w:pPr>
        <w:pStyle w:val="Textonotapie"/>
      </w:pPr>
      <w:r>
        <w:rPr>
          <w:rStyle w:val="Refdenotaalpie"/>
        </w:rPr>
        <w:footnoteRef/>
      </w:r>
      <w:r>
        <w:t xml:space="preserve"> Sigla de la sociedad que otorga el punto de conexión</w:t>
      </w:r>
    </w:p>
  </w:footnote>
  <w:footnote w:id="157">
    <w:p w14:paraId="33C41A10" w14:textId="77777777" w:rsidR="00A65160" w:rsidRDefault="00A65160" w:rsidP="00F3615B">
      <w:pPr>
        <w:pStyle w:val="Textonotapie"/>
      </w:pPr>
      <w:r>
        <w:rPr>
          <w:rStyle w:val="Refdenotaalpie"/>
        </w:rPr>
        <w:footnoteRef/>
      </w:r>
      <w:r>
        <w:t xml:space="preserve"> Sigla de la sociedad propietaria de la planta o promotor del Proyecto</w:t>
      </w:r>
    </w:p>
  </w:footnote>
  <w:footnote w:id="158">
    <w:p w14:paraId="3C823030" w14:textId="7B5B15C7" w:rsidR="00A65160" w:rsidRDefault="00A65160">
      <w:pPr>
        <w:pStyle w:val="Textonotapie"/>
      </w:pPr>
      <w:r>
        <w:rPr>
          <w:rStyle w:val="Refdenotaalpie"/>
        </w:rPr>
        <w:footnoteRef/>
      </w:r>
      <w:r>
        <w:t xml:space="preserve"> Capacidad en MW aprobada por la UPME para el intercambio de potencia en el Punto de Conexión</w:t>
      </w:r>
    </w:p>
  </w:footnote>
  <w:footnote w:id="159">
    <w:p w14:paraId="5CCC3F9A" w14:textId="77777777" w:rsidR="00A65160" w:rsidRDefault="00A65160" w:rsidP="00A24E39">
      <w:pPr>
        <w:pStyle w:val="Textonotapie"/>
      </w:pPr>
      <w:r>
        <w:rPr>
          <w:rStyle w:val="Refdenotaalpie"/>
        </w:rPr>
        <w:footnoteRef/>
      </w:r>
      <w:r>
        <w:t xml:space="preserve"> Sigla de la sociedad propietaria de la planta o promotor del Proyecto</w:t>
      </w:r>
    </w:p>
  </w:footnote>
  <w:footnote w:id="160">
    <w:p w14:paraId="22B0E684" w14:textId="77777777" w:rsidR="00A65160" w:rsidRDefault="00A65160" w:rsidP="00A24E39">
      <w:pPr>
        <w:pStyle w:val="Textonotapie"/>
      </w:pPr>
      <w:r>
        <w:rPr>
          <w:rStyle w:val="Refdenotaalpie"/>
        </w:rPr>
        <w:footnoteRef/>
      </w:r>
      <w:r>
        <w:t xml:space="preserve"> Sigla de la sociedad propietaria de la planta o promotor del Proyecto</w:t>
      </w:r>
    </w:p>
  </w:footnote>
  <w:footnote w:id="161">
    <w:p w14:paraId="7C480ECF" w14:textId="46564223" w:rsidR="00A65160" w:rsidRDefault="00A65160">
      <w:pPr>
        <w:pStyle w:val="Textonotapie"/>
      </w:pPr>
      <w:r>
        <w:rPr>
          <w:rStyle w:val="Refdenotaalpie"/>
        </w:rPr>
        <w:footnoteRef/>
      </w:r>
      <w:r>
        <w:t xml:space="preserve"> Fecha de entrada en Operación Comercial Definida por la UPME</w:t>
      </w:r>
    </w:p>
  </w:footnote>
  <w:footnote w:id="162">
    <w:p w14:paraId="04B41824" w14:textId="77777777" w:rsidR="00A65160" w:rsidRDefault="00A65160" w:rsidP="00551F2E">
      <w:pPr>
        <w:pStyle w:val="Textonotapie"/>
      </w:pPr>
      <w:r>
        <w:rPr>
          <w:rStyle w:val="Refdenotaalpie"/>
        </w:rPr>
        <w:footnoteRef/>
      </w:r>
      <w:r>
        <w:t xml:space="preserve"> Sigla de la sociedad propietaria de la planta o promotor del Proyecto</w:t>
      </w:r>
    </w:p>
  </w:footnote>
  <w:footnote w:id="163">
    <w:p w14:paraId="4E3634C6" w14:textId="77777777" w:rsidR="00A65160" w:rsidRDefault="00A65160" w:rsidP="00551F2E">
      <w:pPr>
        <w:pStyle w:val="Textonotapie"/>
      </w:pPr>
      <w:r>
        <w:rPr>
          <w:rStyle w:val="Refdenotaalpie"/>
        </w:rPr>
        <w:footnoteRef/>
      </w:r>
      <w:r>
        <w:t xml:space="preserve"> Sigla de la sociedad que otorga el punto de conexión</w:t>
      </w:r>
    </w:p>
  </w:footnote>
  <w:footnote w:id="164">
    <w:p w14:paraId="309208CE" w14:textId="77777777" w:rsidR="00A65160" w:rsidRDefault="00A65160" w:rsidP="007E018B">
      <w:pPr>
        <w:pStyle w:val="Textonotapie"/>
      </w:pPr>
      <w:r>
        <w:rPr>
          <w:rStyle w:val="Refdenotaalpie"/>
        </w:rPr>
        <w:footnoteRef/>
      </w:r>
      <w:r>
        <w:t xml:space="preserve"> Sigla de la sociedad propietaria de la planta o promotor del Proyecto</w:t>
      </w:r>
    </w:p>
  </w:footnote>
  <w:footnote w:id="165">
    <w:p w14:paraId="23725919" w14:textId="77777777" w:rsidR="00A65160" w:rsidRDefault="00A65160" w:rsidP="007E018B">
      <w:pPr>
        <w:pStyle w:val="Textonotapie"/>
      </w:pPr>
      <w:r>
        <w:rPr>
          <w:rStyle w:val="Refdenotaalpie"/>
        </w:rPr>
        <w:footnoteRef/>
      </w:r>
      <w:r>
        <w:t xml:space="preserve"> Sigla de la sociedad que otorga el punto de conexión</w:t>
      </w:r>
    </w:p>
  </w:footnote>
  <w:footnote w:id="166">
    <w:p w14:paraId="2E4B28A0" w14:textId="77777777" w:rsidR="00A65160" w:rsidRDefault="00A65160" w:rsidP="007E018B">
      <w:pPr>
        <w:pStyle w:val="Textonotapie"/>
      </w:pPr>
      <w:r>
        <w:rPr>
          <w:rStyle w:val="Refdenotaalpie"/>
        </w:rPr>
        <w:footnoteRef/>
      </w:r>
      <w:r>
        <w:t xml:space="preserve"> Sigla de la sociedad que otorga el punto de conexión</w:t>
      </w:r>
    </w:p>
  </w:footnote>
  <w:footnote w:id="167">
    <w:p w14:paraId="35C2E601" w14:textId="77777777" w:rsidR="00A65160" w:rsidRDefault="00A65160" w:rsidP="007E018B">
      <w:pPr>
        <w:pStyle w:val="Textonotapie"/>
      </w:pPr>
      <w:r>
        <w:rPr>
          <w:rStyle w:val="Refdenotaalpie"/>
        </w:rPr>
        <w:footnoteRef/>
      </w:r>
      <w:r>
        <w:t xml:space="preserve"> Sigla de la sociedad que otorga el punto de conexión</w:t>
      </w:r>
    </w:p>
  </w:footnote>
  <w:footnote w:id="168">
    <w:p w14:paraId="6890F952" w14:textId="77777777" w:rsidR="00A65160" w:rsidRDefault="00A65160" w:rsidP="00F3615B">
      <w:pPr>
        <w:pStyle w:val="Textonotapie"/>
      </w:pPr>
      <w:r>
        <w:rPr>
          <w:rStyle w:val="Refdenotaalpie"/>
        </w:rPr>
        <w:footnoteRef/>
      </w:r>
      <w:r>
        <w:t xml:space="preserve"> Sigla de la sociedad propietaria de la planta o promotor del Proyecto</w:t>
      </w:r>
    </w:p>
  </w:footnote>
  <w:footnote w:id="169">
    <w:p w14:paraId="51A314D5" w14:textId="77777777" w:rsidR="00A65160" w:rsidRDefault="00A65160" w:rsidP="00B2252F">
      <w:pPr>
        <w:pStyle w:val="Textonotapie"/>
      </w:pPr>
      <w:r>
        <w:rPr>
          <w:rStyle w:val="Refdenotaalpie"/>
        </w:rPr>
        <w:footnoteRef/>
      </w:r>
      <w:r>
        <w:t xml:space="preserve"> Sigla de la sociedad que otorga el punto de conexión</w:t>
      </w:r>
    </w:p>
  </w:footnote>
  <w:footnote w:id="170">
    <w:p w14:paraId="0A6C49DF" w14:textId="77777777" w:rsidR="00A65160" w:rsidRDefault="00A65160" w:rsidP="00B2252F">
      <w:pPr>
        <w:pStyle w:val="Textonotapie"/>
      </w:pPr>
      <w:r>
        <w:rPr>
          <w:rStyle w:val="Refdenotaalpie"/>
        </w:rPr>
        <w:footnoteRef/>
      </w:r>
      <w:r>
        <w:t xml:space="preserve"> Sigla de la sociedad que otorga el punto de conexión</w:t>
      </w:r>
    </w:p>
  </w:footnote>
  <w:footnote w:id="171">
    <w:p w14:paraId="790A080F" w14:textId="5084B78B" w:rsidR="00A65160" w:rsidRDefault="00A65160">
      <w:pPr>
        <w:pStyle w:val="Textonotapie"/>
      </w:pPr>
      <w:r>
        <w:rPr>
          <w:rStyle w:val="Refdenotaalpie"/>
        </w:rPr>
        <w:footnoteRef/>
      </w:r>
      <w:r>
        <w:t xml:space="preserve"> Según aplique</w:t>
      </w:r>
    </w:p>
  </w:footnote>
  <w:footnote w:id="172">
    <w:p w14:paraId="19C69581" w14:textId="77777777" w:rsidR="00A65160" w:rsidRDefault="00A65160" w:rsidP="00DB6FC0">
      <w:pPr>
        <w:pStyle w:val="Textonotapie"/>
      </w:pPr>
      <w:r>
        <w:rPr>
          <w:rStyle w:val="Refdenotaalpie"/>
        </w:rPr>
        <w:footnoteRef/>
      </w:r>
      <w:r>
        <w:t xml:space="preserve"> Sigla de la sociedad propietaria de la planta o promotor del Proyecto</w:t>
      </w:r>
    </w:p>
  </w:footnote>
  <w:footnote w:id="173">
    <w:p w14:paraId="72622C1C" w14:textId="77777777" w:rsidR="00A65160" w:rsidRDefault="00A65160" w:rsidP="00DB6FC0">
      <w:pPr>
        <w:pStyle w:val="Textonotapie"/>
      </w:pPr>
      <w:r>
        <w:rPr>
          <w:rStyle w:val="Refdenotaalpie"/>
        </w:rPr>
        <w:footnoteRef/>
      </w:r>
      <w:r>
        <w:t xml:space="preserve"> Utilizar este texto si aplica.</w:t>
      </w:r>
    </w:p>
  </w:footnote>
  <w:footnote w:id="174">
    <w:p w14:paraId="6A0FDFB3"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175">
    <w:p w14:paraId="1E973919"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176">
    <w:p w14:paraId="38473F83" w14:textId="0DB5B57B" w:rsidR="00A65160" w:rsidRDefault="00A65160">
      <w:pPr>
        <w:pStyle w:val="Textonotapie"/>
      </w:pPr>
      <w:r>
        <w:rPr>
          <w:rStyle w:val="Refdenotaalpie"/>
        </w:rPr>
        <w:footnoteRef/>
      </w:r>
      <w:r>
        <w:t xml:space="preserve"> Reseñar si aplica</w:t>
      </w:r>
    </w:p>
  </w:footnote>
  <w:footnote w:id="177">
    <w:p w14:paraId="182FF605" w14:textId="77777777" w:rsidR="00A65160" w:rsidRDefault="00A65160" w:rsidP="0050754A">
      <w:pPr>
        <w:pStyle w:val="Textonotapie"/>
      </w:pPr>
      <w:r>
        <w:rPr>
          <w:rStyle w:val="Refdenotaalpie"/>
        </w:rPr>
        <w:footnoteRef/>
      </w:r>
      <w:r>
        <w:t xml:space="preserve"> Sigla de la sociedad que otorga el punto de conexión</w:t>
      </w:r>
    </w:p>
  </w:footnote>
  <w:footnote w:id="178">
    <w:p w14:paraId="6F687495" w14:textId="79F20EC2" w:rsidR="00A65160" w:rsidRDefault="00A65160">
      <w:pPr>
        <w:pStyle w:val="Textonotapie"/>
      </w:pPr>
      <w:r>
        <w:rPr>
          <w:rStyle w:val="Refdenotaalpie"/>
        </w:rPr>
        <w:footnoteRef/>
      </w:r>
      <w:r>
        <w:t xml:space="preserve"> En caso que no se firme un acuerdo por el uso del módulo Común</w:t>
      </w:r>
    </w:p>
  </w:footnote>
  <w:footnote w:id="179">
    <w:p w14:paraId="403824E6" w14:textId="69B9BFD1" w:rsidR="00A65160" w:rsidRDefault="00A65160">
      <w:pPr>
        <w:pStyle w:val="Textonotapie"/>
      </w:pPr>
      <w:r>
        <w:rPr>
          <w:rStyle w:val="Refdenotaalpie"/>
        </w:rPr>
        <w:footnoteRef/>
      </w:r>
      <w:r>
        <w:t xml:space="preserve"> Utilizar este texto si es posible asignar un espacio físico dentro de la subestación por parte del propietario</w:t>
      </w:r>
    </w:p>
  </w:footnote>
  <w:footnote w:id="180">
    <w:p w14:paraId="63FC3B22" w14:textId="77777777" w:rsidR="00A65160" w:rsidRDefault="00A65160" w:rsidP="0050754A">
      <w:pPr>
        <w:pStyle w:val="Textonotapie"/>
      </w:pPr>
      <w:r>
        <w:rPr>
          <w:rStyle w:val="Refdenotaalpie"/>
        </w:rPr>
        <w:footnoteRef/>
      </w:r>
      <w:r>
        <w:t xml:space="preserve"> Sigla de la sociedad que otorga el punto de conexión</w:t>
      </w:r>
    </w:p>
  </w:footnote>
  <w:footnote w:id="181">
    <w:p w14:paraId="7C476D53"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182">
    <w:p w14:paraId="2E867897"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183">
    <w:p w14:paraId="2533C5B1"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184">
    <w:p w14:paraId="43B8D681" w14:textId="77777777" w:rsidR="00A65160" w:rsidRDefault="00A65160" w:rsidP="0050754A">
      <w:pPr>
        <w:pStyle w:val="Textonotapie"/>
      </w:pPr>
      <w:r>
        <w:rPr>
          <w:rStyle w:val="Refdenotaalpie"/>
        </w:rPr>
        <w:footnoteRef/>
      </w:r>
      <w:r>
        <w:t xml:space="preserve"> Sigla de la sociedad que otorga el punto de conexión</w:t>
      </w:r>
    </w:p>
  </w:footnote>
  <w:footnote w:id="185">
    <w:p w14:paraId="35AF85C4" w14:textId="77777777" w:rsidR="00A65160" w:rsidRDefault="00A65160" w:rsidP="0088418A">
      <w:pPr>
        <w:pStyle w:val="Textonotapie"/>
      </w:pPr>
      <w:r>
        <w:rPr>
          <w:rStyle w:val="Refdenotaalpie"/>
        </w:rPr>
        <w:footnoteRef/>
      </w:r>
      <w:r>
        <w:t xml:space="preserve"> Sigla de la sociedad que otorga el punto de conexión</w:t>
      </w:r>
    </w:p>
  </w:footnote>
  <w:footnote w:id="186">
    <w:p w14:paraId="29AB71C4" w14:textId="77777777" w:rsidR="00A65160" w:rsidRDefault="00A65160" w:rsidP="0088418A">
      <w:pPr>
        <w:pStyle w:val="Textonotapie"/>
      </w:pPr>
      <w:r>
        <w:rPr>
          <w:rStyle w:val="Refdenotaalpie"/>
        </w:rPr>
        <w:footnoteRef/>
      </w:r>
      <w:r>
        <w:t xml:space="preserve"> Sigla de la sociedad propietaria de la planta o promotor del Proyecto</w:t>
      </w:r>
    </w:p>
  </w:footnote>
  <w:footnote w:id="187">
    <w:p w14:paraId="31384392" w14:textId="77777777" w:rsidR="00A65160" w:rsidRDefault="00A65160" w:rsidP="0088418A">
      <w:pPr>
        <w:pStyle w:val="Textonotapie"/>
      </w:pPr>
      <w:r>
        <w:rPr>
          <w:rStyle w:val="Refdenotaalpie"/>
        </w:rPr>
        <w:footnoteRef/>
      </w:r>
      <w:r>
        <w:t xml:space="preserve"> Sigla de la sociedad que otorga el punto de conexión</w:t>
      </w:r>
    </w:p>
  </w:footnote>
  <w:footnote w:id="188">
    <w:p w14:paraId="6252F2F7" w14:textId="77777777" w:rsidR="00A65160" w:rsidRDefault="00A65160" w:rsidP="0050754A">
      <w:pPr>
        <w:pStyle w:val="Textonotapie"/>
      </w:pPr>
      <w:r>
        <w:rPr>
          <w:rStyle w:val="Refdenotaalpie"/>
        </w:rPr>
        <w:footnoteRef/>
      </w:r>
      <w:r>
        <w:t xml:space="preserve"> Sigla de la sociedad que otorga el punto de conexión</w:t>
      </w:r>
    </w:p>
  </w:footnote>
  <w:footnote w:id="189">
    <w:p w14:paraId="35C2E953"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190">
    <w:p w14:paraId="7DCC6A25" w14:textId="77777777" w:rsidR="00A65160" w:rsidRDefault="00A65160" w:rsidP="0050754A">
      <w:pPr>
        <w:pStyle w:val="Textonotapie"/>
      </w:pPr>
      <w:r>
        <w:rPr>
          <w:rStyle w:val="Refdenotaalpie"/>
        </w:rPr>
        <w:footnoteRef/>
      </w:r>
      <w:r>
        <w:t xml:space="preserve"> Sigla de la sociedad que otorga el punto de conexión</w:t>
      </w:r>
    </w:p>
  </w:footnote>
  <w:footnote w:id="191">
    <w:p w14:paraId="21683DDB" w14:textId="77777777" w:rsidR="00A65160" w:rsidRDefault="00A65160" w:rsidP="0081620B">
      <w:pPr>
        <w:pStyle w:val="Textonotapie"/>
      </w:pPr>
      <w:r>
        <w:rPr>
          <w:rStyle w:val="Refdenotaalpie"/>
        </w:rPr>
        <w:footnoteRef/>
      </w:r>
      <w:r>
        <w:t xml:space="preserve"> Sigla de la sociedad propietaria de la planta o promotor del Proyecto</w:t>
      </w:r>
    </w:p>
  </w:footnote>
  <w:footnote w:id="192">
    <w:p w14:paraId="23F151FB"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193">
    <w:p w14:paraId="7691BF7F" w14:textId="77777777" w:rsidR="00A65160" w:rsidRDefault="00A65160" w:rsidP="0050754A">
      <w:pPr>
        <w:pStyle w:val="Textonotapie"/>
      </w:pPr>
      <w:r>
        <w:rPr>
          <w:rStyle w:val="Refdenotaalpie"/>
        </w:rPr>
        <w:footnoteRef/>
      </w:r>
      <w:r>
        <w:t xml:space="preserve"> Sigla de la sociedad que otorga el punto de conexión</w:t>
      </w:r>
    </w:p>
  </w:footnote>
  <w:footnote w:id="194">
    <w:p w14:paraId="2FB8C52D" w14:textId="77777777" w:rsidR="00A65160" w:rsidRDefault="00A65160" w:rsidP="0050754A">
      <w:pPr>
        <w:pStyle w:val="Textonotapie"/>
      </w:pPr>
      <w:r>
        <w:rPr>
          <w:rStyle w:val="Refdenotaalpie"/>
        </w:rPr>
        <w:footnoteRef/>
      </w:r>
      <w:r>
        <w:t xml:space="preserve"> Sigla de la sociedad que otorga el punto de conexión</w:t>
      </w:r>
    </w:p>
  </w:footnote>
  <w:footnote w:id="195">
    <w:p w14:paraId="5E103F0B"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196">
    <w:p w14:paraId="3BBA38A3"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197">
    <w:p w14:paraId="6D32FED9" w14:textId="77777777" w:rsidR="00A65160" w:rsidRDefault="00A65160" w:rsidP="00F42FE0">
      <w:pPr>
        <w:pStyle w:val="Textonotapie"/>
      </w:pPr>
      <w:r>
        <w:rPr>
          <w:rStyle w:val="Refdenotaalpie"/>
        </w:rPr>
        <w:footnoteRef/>
      </w:r>
      <w:r>
        <w:t xml:space="preserve"> Sigla de la sociedad propietaria de la planta o promotor del Proyecto</w:t>
      </w:r>
    </w:p>
  </w:footnote>
  <w:footnote w:id="198">
    <w:p w14:paraId="525C0BDD" w14:textId="77777777" w:rsidR="00A65160" w:rsidRDefault="00A65160" w:rsidP="0050754A">
      <w:pPr>
        <w:pStyle w:val="Textonotapie"/>
      </w:pPr>
      <w:r>
        <w:rPr>
          <w:rStyle w:val="Refdenotaalpie"/>
        </w:rPr>
        <w:footnoteRef/>
      </w:r>
      <w:r>
        <w:t xml:space="preserve"> Sigla de la sociedad que otorga el punto de conexión</w:t>
      </w:r>
    </w:p>
  </w:footnote>
  <w:footnote w:id="199">
    <w:p w14:paraId="7C974CC0" w14:textId="77777777" w:rsidR="00A65160" w:rsidRDefault="00A65160" w:rsidP="00B354F8">
      <w:pPr>
        <w:pStyle w:val="Textonotapie"/>
      </w:pPr>
      <w:r>
        <w:rPr>
          <w:rStyle w:val="Refdenotaalpie"/>
        </w:rPr>
        <w:footnoteRef/>
      </w:r>
      <w:r>
        <w:t xml:space="preserve"> Sigla de la sociedad que otorga el punto de conexión</w:t>
      </w:r>
    </w:p>
  </w:footnote>
  <w:footnote w:id="200">
    <w:p w14:paraId="5768639F" w14:textId="77777777" w:rsidR="00A65160" w:rsidRDefault="00A65160" w:rsidP="00B354F8">
      <w:pPr>
        <w:pStyle w:val="Textonotapie"/>
      </w:pPr>
      <w:r>
        <w:rPr>
          <w:rStyle w:val="Refdenotaalpie"/>
        </w:rPr>
        <w:footnoteRef/>
      </w:r>
      <w:r>
        <w:t xml:space="preserve"> Sigla de la sociedad que otorga el punto de conexión</w:t>
      </w:r>
    </w:p>
  </w:footnote>
  <w:footnote w:id="201">
    <w:p w14:paraId="71884AE2" w14:textId="77777777" w:rsidR="00A65160" w:rsidRDefault="00A65160" w:rsidP="00B354F8">
      <w:pPr>
        <w:pStyle w:val="Textonotapie"/>
      </w:pPr>
      <w:r>
        <w:rPr>
          <w:rStyle w:val="Refdenotaalpie"/>
        </w:rPr>
        <w:footnoteRef/>
      </w:r>
      <w:r>
        <w:t xml:space="preserve"> Sigla de la sociedad que otorga el punto de conexión</w:t>
      </w:r>
    </w:p>
  </w:footnote>
  <w:footnote w:id="202">
    <w:p w14:paraId="219942A6"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203">
    <w:p w14:paraId="7CF505A6"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204">
    <w:p w14:paraId="2B3806A4" w14:textId="660A4AD6" w:rsidR="00A65160" w:rsidRDefault="00A65160">
      <w:pPr>
        <w:pStyle w:val="Textonotapie"/>
      </w:pPr>
      <w:r>
        <w:rPr>
          <w:rStyle w:val="Refdenotaalpie"/>
        </w:rPr>
        <w:footnoteRef/>
      </w:r>
      <w:r>
        <w:t xml:space="preserve"> Nombre de la subestación en la que se conecta el Proyecto</w:t>
      </w:r>
    </w:p>
  </w:footnote>
  <w:footnote w:id="205">
    <w:p w14:paraId="23F46719" w14:textId="5706D998" w:rsidR="00A65160" w:rsidRDefault="00A65160">
      <w:pPr>
        <w:pStyle w:val="Textonotapie"/>
      </w:pPr>
      <w:r>
        <w:rPr>
          <w:rStyle w:val="Refdenotaalpie"/>
        </w:rPr>
        <w:footnoteRef/>
      </w:r>
      <w:r>
        <w:t xml:space="preserve"> Valor numérico de la tensión en kV</w:t>
      </w:r>
    </w:p>
  </w:footnote>
  <w:footnote w:id="206">
    <w:p w14:paraId="24CD9326" w14:textId="77777777" w:rsidR="00A65160" w:rsidRDefault="00A65160" w:rsidP="005E4881">
      <w:pPr>
        <w:pStyle w:val="Textonotapie"/>
      </w:pPr>
      <w:r>
        <w:rPr>
          <w:rStyle w:val="Refdenotaalpie"/>
        </w:rPr>
        <w:footnoteRef/>
      </w:r>
      <w:r>
        <w:t xml:space="preserve"> Sigla de la sociedad que otorga el punto de conexión</w:t>
      </w:r>
    </w:p>
  </w:footnote>
  <w:footnote w:id="207">
    <w:p w14:paraId="3DE53CF8" w14:textId="77777777" w:rsidR="00A65160" w:rsidRDefault="00A65160" w:rsidP="005E4881">
      <w:pPr>
        <w:pStyle w:val="Textonotapie"/>
      </w:pPr>
      <w:r>
        <w:rPr>
          <w:rStyle w:val="Refdenotaalpie"/>
        </w:rPr>
        <w:footnoteRef/>
      </w:r>
      <w:r>
        <w:t xml:space="preserve"> Sigla de la sociedad propietaria de la planta o promotor del Proyecto</w:t>
      </w:r>
    </w:p>
  </w:footnote>
  <w:footnote w:id="208">
    <w:p w14:paraId="3BD4A7DE"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209">
    <w:p w14:paraId="3721E9CF" w14:textId="77777777" w:rsidR="00A65160" w:rsidRDefault="00A65160" w:rsidP="002C42E8">
      <w:pPr>
        <w:pStyle w:val="Textonotapie"/>
      </w:pPr>
      <w:r>
        <w:rPr>
          <w:rStyle w:val="Refdenotaalpie"/>
        </w:rPr>
        <w:footnoteRef/>
      </w:r>
      <w:r>
        <w:t xml:space="preserve"> Sigla de la sociedad que otorga el punto de conexión</w:t>
      </w:r>
    </w:p>
  </w:footnote>
  <w:footnote w:id="210">
    <w:p w14:paraId="6E85F672" w14:textId="77777777" w:rsidR="00A65160" w:rsidRDefault="00A65160" w:rsidP="0050754A">
      <w:pPr>
        <w:pStyle w:val="Textonotapie"/>
      </w:pPr>
      <w:r>
        <w:rPr>
          <w:rStyle w:val="Refdenotaalpie"/>
        </w:rPr>
        <w:footnoteRef/>
      </w:r>
      <w:r>
        <w:t xml:space="preserve"> Sigla de la sociedad propietaria de la planta o promotor del Proyecto</w:t>
      </w:r>
    </w:p>
  </w:footnote>
  <w:footnote w:id="211">
    <w:p w14:paraId="26B93FB2" w14:textId="77777777" w:rsidR="00A65160" w:rsidRDefault="00A65160" w:rsidP="00B354F8">
      <w:pPr>
        <w:pStyle w:val="Textonotapie"/>
      </w:pPr>
      <w:r>
        <w:rPr>
          <w:rStyle w:val="Refdenotaalpie"/>
        </w:rPr>
        <w:footnoteRef/>
      </w:r>
      <w:r>
        <w:t xml:space="preserve"> Sigla de la sociedad que otorga el punto de conexión</w:t>
      </w:r>
    </w:p>
  </w:footnote>
  <w:footnote w:id="212">
    <w:p w14:paraId="35AC59E6" w14:textId="77777777" w:rsidR="00A65160" w:rsidRDefault="00A65160" w:rsidP="005E4881">
      <w:pPr>
        <w:pStyle w:val="Textonotapie"/>
      </w:pPr>
      <w:r>
        <w:rPr>
          <w:rStyle w:val="Refdenotaalpie"/>
        </w:rPr>
        <w:footnoteRef/>
      </w:r>
      <w:r>
        <w:t xml:space="preserve"> Sigla de la sociedad que otorga el punto de conexión</w:t>
      </w:r>
    </w:p>
  </w:footnote>
  <w:footnote w:id="213">
    <w:p w14:paraId="4255F2F6" w14:textId="77777777" w:rsidR="00A65160" w:rsidRDefault="00A65160" w:rsidP="005E4881">
      <w:pPr>
        <w:pStyle w:val="Textonotapie"/>
      </w:pPr>
      <w:r>
        <w:rPr>
          <w:rStyle w:val="Refdenotaalpie"/>
        </w:rPr>
        <w:footnoteRef/>
      </w:r>
      <w:r>
        <w:t xml:space="preserve"> Sigla de la sociedad que otorga el punto de conexión</w:t>
      </w:r>
    </w:p>
  </w:footnote>
  <w:footnote w:id="214">
    <w:p w14:paraId="5F4C6A91" w14:textId="77777777" w:rsidR="00A65160" w:rsidRDefault="00A65160" w:rsidP="005E4881">
      <w:pPr>
        <w:pStyle w:val="Textonotapie"/>
      </w:pPr>
      <w:r>
        <w:rPr>
          <w:rStyle w:val="Refdenotaalpie"/>
        </w:rPr>
        <w:footnoteRef/>
      </w:r>
      <w:r>
        <w:t xml:space="preserve"> Sigla de la sociedad que otorga el punto de conexión</w:t>
      </w:r>
    </w:p>
  </w:footnote>
  <w:footnote w:id="215">
    <w:p w14:paraId="73DA179D" w14:textId="77777777" w:rsidR="00A65160" w:rsidRDefault="00A65160" w:rsidP="007E0AAB">
      <w:pPr>
        <w:pStyle w:val="Textonotapie"/>
      </w:pPr>
      <w:r>
        <w:rPr>
          <w:rStyle w:val="Refdenotaalpie"/>
        </w:rPr>
        <w:footnoteRef/>
      </w:r>
      <w:r>
        <w:t xml:space="preserve"> Sigla de la sociedad que otorga el punto de conexión</w:t>
      </w:r>
    </w:p>
  </w:footnote>
  <w:footnote w:id="216">
    <w:p w14:paraId="457762AD" w14:textId="77777777" w:rsidR="00A65160" w:rsidRDefault="00A65160" w:rsidP="0079009B">
      <w:pPr>
        <w:pStyle w:val="Textonotapie"/>
      </w:pPr>
      <w:r>
        <w:rPr>
          <w:rStyle w:val="Refdenotaalpie"/>
        </w:rPr>
        <w:footnoteRef/>
      </w:r>
      <w:r>
        <w:t xml:space="preserve"> Sigla de la sociedad propietaria de la planta o promotor del Proyecto</w:t>
      </w:r>
    </w:p>
  </w:footnote>
  <w:footnote w:id="217">
    <w:p w14:paraId="7A3A32C0" w14:textId="77777777" w:rsidR="00A65160" w:rsidRDefault="00A65160" w:rsidP="0079009B">
      <w:pPr>
        <w:pStyle w:val="Textonotapie"/>
      </w:pPr>
      <w:r>
        <w:rPr>
          <w:rStyle w:val="Refdenotaalpie"/>
        </w:rPr>
        <w:footnoteRef/>
      </w:r>
      <w:r>
        <w:t xml:space="preserve"> Sigla de la sociedad propietaria de la planta o promotor del Proyecto</w:t>
      </w:r>
    </w:p>
  </w:footnote>
  <w:footnote w:id="218">
    <w:p w14:paraId="0EA2FCFE" w14:textId="77777777" w:rsidR="00A65160" w:rsidRDefault="00A65160" w:rsidP="0079009B">
      <w:pPr>
        <w:pStyle w:val="Textonotapie"/>
      </w:pPr>
      <w:r>
        <w:rPr>
          <w:rStyle w:val="Refdenotaalpie"/>
        </w:rPr>
        <w:footnoteRef/>
      </w:r>
      <w:r>
        <w:t xml:space="preserve"> Sigla de la sociedad que otorga el punto de conexión</w:t>
      </w:r>
    </w:p>
  </w:footnote>
  <w:footnote w:id="219">
    <w:p w14:paraId="5CE62A95" w14:textId="77777777" w:rsidR="00A65160" w:rsidRDefault="00A65160" w:rsidP="0079009B">
      <w:pPr>
        <w:pStyle w:val="Textonotapie"/>
      </w:pPr>
      <w:r>
        <w:rPr>
          <w:rStyle w:val="Refdenotaalpie"/>
        </w:rPr>
        <w:footnoteRef/>
      </w:r>
      <w:r>
        <w:t xml:space="preserve"> Sigla de la sociedad que otorga el punto de conexión</w:t>
      </w:r>
    </w:p>
  </w:footnote>
  <w:footnote w:id="220">
    <w:p w14:paraId="102FE952" w14:textId="77777777" w:rsidR="00A65160" w:rsidRDefault="00A65160" w:rsidP="0079009B">
      <w:pPr>
        <w:pStyle w:val="Textonotapie"/>
      </w:pPr>
      <w:r>
        <w:rPr>
          <w:rStyle w:val="Refdenotaalpie"/>
        </w:rPr>
        <w:footnoteRef/>
      </w:r>
      <w:r>
        <w:t xml:space="preserve"> Sigla de la sociedad que otorga el punto de conexión</w:t>
      </w:r>
    </w:p>
  </w:footnote>
  <w:footnote w:id="221">
    <w:p w14:paraId="64114DF8" w14:textId="77777777" w:rsidR="00A65160" w:rsidRDefault="00A65160" w:rsidP="0079009B">
      <w:pPr>
        <w:pStyle w:val="Textonotapie"/>
      </w:pPr>
      <w:r>
        <w:rPr>
          <w:rStyle w:val="Refdenotaalpie"/>
        </w:rPr>
        <w:footnoteRef/>
      </w:r>
      <w:r>
        <w:t xml:space="preserve"> Sigla de la sociedad que otorga el punto de conexión</w:t>
      </w:r>
    </w:p>
  </w:footnote>
  <w:footnote w:id="222">
    <w:p w14:paraId="37DD915E" w14:textId="77777777" w:rsidR="00A65160" w:rsidRDefault="00A65160" w:rsidP="0079009B">
      <w:pPr>
        <w:pStyle w:val="Textonotapie"/>
      </w:pPr>
      <w:r>
        <w:rPr>
          <w:rStyle w:val="Refdenotaalpie"/>
        </w:rPr>
        <w:footnoteRef/>
      </w:r>
      <w:r>
        <w:t xml:space="preserve"> Sigla de la sociedad que otorga el punto de conexión</w:t>
      </w:r>
    </w:p>
  </w:footnote>
  <w:footnote w:id="223">
    <w:p w14:paraId="37747DC1" w14:textId="77777777" w:rsidR="00A65160" w:rsidRDefault="00A65160" w:rsidP="0079009B">
      <w:pPr>
        <w:pStyle w:val="Textonotapie"/>
      </w:pPr>
      <w:r>
        <w:rPr>
          <w:rStyle w:val="Refdenotaalpie"/>
        </w:rPr>
        <w:footnoteRef/>
      </w:r>
      <w:r>
        <w:t xml:space="preserve"> Sigla de la sociedad que otorga el punto de conexión</w:t>
      </w:r>
    </w:p>
  </w:footnote>
  <w:footnote w:id="224">
    <w:p w14:paraId="113BF637" w14:textId="77777777" w:rsidR="00A65160" w:rsidRDefault="00A65160" w:rsidP="0079009B">
      <w:pPr>
        <w:pStyle w:val="Textonotapie"/>
      </w:pPr>
      <w:r>
        <w:rPr>
          <w:rStyle w:val="Refdenotaalpie"/>
        </w:rPr>
        <w:footnoteRef/>
      </w:r>
      <w:r>
        <w:t xml:space="preserve"> Sigla de la sociedad propietaria de la planta o promotor del Proyecto</w:t>
      </w:r>
    </w:p>
  </w:footnote>
  <w:footnote w:id="225">
    <w:p w14:paraId="20D8A574" w14:textId="77777777" w:rsidR="00A65160" w:rsidRDefault="00A65160" w:rsidP="0079009B">
      <w:pPr>
        <w:pStyle w:val="Textonotapie"/>
      </w:pPr>
      <w:r>
        <w:rPr>
          <w:rStyle w:val="Refdenotaalpie"/>
        </w:rPr>
        <w:footnoteRef/>
      </w:r>
      <w:r>
        <w:t xml:space="preserve"> Sigla de la sociedad propietaria de la planta o promotor del Proyecto</w:t>
      </w:r>
    </w:p>
  </w:footnote>
  <w:footnote w:id="226">
    <w:p w14:paraId="1D579B64" w14:textId="77777777" w:rsidR="00A65160" w:rsidRDefault="00A65160" w:rsidP="001E350B">
      <w:pPr>
        <w:pStyle w:val="Textonotapie"/>
      </w:pPr>
      <w:r>
        <w:rPr>
          <w:rStyle w:val="Refdenotaalpie"/>
        </w:rPr>
        <w:footnoteRef/>
      </w:r>
      <w:r>
        <w:t xml:space="preserve"> Sigla de la sociedad que otorga el punto de conexión</w:t>
      </w:r>
    </w:p>
  </w:footnote>
  <w:footnote w:id="227">
    <w:p w14:paraId="1DB5648E" w14:textId="77777777" w:rsidR="00A65160" w:rsidRDefault="00A65160" w:rsidP="001E350B">
      <w:pPr>
        <w:pStyle w:val="Textonotapie"/>
      </w:pPr>
      <w:r>
        <w:rPr>
          <w:rStyle w:val="Refdenotaalpie"/>
        </w:rPr>
        <w:footnoteRef/>
      </w:r>
      <w:r>
        <w:t xml:space="preserve"> Sigla de la sociedad que otorga el punto de conexión</w:t>
      </w:r>
    </w:p>
  </w:footnote>
  <w:footnote w:id="228">
    <w:p w14:paraId="22967503" w14:textId="77777777" w:rsidR="00A65160" w:rsidRDefault="00A65160" w:rsidP="001E350B">
      <w:pPr>
        <w:pStyle w:val="Textonotapie"/>
      </w:pPr>
      <w:r>
        <w:rPr>
          <w:rStyle w:val="Refdenotaalpie"/>
        </w:rPr>
        <w:footnoteRef/>
      </w:r>
      <w:r>
        <w:t xml:space="preserve"> Sigla de la sociedad que otorga el punto de conexión</w:t>
      </w:r>
    </w:p>
  </w:footnote>
  <w:footnote w:id="229">
    <w:p w14:paraId="3C1A7541" w14:textId="77777777" w:rsidR="00A65160" w:rsidRDefault="00A65160" w:rsidP="001E350B">
      <w:pPr>
        <w:pStyle w:val="Textonotapie"/>
      </w:pPr>
      <w:r>
        <w:rPr>
          <w:rStyle w:val="Refdenotaalpie"/>
        </w:rPr>
        <w:footnoteRef/>
      </w:r>
      <w:r>
        <w:t xml:space="preserve"> Sigla de la sociedad propietaria de la planta o promotor del Proyecto</w:t>
      </w:r>
    </w:p>
  </w:footnote>
  <w:footnote w:id="230">
    <w:p w14:paraId="2DE60A6A" w14:textId="77777777" w:rsidR="00A65160" w:rsidRDefault="00A65160" w:rsidP="001E350B">
      <w:pPr>
        <w:pStyle w:val="Textonotapie"/>
      </w:pPr>
      <w:r>
        <w:rPr>
          <w:rStyle w:val="Refdenotaalpie"/>
        </w:rPr>
        <w:footnoteRef/>
      </w:r>
      <w:r>
        <w:t xml:space="preserve"> Sigla de la sociedad que otorga el punto de conexión</w:t>
      </w:r>
    </w:p>
  </w:footnote>
  <w:footnote w:id="231">
    <w:p w14:paraId="30A455F5" w14:textId="77777777" w:rsidR="00A65160" w:rsidRDefault="00A65160" w:rsidP="001E350B">
      <w:pPr>
        <w:pStyle w:val="Textonotapie"/>
      </w:pPr>
      <w:r>
        <w:rPr>
          <w:rStyle w:val="Refdenotaalpie"/>
        </w:rPr>
        <w:footnoteRef/>
      </w:r>
      <w:r>
        <w:t xml:space="preserve"> Sigla de la sociedad que otorga el punto de conexión</w:t>
      </w:r>
    </w:p>
  </w:footnote>
  <w:footnote w:id="232">
    <w:p w14:paraId="1313CA64" w14:textId="77777777" w:rsidR="00A65160" w:rsidRDefault="00A65160" w:rsidP="001E350B">
      <w:pPr>
        <w:pStyle w:val="Textonotapie"/>
      </w:pPr>
      <w:r>
        <w:rPr>
          <w:rStyle w:val="Refdenotaalpie"/>
        </w:rPr>
        <w:footnoteRef/>
      </w:r>
      <w:r>
        <w:t xml:space="preserve"> Sigla de la sociedad que otorga el punto de conexión</w:t>
      </w:r>
    </w:p>
  </w:footnote>
  <w:footnote w:id="233">
    <w:p w14:paraId="0E3BB408" w14:textId="77777777" w:rsidR="00A65160" w:rsidRDefault="00A65160" w:rsidP="001E350B">
      <w:pPr>
        <w:pStyle w:val="Textonotapie"/>
      </w:pPr>
      <w:r>
        <w:rPr>
          <w:rStyle w:val="Refdenotaalpie"/>
        </w:rPr>
        <w:footnoteRef/>
      </w:r>
      <w:r>
        <w:t xml:space="preserve"> Sigla de la sociedad que otorga el punto de conexión</w:t>
      </w:r>
    </w:p>
  </w:footnote>
  <w:footnote w:id="234">
    <w:p w14:paraId="22D99B19" w14:textId="77777777" w:rsidR="00A65160" w:rsidRDefault="00A65160" w:rsidP="001E350B">
      <w:pPr>
        <w:pStyle w:val="Textonotapie"/>
      </w:pPr>
      <w:r>
        <w:rPr>
          <w:rStyle w:val="Refdenotaalpie"/>
        </w:rPr>
        <w:footnoteRef/>
      </w:r>
      <w:r>
        <w:t xml:space="preserve"> Sigla de la sociedad propietaria de la planta o promotor del Proyecto</w:t>
      </w:r>
    </w:p>
  </w:footnote>
  <w:footnote w:id="235">
    <w:p w14:paraId="1A508EC7" w14:textId="77777777" w:rsidR="00A65160" w:rsidRDefault="00A65160" w:rsidP="001E350B">
      <w:pPr>
        <w:pStyle w:val="Textonotapie"/>
      </w:pPr>
      <w:r>
        <w:rPr>
          <w:rStyle w:val="Refdenotaalpie"/>
        </w:rPr>
        <w:footnoteRef/>
      </w:r>
      <w:r>
        <w:t xml:space="preserve"> Sigla de la sociedad que otorga el punto de conexión</w:t>
      </w:r>
    </w:p>
  </w:footnote>
  <w:footnote w:id="236">
    <w:p w14:paraId="25795003" w14:textId="77777777" w:rsidR="00A65160" w:rsidRDefault="00A65160" w:rsidP="001E350B">
      <w:pPr>
        <w:pStyle w:val="Textonotapie"/>
      </w:pPr>
      <w:r>
        <w:rPr>
          <w:rStyle w:val="Refdenotaalpie"/>
        </w:rPr>
        <w:footnoteRef/>
      </w:r>
      <w:r>
        <w:t xml:space="preserve"> Sigla de la sociedad que otorga el punto de conexión</w:t>
      </w:r>
    </w:p>
  </w:footnote>
  <w:footnote w:id="237">
    <w:p w14:paraId="0F06AD0F" w14:textId="77777777" w:rsidR="00A65160" w:rsidRDefault="00A65160" w:rsidP="001E350B">
      <w:pPr>
        <w:pStyle w:val="Textonotapie"/>
      </w:pPr>
      <w:r>
        <w:rPr>
          <w:rStyle w:val="Refdenotaalpie"/>
        </w:rPr>
        <w:footnoteRef/>
      </w:r>
      <w:r>
        <w:t xml:space="preserve"> Sigla de la sociedad propietaria de la planta o promotor del Proyecto</w:t>
      </w:r>
    </w:p>
  </w:footnote>
  <w:footnote w:id="238">
    <w:p w14:paraId="1DC333FC" w14:textId="77777777" w:rsidR="00A65160" w:rsidRDefault="00A65160" w:rsidP="001E350B">
      <w:pPr>
        <w:pStyle w:val="Textonotapie"/>
      </w:pPr>
      <w:r>
        <w:rPr>
          <w:rStyle w:val="Refdenotaalpie"/>
        </w:rPr>
        <w:footnoteRef/>
      </w:r>
      <w:r>
        <w:t xml:space="preserve"> Sigla de la sociedad que otorga el punto de conexión</w:t>
      </w:r>
    </w:p>
  </w:footnote>
  <w:footnote w:id="239">
    <w:p w14:paraId="1AD59938" w14:textId="77777777" w:rsidR="00A65160" w:rsidRDefault="00A65160" w:rsidP="00E507CC">
      <w:pPr>
        <w:pStyle w:val="Textonotapie"/>
      </w:pPr>
      <w:r>
        <w:rPr>
          <w:rStyle w:val="Refdenotaalpie"/>
        </w:rPr>
        <w:footnoteRef/>
      </w:r>
      <w:r>
        <w:t xml:space="preserve"> Sigla de la sociedad que otorga el punto de conexión</w:t>
      </w:r>
    </w:p>
  </w:footnote>
  <w:footnote w:id="240">
    <w:p w14:paraId="0FCDC4FC" w14:textId="77777777" w:rsidR="00A65160" w:rsidRDefault="00A65160" w:rsidP="00E507CC">
      <w:pPr>
        <w:pStyle w:val="Textonotapie"/>
      </w:pPr>
      <w:r>
        <w:rPr>
          <w:rStyle w:val="Refdenotaalpie"/>
        </w:rPr>
        <w:footnoteRef/>
      </w:r>
      <w:r>
        <w:t xml:space="preserve"> Sigla de la sociedad que otorga el punto de conexión</w:t>
      </w:r>
    </w:p>
  </w:footnote>
  <w:footnote w:id="241">
    <w:p w14:paraId="0335922B" w14:textId="77777777" w:rsidR="00A65160" w:rsidRDefault="00A65160" w:rsidP="001E350B">
      <w:pPr>
        <w:pStyle w:val="Textonotapie"/>
      </w:pPr>
      <w:r>
        <w:rPr>
          <w:rStyle w:val="Refdenotaalpie"/>
        </w:rPr>
        <w:footnoteRef/>
      </w:r>
      <w:r>
        <w:t xml:space="preserve"> Sigla de la sociedad propietaria de la planta o promotor del Proyecto</w:t>
      </w:r>
    </w:p>
  </w:footnote>
  <w:footnote w:id="242">
    <w:p w14:paraId="4ACEE438" w14:textId="4FC1C830" w:rsidR="00A65160" w:rsidRPr="00EF177A" w:rsidRDefault="00A65160"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43">
    <w:p w14:paraId="440EA209" w14:textId="77777777" w:rsidR="00A65160" w:rsidRDefault="00A65160" w:rsidP="001E350B">
      <w:pPr>
        <w:pStyle w:val="Textonotapie"/>
      </w:pPr>
      <w:r>
        <w:rPr>
          <w:rStyle w:val="Refdenotaalpie"/>
        </w:rPr>
        <w:footnoteRef/>
      </w:r>
      <w:r>
        <w:t xml:space="preserve"> Sigla de la sociedad que otorga el punto de conexión</w:t>
      </w:r>
    </w:p>
  </w:footnote>
  <w:footnote w:id="244">
    <w:p w14:paraId="2CCB8AD1" w14:textId="77777777" w:rsidR="00A65160" w:rsidRDefault="00A65160" w:rsidP="001E350B">
      <w:pPr>
        <w:pStyle w:val="Textonotapie"/>
      </w:pPr>
      <w:r>
        <w:rPr>
          <w:rStyle w:val="Refdenotaalpie"/>
        </w:rPr>
        <w:footnoteRef/>
      </w:r>
      <w:r>
        <w:t xml:space="preserve"> Sigla de la sociedad propietaria de la planta o promotor del Proyecto</w:t>
      </w:r>
    </w:p>
  </w:footnote>
  <w:footnote w:id="245">
    <w:p w14:paraId="40F0D8E0" w14:textId="77777777" w:rsidR="00A65160" w:rsidRDefault="00A65160" w:rsidP="008F2449">
      <w:pPr>
        <w:pStyle w:val="Textonotapie"/>
      </w:pPr>
      <w:r>
        <w:rPr>
          <w:rStyle w:val="Refdenotaalpie"/>
        </w:rPr>
        <w:footnoteRef/>
      </w:r>
      <w:r>
        <w:t xml:space="preserve"> Sigla de la sociedad que otorga el punto de conexión</w:t>
      </w:r>
    </w:p>
  </w:footnote>
  <w:footnote w:id="246">
    <w:p w14:paraId="7D35CAC2" w14:textId="77777777" w:rsidR="00A65160" w:rsidRDefault="00A65160" w:rsidP="008F2449">
      <w:pPr>
        <w:pStyle w:val="Textonotapie"/>
      </w:pPr>
      <w:r>
        <w:rPr>
          <w:rStyle w:val="Refdenotaalpie"/>
        </w:rPr>
        <w:footnoteRef/>
      </w:r>
      <w:r>
        <w:t xml:space="preserve"> Sigla de la sociedad que otorga el punto de conexión</w:t>
      </w:r>
    </w:p>
  </w:footnote>
  <w:footnote w:id="247">
    <w:p w14:paraId="6713F325" w14:textId="77777777" w:rsidR="00A65160" w:rsidRDefault="00A65160" w:rsidP="008F2449">
      <w:pPr>
        <w:pStyle w:val="Textonotapie"/>
      </w:pPr>
      <w:r>
        <w:rPr>
          <w:rStyle w:val="Refdenotaalpie"/>
        </w:rPr>
        <w:footnoteRef/>
      </w:r>
      <w:r>
        <w:t xml:space="preserve"> Sigla de la sociedad propietaria de la planta o promotor del Proyecto</w:t>
      </w:r>
    </w:p>
  </w:footnote>
  <w:footnote w:id="248">
    <w:p w14:paraId="2938C29D" w14:textId="77777777" w:rsidR="00A65160" w:rsidRDefault="00A65160" w:rsidP="008F2449">
      <w:pPr>
        <w:pStyle w:val="Textonotapie"/>
      </w:pPr>
      <w:r>
        <w:rPr>
          <w:rStyle w:val="Refdenotaalpie"/>
        </w:rPr>
        <w:footnoteRef/>
      </w:r>
      <w:r>
        <w:t xml:space="preserve"> Sigla de la sociedad que otorga el punto de conexión</w:t>
      </w:r>
    </w:p>
  </w:footnote>
  <w:footnote w:id="249">
    <w:p w14:paraId="39356733" w14:textId="77777777" w:rsidR="00A65160" w:rsidRDefault="00A65160" w:rsidP="008F2449">
      <w:pPr>
        <w:pStyle w:val="Textonotapie"/>
      </w:pPr>
      <w:r>
        <w:rPr>
          <w:rStyle w:val="Refdenotaalpie"/>
        </w:rPr>
        <w:footnoteRef/>
      </w:r>
      <w:r>
        <w:t xml:space="preserve"> Sigla de la sociedad propietaria de la planta o promotor del Proyecto</w:t>
      </w:r>
    </w:p>
  </w:footnote>
  <w:footnote w:id="250">
    <w:p w14:paraId="5B1FDD6F" w14:textId="77777777" w:rsidR="00A65160" w:rsidRDefault="00A65160" w:rsidP="008F2449">
      <w:pPr>
        <w:pStyle w:val="Textonotapie"/>
      </w:pPr>
      <w:r>
        <w:rPr>
          <w:rStyle w:val="Refdenotaalpie"/>
        </w:rPr>
        <w:footnoteRef/>
      </w:r>
      <w:r>
        <w:t xml:space="preserve"> Sigla de la sociedad propietaria de la planta o promotor del Proyecto</w:t>
      </w:r>
    </w:p>
  </w:footnote>
  <w:footnote w:id="251">
    <w:p w14:paraId="655C8920" w14:textId="77777777" w:rsidR="00A65160" w:rsidRDefault="00A65160" w:rsidP="008F2449">
      <w:pPr>
        <w:pStyle w:val="Textonotapie"/>
      </w:pPr>
      <w:r>
        <w:rPr>
          <w:rStyle w:val="Refdenotaalpie"/>
        </w:rPr>
        <w:footnoteRef/>
      </w:r>
      <w:r>
        <w:t xml:space="preserve"> Sigla de la sociedad que otorga el punto de conexión</w:t>
      </w:r>
    </w:p>
  </w:footnote>
  <w:footnote w:id="252">
    <w:p w14:paraId="563675CB" w14:textId="77777777" w:rsidR="00A65160" w:rsidRDefault="00A65160" w:rsidP="008F2449">
      <w:pPr>
        <w:pStyle w:val="Textonotapie"/>
      </w:pPr>
      <w:r>
        <w:rPr>
          <w:rStyle w:val="Refdenotaalpie"/>
        </w:rPr>
        <w:footnoteRef/>
      </w:r>
      <w:r>
        <w:t xml:space="preserve"> Sigla de la sociedad propietaria de la planta o promotor del Proyecto</w:t>
      </w:r>
    </w:p>
  </w:footnote>
  <w:footnote w:id="253">
    <w:p w14:paraId="1CE62232" w14:textId="77777777" w:rsidR="00A65160" w:rsidRDefault="00A65160" w:rsidP="008F2449">
      <w:pPr>
        <w:pStyle w:val="Textonotapie"/>
      </w:pPr>
      <w:r>
        <w:rPr>
          <w:rStyle w:val="Refdenotaalpie"/>
        </w:rPr>
        <w:footnoteRef/>
      </w:r>
      <w:r>
        <w:t xml:space="preserve"> Sigla de la sociedad propietaria de la planta o promotor del Proyecto</w:t>
      </w:r>
    </w:p>
  </w:footnote>
  <w:footnote w:id="254">
    <w:p w14:paraId="094C4BC0" w14:textId="77777777" w:rsidR="00A65160" w:rsidRDefault="00A65160" w:rsidP="00C56E5D">
      <w:pPr>
        <w:pStyle w:val="Textonotapie"/>
      </w:pPr>
      <w:r>
        <w:rPr>
          <w:rStyle w:val="Refdenotaalpie"/>
        </w:rPr>
        <w:footnoteRef/>
      </w:r>
      <w:r>
        <w:t xml:space="preserve"> Sigla de la sociedad propietaria de la planta o promotor del Proyecto</w:t>
      </w:r>
    </w:p>
  </w:footnote>
  <w:footnote w:id="255">
    <w:p w14:paraId="2578497D" w14:textId="77777777" w:rsidR="00A65160" w:rsidRDefault="00A65160" w:rsidP="00C56E5D">
      <w:pPr>
        <w:pStyle w:val="Textonotapie"/>
      </w:pPr>
      <w:r>
        <w:rPr>
          <w:rStyle w:val="Refdenotaalpie"/>
        </w:rPr>
        <w:footnoteRef/>
      </w:r>
      <w:r>
        <w:t xml:space="preserve"> Sigla de la sociedad que otorga el punto de conexión</w:t>
      </w:r>
    </w:p>
  </w:footnote>
  <w:footnote w:id="256">
    <w:p w14:paraId="0FBA7CE5" w14:textId="77777777" w:rsidR="00A65160" w:rsidRDefault="00A65160" w:rsidP="00C56E5D">
      <w:pPr>
        <w:pStyle w:val="Textonotapie"/>
      </w:pPr>
      <w:r>
        <w:rPr>
          <w:rStyle w:val="Refdenotaalpie"/>
        </w:rPr>
        <w:footnoteRef/>
      </w:r>
      <w:r>
        <w:t xml:space="preserve"> Sigla de la sociedad propietaria de la planta o promotor del Proyecto</w:t>
      </w:r>
    </w:p>
  </w:footnote>
  <w:footnote w:id="257">
    <w:p w14:paraId="62EF9AA7" w14:textId="77777777" w:rsidR="00A65160" w:rsidRDefault="00A65160" w:rsidP="00C56E5D">
      <w:pPr>
        <w:pStyle w:val="Textonotapie"/>
      </w:pPr>
      <w:r>
        <w:rPr>
          <w:rStyle w:val="Refdenotaalpie"/>
        </w:rPr>
        <w:footnoteRef/>
      </w:r>
      <w:r>
        <w:t xml:space="preserve"> Sigla de la sociedad que otorga el punto de conexión</w:t>
      </w:r>
    </w:p>
  </w:footnote>
  <w:footnote w:id="258">
    <w:p w14:paraId="2B963CAC" w14:textId="77777777" w:rsidR="00A65160" w:rsidRDefault="00A65160" w:rsidP="00C56E5D">
      <w:pPr>
        <w:pStyle w:val="Textonotapie"/>
      </w:pPr>
      <w:r>
        <w:rPr>
          <w:rStyle w:val="Refdenotaalpie"/>
        </w:rPr>
        <w:footnoteRef/>
      </w:r>
      <w:r>
        <w:t xml:space="preserve"> Sigla de la sociedad propietaria de la planta o promotor del Proyecto</w:t>
      </w:r>
    </w:p>
  </w:footnote>
  <w:footnote w:id="259">
    <w:p w14:paraId="521D182B" w14:textId="77777777" w:rsidR="00A65160" w:rsidRDefault="00A65160" w:rsidP="008F2449">
      <w:pPr>
        <w:pStyle w:val="Textonotapie"/>
      </w:pPr>
      <w:r>
        <w:rPr>
          <w:rStyle w:val="Refdenotaalpie"/>
        </w:rPr>
        <w:footnoteRef/>
      </w:r>
      <w:r>
        <w:t xml:space="preserve"> Sigla de la sociedad que otorga el punto de conexión</w:t>
      </w:r>
    </w:p>
  </w:footnote>
  <w:footnote w:id="260">
    <w:p w14:paraId="01B3ED41" w14:textId="77777777" w:rsidR="00A65160" w:rsidRDefault="00A65160" w:rsidP="008F2449">
      <w:pPr>
        <w:pStyle w:val="Textonotapie"/>
      </w:pPr>
      <w:r>
        <w:rPr>
          <w:rStyle w:val="Refdenotaalpie"/>
        </w:rPr>
        <w:footnoteRef/>
      </w:r>
      <w:r>
        <w:t xml:space="preserve"> Sigla de la sociedad propietaria de la planta o promotor del Proyecto</w:t>
      </w:r>
    </w:p>
  </w:footnote>
  <w:footnote w:id="261">
    <w:p w14:paraId="6CCBA4AF" w14:textId="77777777" w:rsidR="00A65160" w:rsidRDefault="00A65160" w:rsidP="008F2449">
      <w:pPr>
        <w:pStyle w:val="Textonotapie"/>
      </w:pPr>
      <w:r>
        <w:rPr>
          <w:rStyle w:val="Refdenotaalpie"/>
        </w:rPr>
        <w:footnoteRef/>
      </w:r>
      <w:r>
        <w:t xml:space="preserve"> Sigla de la sociedad que otorga el punto de conexión</w:t>
      </w:r>
    </w:p>
  </w:footnote>
  <w:footnote w:id="262">
    <w:p w14:paraId="4DFB1368" w14:textId="77777777" w:rsidR="00A65160" w:rsidRDefault="00A65160" w:rsidP="008F2449">
      <w:pPr>
        <w:pStyle w:val="Textonotapie"/>
      </w:pPr>
      <w:r>
        <w:rPr>
          <w:rStyle w:val="Refdenotaalpie"/>
        </w:rPr>
        <w:footnoteRef/>
      </w:r>
      <w:r>
        <w:t xml:space="preserve"> Sigla de la sociedad propietaria de la planta o promotor del Proyecto</w:t>
      </w:r>
    </w:p>
  </w:footnote>
  <w:footnote w:id="263">
    <w:p w14:paraId="4BD2ECDC" w14:textId="77777777" w:rsidR="00A65160" w:rsidRDefault="00A65160" w:rsidP="008F2449">
      <w:pPr>
        <w:pStyle w:val="Textonotapie"/>
      </w:pPr>
      <w:r>
        <w:rPr>
          <w:rStyle w:val="Refdenotaalpie"/>
        </w:rPr>
        <w:footnoteRef/>
      </w:r>
      <w:r>
        <w:t xml:space="preserve"> Sigla de la sociedad propietaria de la planta o promotor del Proyecto</w:t>
      </w:r>
    </w:p>
  </w:footnote>
  <w:footnote w:id="264">
    <w:p w14:paraId="7E600FB0" w14:textId="77777777" w:rsidR="00A65160" w:rsidRDefault="00A65160" w:rsidP="00EF177A">
      <w:pPr>
        <w:pStyle w:val="Textonotapie"/>
      </w:pPr>
      <w:r>
        <w:rPr>
          <w:rStyle w:val="Refdenotaalpie"/>
        </w:rPr>
        <w:footnoteRef/>
      </w:r>
      <w:r>
        <w:t xml:space="preserve"> Sigla de la sociedad que otorga el punto de conexión</w:t>
      </w:r>
    </w:p>
  </w:footnote>
  <w:footnote w:id="265">
    <w:p w14:paraId="007EC181" w14:textId="77777777" w:rsidR="00A65160" w:rsidRDefault="00A65160" w:rsidP="00EF177A">
      <w:pPr>
        <w:pStyle w:val="Textonotapie"/>
      </w:pPr>
      <w:r>
        <w:rPr>
          <w:rStyle w:val="Refdenotaalpie"/>
        </w:rPr>
        <w:footnoteRef/>
      </w:r>
      <w:r>
        <w:t xml:space="preserve"> Sigla de la sociedad que otorga el punto de conexión</w:t>
      </w:r>
    </w:p>
  </w:footnote>
  <w:footnote w:id="266">
    <w:p w14:paraId="0686CECC" w14:textId="77777777" w:rsidR="00A65160" w:rsidRDefault="00A65160" w:rsidP="00EF177A">
      <w:pPr>
        <w:pStyle w:val="Textonotapie"/>
      </w:pPr>
      <w:r>
        <w:rPr>
          <w:rStyle w:val="Refdenotaalpie"/>
        </w:rPr>
        <w:footnoteRef/>
      </w:r>
      <w:r>
        <w:t xml:space="preserve"> Sigla de la sociedad propietaria de la planta o promotor del Proyecto</w:t>
      </w:r>
    </w:p>
  </w:footnote>
  <w:footnote w:id="267">
    <w:p w14:paraId="69B48639" w14:textId="4AB91FD2" w:rsidR="00A65160" w:rsidRPr="00EF177A" w:rsidRDefault="00A65160"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68">
    <w:p w14:paraId="74808CA3" w14:textId="77777777" w:rsidR="00A65160" w:rsidRDefault="00A65160" w:rsidP="00EF177A">
      <w:pPr>
        <w:pStyle w:val="Textonotapie"/>
      </w:pPr>
      <w:r>
        <w:rPr>
          <w:rStyle w:val="Refdenotaalpie"/>
        </w:rPr>
        <w:footnoteRef/>
      </w:r>
      <w:r>
        <w:t xml:space="preserve"> Sigla de la sociedad propietaria de la planta o promotor del Proyecto</w:t>
      </w:r>
    </w:p>
  </w:footnote>
  <w:footnote w:id="269">
    <w:p w14:paraId="109CBCCD" w14:textId="77777777" w:rsidR="00A65160" w:rsidRDefault="00A65160" w:rsidP="00EF177A">
      <w:pPr>
        <w:pStyle w:val="Textonotapie"/>
      </w:pPr>
      <w:r>
        <w:rPr>
          <w:rStyle w:val="Refdenotaalpie"/>
        </w:rPr>
        <w:footnoteRef/>
      </w:r>
      <w:r>
        <w:t xml:space="preserve"> Sigla de la sociedad propietaria de la planta o promotor del Proyecto</w:t>
      </w:r>
    </w:p>
  </w:footnote>
  <w:footnote w:id="270">
    <w:p w14:paraId="5920D8E6" w14:textId="77777777" w:rsidR="00A65160" w:rsidRDefault="00A65160" w:rsidP="00EF177A">
      <w:pPr>
        <w:pStyle w:val="Textonotapie"/>
      </w:pPr>
      <w:r>
        <w:rPr>
          <w:rStyle w:val="Refdenotaalpie"/>
        </w:rPr>
        <w:footnoteRef/>
      </w:r>
      <w:r>
        <w:t xml:space="preserve"> Sigla de la sociedad que otorga el punto de conexión</w:t>
      </w:r>
    </w:p>
  </w:footnote>
  <w:footnote w:id="271">
    <w:p w14:paraId="3A48CA9D" w14:textId="022449C4" w:rsidR="00A65160" w:rsidRDefault="00A65160">
      <w:pPr>
        <w:pStyle w:val="Textonotapie"/>
      </w:pPr>
      <w:r>
        <w:rPr>
          <w:rStyle w:val="Refdenotaalpie"/>
        </w:rPr>
        <w:footnoteRef/>
      </w:r>
      <w:r>
        <w:t xml:space="preserve"> </w:t>
      </w:r>
      <w:r w:rsidRPr="00EF177A">
        <w:t>Se pacta en caso que aplique</w:t>
      </w:r>
    </w:p>
  </w:footnote>
  <w:footnote w:id="272">
    <w:p w14:paraId="5FBB7755" w14:textId="77777777" w:rsidR="00A65160" w:rsidRDefault="00A65160" w:rsidP="00EF177A">
      <w:pPr>
        <w:pStyle w:val="Textonotapie"/>
      </w:pPr>
      <w:r>
        <w:rPr>
          <w:rStyle w:val="Refdenotaalpie"/>
        </w:rPr>
        <w:footnoteRef/>
      </w:r>
      <w:r>
        <w:t xml:space="preserve"> Sigla de la sociedad propietaria de la planta o promotor del Proyecto</w:t>
      </w:r>
    </w:p>
  </w:footnote>
  <w:footnote w:id="273">
    <w:p w14:paraId="3B2A0CC6" w14:textId="77777777" w:rsidR="00A65160" w:rsidRDefault="00A65160" w:rsidP="00EF177A">
      <w:pPr>
        <w:pStyle w:val="Textonotapie"/>
      </w:pPr>
      <w:r>
        <w:rPr>
          <w:rStyle w:val="Refdenotaalpie"/>
        </w:rPr>
        <w:footnoteRef/>
      </w:r>
      <w:r>
        <w:t xml:space="preserve"> Sigla de la sociedad propietaria de la planta o promotor del Proyecto</w:t>
      </w:r>
    </w:p>
  </w:footnote>
  <w:footnote w:id="274">
    <w:p w14:paraId="618CAB1B" w14:textId="77777777" w:rsidR="00A65160" w:rsidRDefault="00A65160" w:rsidP="000851FD">
      <w:pPr>
        <w:pStyle w:val="Textonotapie"/>
      </w:pPr>
      <w:r>
        <w:rPr>
          <w:rStyle w:val="Refdenotaalpie"/>
        </w:rPr>
        <w:footnoteRef/>
      </w:r>
      <w:r>
        <w:t xml:space="preserve"> Sigla de la sociedad que otorga el punto de conexión</w:t>
      </w:r>
    </w:p>
  </w:footnote>
  <w:footnote w:id="275">
    <w:p w14:paraId="4D1028D5" w14:textId="77777777" w:rsidR="00A65160" w:rsidRDefault="00A65160" w:rsidP="000851FD">
      <w:pPr>
        <w:pStyle w:val="Textonotapie"/>
      </w:pPr>
      <w:r>
        <w:rPr>
          <w:rStyle w:val="Refdenotaalpie"/>
        </w:rPr>
        <w:footnoteRef/>
      </w:r>
      <w:r>
        <w:t xml:space="preserve"> Sigla de la sociedad que otorga el punto de conexión</w:t>
      </w:r>
    </w:p>
  </w:footnote>
  <w:footnote w:id="276">
    <w:p w14:paraId="704250F9" w14:textId="77777777" w:rsidR="00A65160" w:rsidRDefault="00A65160" w:rsidP="000851FD">
      <w:pPr>
        <w:pStyle w:val="Textonotapie"/>
      </w:pPr>
      <w:r>
        <w:rPr>
          <w:rStyle w:val="Refdenotaalpie"/>
        </w:rPr>
        <w:footnoteRef/>
      </w:r>
      <w:r>
        <w:t xml:space="preserve"> Sigla de la sociedad propietaria de la planta o promotor del Proyecto</w:t>
      </w:r>
    </w:p>
  </w:footnote>
  <w:footnote w:id="277">
    <w:p w14:paraId="6A049A4B" w14:textId="77777777" w:rsidR="00A65160" w:rsidRDefault="00A65160" w:rsidP="000851FD">
      <w:pPr>
        <w:pStyle w:val="Textonotapie"/>
      </w:pPr>
      <w:r>
        <w:rPr>
          <w:rStyle w:val="Refdenotaalpie"/>
        </w:rPr>
        <w:footnoteRef/>
      </w:r>
      <w:r>
        <w:t xml:space="preserve"> Sigla de la sociedad propietaria de la planta o promotor del Proyecto</w:t>
      </w:r>
    </w:p>
  </w:footnote>
  <w:footnote w:id="278">
    <w:p w14:paraId="40F655E8" w14:textId="77777777" w:rsidR="00A65160" w:rsidRDefault="00A65160" w:rsidP="000851FD">
      <w:pPr>
        <w:pStyle w:val="Textonotapie"/>
      </w:pPr>
      <w:r>
        <w:rPr>
          <w:rStyle w:val="Refdenotaalpie"/>
        </w:rPr>
        <w:footnoteRef/>
      </w:r>
      <w:r>
        <w:t xml:space="preserve"> Sigla de la sociedad propietaria de la planta o promotor del Proyecto</w:t>
      </w:r>
    </w:p>
  </w:footnote>
  <w:footnote w:id="279">
    <w:p w14:paraId="5B676ECC" w14:textId="77777777" w:rsidR="00A65160" w:rsidRDefault="00A65160" w:rsidP="000851FD">
      <w:pPr>
        <w:pStyle w:val="Textonotapie"/>
      </w:pPr>
      <w:r>
        <w:rPr>
          <w:rStyle w:val="Refdenotaalpie"/>
        </w:rPr>
        <w:footnoteRef/>
      </w:r>
      <w:r>
        <w:t xml:space="preserve"> Sigla de la sociedad que otorga el punto de conexión</w:t>
      </w:r>
    </w:p>
  </w:footnote>
  <w:footnote w:id="280">
    <w:p w14:paraId="69979166" w14:textId="77777777" w:rsidR="00A65160" w:rsidRDefault="00A65160" w:rsidP="000851FD">
      <w:pPr>
        <w:pStyle w:val="Textonotapie"/>
      </w:pPr>
      <w:r>
        <w:rPr>
          <w:rStyle w:val="Refdenotaalpie"/>
        </w:rPr>
        <w:footnoteRef/>
      </w:r>
      <w:r>
        <w:t xml:space="preserve"> Sigla de la sociedad propietaria de la planta o promotor del Proyecto</w:t>
      </w:r>
    </w:p>
  </w:footnote>
  <w:footnote w:id="281">
    <w:p w14:paraId="673ABBCB" w14:textId="77777777" w:rsidR="00A65160" w:rsidRDefault="00A65160" w:rsidP="00A21B7A">
      <w:pPr>
        <w:pStyle w:val="Textonotapie"/>
      </w:pPr>
      <w:r>
        <w:rPr>
          <w:rStyle w:val="Refdenotaalpie"/>
        </w:rPr>
        <w:footnoteRef/>
      </w:r>
      <w:r>
        <w:t xml:space="preserve"> Sigla de la sociedad propietaria de la planta o promotor del Proyecto</w:t>
      </w:r>
    </w:p>
  </w:footnote>
  <w:footnote w:id="282">
    <w:p w14:paraId="00290176" w14:textId="77777777" w:rsidR="00A65160" w:rsidRDefault="00A65160" w:rsidP="000851FD">
      <w:pPr>
        <w:pStyle w:val="Textonotapie"/>
      </w:pPr>
      <w:r>
        <w:rPr>
          <w:rStyle w:val="Refdenotaalpie"/>
        </w:rPr>
        <w:footnoteRef/>
      </w:r>
      <w:r>
        <w:t xml:space="preserve"> Sigla de la sociedad propietaria de la planta o promotor del Proyecto</w:t>
      </w:r>
    </w:p>
  </w:footnote>
  <w:footnote w:id="283">
    <w:p w14:paraId="707EF644" w14:textId="77777777" w:rsidR="00A65160" w:rsidRDefault="00A65160" w:rsidP="000851FD">
      <w:pPr>
        <w:pStyle w:val="Textonotapie"/>
      </w:pPr>
      <w:r>
        <w:rPr>
          <w:rStyle w:val="Refdenotaalpie"/>
        </w:rPr>
        <w:footnoteRef/>
      </w:r>
      <w:r>
        <w:t xml:space="preserve"> Sigla de la sociedad que otorga el punto de conexión</w:t>
      </w:r>
    </w:p>
  </w:footnote>
  <w:footnote w:id="284">
    <w:p w14:paraId="7C426B9C" w14:textId="77777777" w:rsidR="00A65160" w:rsidRDefault="00A65160" w:rsidP="000851FD">
      <w:pPr>
        <w:pStyle w:val="Textonotapie"/>
      </w:pPr>
      <w:r>
        <w:rPr>
          <w:rStyle w:val="Refdenotaalpie"/>
        </w:rPr>
        <w:footnoteRef/>
      </w:r>
      <w:r>
        <w:t xml:space="preserve"> Sigla de la sociedad propietaria de la planta o promotor del Proyecto</w:t>
      </w:r>
    </w:p>
  </w:footnote>
  <w:footnote w:id="285">
    <w:p w14:paraId="24BC301A" w14:textId="77777777" w:rsidR="00A65160" w:rsidRDefault="00A65160" w:rsidP="000851FD">
      <w:pPr>
        <w:pStyle w:val="Textonotapie"/>
      </w:pPr>
      <w:r>
        <w:rPr>
          <w:rStyle w:val="Refdenotaalpie"/>
        </w:rPr>
        <w:footnoteRef/>
      </w:r>
      <w:r>
        <w:t xml:space="preserve"> Sigla de la sociedad que otorga el punto de conexión</w:t>
      </w:r>
    </w:p>
  </w:footnote>
  <w:footnote w:id="286">
    <w:p w14:paraId="63AB5CC4" w14:textId="77777777" w:rsidR="00A65160" w:rsidRDefault="00A65160" w:rsidP="000851FD">
      <w:pPr>
        <w:pStyle w:val="Textonotapie"/>
      </w:pPr>
      <w:r>
        <w:rPr>
          <w:rStyle w:val="Refdenotaalpie"/>
        </w:rPr>
        <w:footnoteRef/>
      </w:r>
      <w:r>
        <w:t xml:space="preserve"> Sigla de la sociedad que otorga el punto de conexión</w:t>
      </w:r>
    </w:p>
  </w:footnote>
  <w:footnote w:id="287">
    <w:p w14:paraId="3011A977" w14:textId="77777777" w:rsidR="00A65160" w:rsidRDefault="00A65160" w:rsidP="000851FD">
      <w:pPr>
        <w:pStyle w:val="Textonotapie"/>
      </w:pPr>
      <w:r>
        <w:rPr>
          <w:rStyle w:val="Refdenotaalpie"/>
        </w:rPr>
        <w:footnoteRef/>
      </w:r>
      <w:r>
        <w:t xml:space="preserve"> Sigla de la sociedad propietaria de la planta o promotor del Proyecto</w:t>
      </w:r>
    </w:p>
  </w:footnote>
  <w:footnote w:id="288">
    <w:p w14:paraId="355D63EB" w14:textId="77777777" w:rsidR="00A65160" w:rsidRDefault="00A65160" w:rsidP="000851FD">
      <w:pPr>
        <w:pStyle w:val="Textonotapie"/>
      </w:pPr>
      <w:r>
        <w:rPr>
          <w:rStyle w:val="Refdenotaalpie"/>
        </w:rPr>
        <w:footnoteRef/>
      </w:r>
      <w:r>
        <w:t xml:space="preserve"> Sigla de la sociedad que otorga el punto de conexión</w:t>
      </w:r>
    </w:p>
  </w:footnote>
  <w:footnote w:id="289">
    <w:p w14:paraId="713DC73E" w14:textId="77777777" w:rsidR="00A65160" w:rsidRDefault="00A65160" w:rsidP="000851FD">
      <w:pPr>
        <w:pStyle w:val="Textonotapie"/>
      </w:pPr>
      <w:r>
        <w:rPr>
          <w:rStyle w:val="Refdenotaalpie"/>
        </w:rPr>
        <w:footnoteRef/>
      </w:r>
      <w:r>
        <w:t xml:space="preserve"> Sigla de la sociedad que otorga el punto de conexión</w:t>
      </w:r>
    </w:p>
  </w:footnote>
  <w:footnote w:id="290">
    <w:p w14:paraId="12E38803" w14:textId="77777777" w:rsidR="00A65160" w:rsidRDefault="00A65160" w:rsidP="000851FD">
      <w:pPr>
        <w:pStyle w:val="Textonotapie"/>
      </w:pPr>
      <w:r>
        <w:rPr>
          <w:rStyle w:val="Refdenotaalpie"/>
        </w:rPr>
        <w:footnoteRef/>
      </w:r>
      <w:r>
        <w:t xml:space="preserve"> Sigla de la sociedad que otorga el punto de conexión</w:t>
      </w:r>
    </w:p>
  </w:footnote>
  <w:footnote w:id="291">
    <w:p w14:paraId="74A50C73" w14:textId="77777777" w:rsidR="00A65160" w:rsidRDefault="00A65160" w:rsidP="000851FD">
      <w:pPr>
        <w:pStyle w:val="Textonotapie"/>
      </w:pPr>
      <w:r>
        <w:rPr>
          <w:rStyle w:val="Refdenotaalpie"/>
        </w:rPr>
        <w:footnoteRef/>
      </w:r>
      <w:r>
        <w:t xml:space="preserve"> Sigla de la sociedad propietaria de la planta o promotor del Proyecto</w:t>
      </w:r>
    </w:p>
  </w:footnote>
  <w:footnote w:id="292">
    <w:p w14:paraId="6628E6B9" w14:textId="77777777" w:rsidR="00A65160" w:rsidRDefault="00A65160" w:rsidP="000851FD">
      <w:pPr>
        <w:pStyle w:val="Textonotapie"/>
      </w:pPr>
      <w:r>
        <w:rPr>
          <w:rStyle w:val="Refdenotaalpie"/>
        </w:rPr>
        <w:footnoteRef/>
      </w:r>
      <w:r>
        <w:t xml:space="preserve"> Sigla de la sociedad que otorga el punto de conexión</w:t>
      </w:r>
    </w:p>
  </w:footnote>
  <w:footnote w:id="293">
    <w:p w14:paraId="18E89310" w14:textId="77777777" w:rsidR="00A65160" w:rsidRDefault="00A65160" w:rsidP="000851FD">
      <w:pPr>
        <w:pStyle w:val="Textonotapie"/>
      </w:pPr>
      <w:r>
        <w:rPr>
          <w:rStyle w:val="Refdenotaalpie"/>
        </w:rPr>
        <w:footnoteRef/>
      </w:r>
      <w:r>
        <w:t xml:space="preserve"> Sigla de la sociedad que otorga el punto de conexión</w:t>
      </w:r>
    </w:p>
  </w:footnote>
  <w:footnote w:id="294">
    <w:p w14:paraId="42E1C857" w14:textId="77777777" w:rsidR="00A65160" w:rsidRDefault="00A65160" w:rsidP="00DF23CF">
      <w:pPr>
        <w:pStyle w:val="Textonotapie"/>
      </w:pPr>
      <w:r>
        <w:rPr>
          <w:rStyle w:val="Refdenotaalpie"/>
        </w:rPr>
        <w:footnoteRef/>
      </w:r>
      <w:r>
        <w:t xml:space="preserve"> Sigla de la sociedad propietaria de la planta o promotor del Proyecto</w:t>
      </w:r>
    </w:p>
  </w:footnote>
  <w:footnote w:id="295">
    <w:p w14:paraId="7083A2D6" w14:textId="77777777" w:rsidR="00A65160" w:rsidRDefault="00A65160" w:rsidP="00DF23CF">
      <w:pPr>
        <w:pStyle w:val="Textonotapie"/>
      </w:pPr>
      <w:r>
        <w:rPr>
          <w:rStyle w:val="Refdenotaalpie"/>
        </w:rPr>
        <w:footnoteRef/>
      </w:r>
      <w:r>
        <w:t xml:space="preserve"> Sigla de la sociedad que otorga el punto de conexión</w:t>
      </w:r>
    </w:p>
  </w:footnote>
  <w:footnote w:id="296">
    <w:p w14:paraId="306BB5A7" w14:textId="77777777" w:rsidR="00A65160" w:rsidRDefault="00A65160" w:rsidP="00DF23CF">
      <w:pPr>
        <w:pStyle w:val="Textonotapie"/>
      </w:pPr>
      <w:r>
        <w:rPr>
          <w:rStyle w:val="Refdenotaalpie"/>
        </w:rPr>
        <w:footnoteRef/>
      </w:r>
      <w:r>
        <w:t xml:space="preserve"> Sigla de la sociedad propietaria de la planta o promotor del Proyecto</w:t>
      </w:r>
    </w:p>
  </w:footnote>
  <w:footnote w:id="297">
    <w:p w14:paraId="667DEF85" w14:textId="77777777" w:rsidR="00A65160" w:rsidRDefault="00A65160" w:rsidP="00DF23CF">
      <w:pPr>
        <w:pStyle w:val="Textonotapie"/>
      </w:pPr>
      <w:r>
        <w:rPr>
          <w:rStyle w:val="Refdenotaalpie"/>
        </w:rPr>
        <w:footnoteRef/>
      </w:r>
      <w:r>
        <w:t xml:space="preserve"> Sigla de la sociedad que otorga el punto de conexión</w:t>
      </w:r>
    </w:p>
  </w:footnote>
  <w:footnote w:id="298">
    <w:p w14:paraId="64107C37" w14:textId="77777777" w:rsidR="00A65160" w:rsidRDefault="00A65160" w:rsidP="00DF23CF">
      <w:pPr>
        <w:pStyle w:val="Textonotapie"/>
      </w:pPr>
      <w:r>
        <w:rPr>
          <w:rStyle w:val="Refdenotaalpie"/>
        </w:rPr>
        <w:footnoteRef/>
      </w:r>
      <w:r>
        <w:t xml:space="preserve"> Sigla de la sociedad que otorga el punto de conexión</w:t>
      </w:r>
    </w:p>
  </w:footnote>
  <w:footnote w:id="299">
    <w:p w14:paraId="2B8E4A6B" w14:textId="77777777" w:rsidR="00A65160" w:rsidRDefault="00A65160" w:rsidP="00DF23CF">
      <w:pPr>
        <w:pStyle w:val="Textonotapie"/>
      </w:pPr>
      <w:r>
        <w:rPr>
          <w:rStyle w:val="Refdenotaalpie"/>
        </w:rPr>
        <w:footnoteRef/>
      </w:r>
      <w:r>
        <w:t xml:space="preserve"> Sigla de la sociedad que otorga el punto de conexión</w:t>
      </w:r>
    </w:p>
  </w:footnote>
  <w:footnote w:id="300">
    <w:p w14:paraId="79FA10DA" w14:textId="77777777" w:rsidR="00A65160" w:rsidRDefault="00A65160" w:rsidP="00DF23CF">
      <w:pPr>
        <w:pStyle w:val="Textonotapie"/>
      </w:pPr>
      <w:r>
        <w:rPr>
          <w:rStyle w:val="Refdenotaalpie"/>
        </w:rPr>
        <w:footnoteRef/>
      </w:r>
      <w:r>
        <w:t xml:space="preserve"> Sigla de la sociedad que otorga el punto de conexión</w:t>
      </w:r>
    </w:p>
  </w:footnote>
  <w:footnote w:id="301">
    <w:p w14:paraId="6D1ADD1B" w14:textId="3BF210FE" w:rsidR="00A65160" w:rsidRDefault="00A65160">
      <w:pPr>
        <w:pStyle w:val="Textonotapie"/>
      </w:pPr>
      <w:r>
        <w:rPr>
          <w:rStyle w:val="Refdenotaalpie"/>
        </w:rPr>
        <w:footnoteRef/>
      </w:r>
      <w:r>
        <w:t xml:space="preserve"> Indicativo de la Ciudad</w:t>
      </w:r>
    </w:p>
  </w:footnote>
  <w:footnote w:id="302">
    <w:p w14:paraId="491528F8" w14:textId="0BD53250" w:rsidR="00A65160" w:rsidRDefault="00A65160">
      <w:pPr>
        <w:pStyle w:val="Textonotapie"/>
      </w:pPr>
      <w:r>
        <w:rPr>
          <w:rStyle w:val="Refdenotaalpie"/>
        </w:rPr>
        <w:footnoteRef/>
      </w:r>
      <w:r>
        <w:t xml:space="preserve"> Número de Teléfono</w:t>
      </w:r>
    </w:p>
  </w:footnote>
  <w:footnote w:id="303">
    <w:p w14:paraId="5B77DC85" w14:textId="522FB8E6" w:rsidR="00A65160" w:rsidRDefault="00A65160">
      <w:pPr>
        <w:pStyle w:val="Textonotapie"/>
      </w:pPr>
      <w:r>
        <w:rPr>
          <w:rStyle w:val="Refdenotaalpie"/>
        </w:rPr>
        <w:footnoteRef/>
      </w:r>
      <w:r>
        <w:t xml:space="preserve"> Ciudad </w:t>
      </w:r>
    </w:p>
  </w:footnote>
  <w:footnote w:id="304">
    <w:p w14:paraId="2A622305" w14:textId="06D36BB2" w:rsidR="00A65160" w:rsidRDefault="00A65160">
      <w:pPr>
        <w:pStyle w:val="Textonotapie"/>
      </w:pPr>
      <w:r>
        <w:rPr>
          <w:rStyle w:val="Refdenotaalpie"/>
        </w:rPr>
        <w:footnoteRef/>
      </w:r>
      <w:r>
        <w:t xml:space="preserve"> Insertar número de teléfono celular</w:t>
      </w:r>
    </w:p>
  </w:footnote>
  <w:footnote w:id="305">
    <w:p w14:paraId="5905F4A7" w14:textId="401DF31D" w:rsidR="00A65160" w:rsidRDefault="00A65160">
      <w:pPr>
        <w:pStyle w:val="Textonotapie"/>
      </w:pPr>
      <w:r>
        <w:rPr>
          <w:rStyle w:val="Refdenotaalpie"/>
        </w:rPr>
        <w:footnoteRef/>
      </w:r>
      <w:r>
        <w:t xml:space="preserve"> Insertar el correo electrónico</w:t>
      </w:r>
    </w:p>
  </w:footnote>
  <w:footnote w:id="306">
    <w:p w14:paraId="637BE0DB" w14:textId="77777777" w:rsidR="00A65160" w:rsidRDefault="00A65160" w:rsidP="00F42FE0">
      <w:pPr>
        <w:pStyle w:val="Textonotapie"/>
      </w:pPr>
      <w:r>
        <w:rPr>
          <w:rStyle w:val="Refdenotaalpie"/>
        </w:rPr>
        <w:footnoteRef/>
      </w:r>
      <w:r>
        <w:t xml:space="preserve"> Sigla de la sociedad propietaria de la planta o promotor del Proyecto</w:t>
      </w:r>
    </w:p>
  </w:footnote>
  <w:footnote w:id="307">
    <w:p w14:paraId="226E10B8" w14:textId="77777777" w:rsidR="00A65160" w:rsidRDefault="00A65160" w:rsidP="00F42FE0">
      <w:pPr>
        <w:pStyle w:val="Textonotapie"/>
      </w:pPr>
      <w:r>
        <w:rPr>
          <w:rStyle w:val="Refdenotaalpie"/>
        </w:rPr>
        <w:footnoteRef/>
      </w:r>
      <w:r>
        <w:t xml:space="preserve"> Sigla de la sociedad propietaria de la planta o promotor del Proyecto</w:t>
      </w:r>
    </w:p>
  </w:footnote>
  <w:footnote w:id="308">
    <w:p w14:paraId="7384308B" w14:textId="77777777" w:rsidR="00A65160" w:rsidRDefault="00A65160" w:rsidP="00F42FE0">
      <w:pPr>
        <w:pStyle w:val="Textonotapie"/>
      </w:pPr>
      <w:r>
        <w:rPr>
          <w:rStyle w:val="Refdenotaalpie"/>
        </w:rPr>
        <w:footnoteRef/>
      </w:r>
      <w:r>
        <w:t xml:space="preserve"> Sigla de la sociedad propietaria de la planta o promotor del Proyecto</w:t>
      </w:r>
    </w:p>
  </w:footnote>
  <w:footnote w:id="309">
    <w:p w14:paraId="76646713" w14:textId="77777777" w:rsidR="00A65160" w:rsidRDefault="00A65160" w:rsidP="00F42FE0">
      <w:pPr>
        <w:pStyle w:val="Textonotapie"/>
      </w:pPr>
      <w:r>
        <w:rPr>
          <w:rStyle w:val="Refdenotaalpie"/>
        </w:rPr>
        <w:footnoteRef/>
      </w:r>
      <w:r>
        <w:t xml:space="preserve"> Sigla de la sociedad que otorga el punto de conexión</w:t>
      </w:r>
    </w:p>
  </w:footnote>
  <w:footnote w:id="310">
    <w:p w14:paraId="1D6CD649" w14:textId="77777777" w:rsidR="00A65160" w:rsidRDefault="00A65160" w:rsidP="00F42FE0">
      <w:pPr>
        <w:pStyle w:val="Textonotapie"/>
      </w:pPr>
      <w:r>
        <w:rPr>
          <w:rStyle w:val="Refdenotaalpie"/>
        </w:rPr>
        <w:footnoteRef/>
      </w:r>
      <w:r>
        <w:t xml:space="preserve"> Sigla de la sociedad que otorga el punto de conexión</w:t>
      </w:r>
    </w:p>
  </w:footnote>
  <w:footnote w:id="311">
    <w:p w14:paraId="73C41FE3" w14:textId="77777777" w:rsidR="00A65160" w:rsidRDefault="00A65160" w:rsidP="00F42FE0">
      <w:pPr>
        <w:pStyle w:val="Textonotapie"/>
      </w:pPr>
      <w:r>
        <w:rPr>
          <w:rStyle w:val="Refdenotaalpie"/>
        </w:rPr>
        <w:footnoteRef/>
      </w:r>
      <w:r>
        <w:t xml:space="preserve"> Sigla de la sociedad que otorga el punto de conexión</w:t>
      </w:r>
    </w:p>
  </w:footnote>
  <w:footnote w:id="312">
    <w:p w14:paraId="474BF8CB" w14:textId="77777777" w:rsidR="00A65160" w:rsidRDefault="00A65160" w:rsidP="00F42FE0">
      <w:pPr>
        <w:pStyle w:val="Textonotapie"/>
      </w:pPr>
      <w:r>
        <w:rPr>
          <w:rStyle w:val="Refdenotaalpie"/>
        </w:rPr>
        <w:footnoteRef/>
      </w:r>
      <w:r>
        <w:t xml:space="preserve"> Sigla de la sociedad propietaria de la planta o promotor del Proyecto</w:t>
      </w:r>
    </w:p>
  </w:footnote>
  <w:footnote w:id="313">
    <w:p w14:paraId="4894502C" w14:textId="77777777" w:rsidR="00A65160" w:rsidRDefault="00A65160" w:rsidP="00F42FE0">
      <w:pPr>
        <w:pStyle w:val="Textonotapie"/>
      </w:pPr>
      <w:r>
        <w:rPr>
          <w:rStyle w:val="Refdenotaalpie"/>
        </w:rPr>
        <w:footnoteRef/>
      </w:r>
      <w:r>
        <w:t xml:space="preserve"> Sigla de la sociedad propietaria de la planta o promotor del Proyecto</w:t>
      </w:r>
    </w:p>
  </w:footnote>
  <w:footnote w:id="314">
    <w:p w14:paraId="7CD48C4F" w14:textId="77777777" w:rsidR="00A65160" w:rsidRDefault="00A65160" w:rsidP="00F42FE0">
      <w:pPr>
        <w:pStyle w:val="Textonotapie"/>
      </w:pPr>
      <w:r>
        <w:rPr>
          <w:rStyle w:val="Refdenotaalpie"/>
        </w:rPr>
        <w:footnoteRef/>
      </w:r>
      <w:r>
        <w:t xml:space="preserve"> Sigla de la sociedad propietaria de la planta o promotor del Proyecto</w:t>
      </w:r>
    </w:p>
  </w:footnote>
  <w:footnote w:id="315">
    <w:p w14:paraId="50EA8561" w14:textId="77777777" w:rsidR="00A65160" w:rsidRDefault="00A65160" w:rsidP="00F42FE0">
      <w:pPr>
        <w:pStyle w:val="Textonotapie"/>
      </w:pPr>
      <w:r>
        <w:rPr>
          <w:rStyle w:val="Refdenotaalpie"/>
        </w:rPr>
        <w:footnoteRef/>
      </w:r>
      <w:r>
        <w:t xml:space="preserve"> Sigla de la sociedad que otorga el punto de conexión</w:t>
      </w:r>
    </w:p>
  </w:footnote>
  <w:footnote w:id="316">
    <w:p w14:paraId="3F6A915E" w14:textId="77777777" w:rsidR="00A65160" w:rsidRDefault="00A65160" w:rsidP="00F42FE0">
      <w:pPr>
        <w:pStyle w:val="Textonotapie"/>
      </w:pPr>
      <w:r>
        <w:rPr>
          <w:rStyle w:val="Refdenotaalpie"/>
        </w:rPr>
        <w:footnoteRef/>
      </w:r>
      <w:r>
        <w:t xml:space="preserve"> Sigla de la sociedad que otorga el punto de conexión</w:t>
      </w:r>
    </w:p>
  </w:footnote>
  <w:footnote w:id="317">
    <w:p w14:paraId="012DA4D8" w14:textId="77777777" w:rsidR="00A65160" w:rsidRDefault="00A65160" w:rsidP="0038225F">
      <w:pPr>
        <w:pStyle w:val="Textonotapie"/>
      </w:pPr>
      <w:r>
        <w:rPr>
          <w:rStyle w:val="Refdenotaalpie"/>
        </w:rPr>
        <w:footnoteRef/>
      </w:r>
      <w:r>
        <w:t xml:space="preserve"> Sigla de la sociedad que otorga el punto de conexión</w:t>
      </w:r>
    </w:p>
  </w:footnote>
  <w:footnote w:id="318">
    <w:p w14:paraId="347F73B3" w14:textId="77777777" w:rsidR="00A65160" w:rsidRDefault="00A65160" w:rsidP="0038225F">
      <w:pPr>
        <w:pStyle w:val="Textonotapie"/>
      </w:pPr>
      <w:r>
        <w:rPr>
          <w:rStyle w:val="Refdenotaalpie"/>
        </w:rPr>
        <w:footnoteRef/>
      </w:r>
      <w:r>
        <w:t xml:space="preserve"> Sigla de la sociedad que otorga el punto de conexión</w:t>
      </w:r>
    </w:p>
  </w:footnote>
  <w:footnote w:id="319">
    <w:p w14:paraId="0666BB1D"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20">
    <w:p w14:paraId="16AD5935"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21">
    <w:p w14:paraId="38E94A7E"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22">
    <w:p w14:paraId="400CE713"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23">
    <w:p w14:paraId="3B0E94AF"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24">
    <w:p w14:paraId="25D94F1D" w14:textId="77777777" w:rsidR="00A65160" w:rsidRDefault="00A65160" w:rsidP="0038225F">
      <w:pPr>
        <w:pStyle w:val="Textonotapie"/>
      </w:pPr>
      <w:r>
        <w:rPr>
          <w:rStyle w:val="Refdenotaalpie"/>
        </w:rPr>
        <w:footnoteRef/>
      </w:r>
      <w:r>
        <w:t xml:space="preserve"> Sigla de la sociedad que otorga el punto de conexión</w:t>
      </w:r>
    </w:p>
  </w:footnote>
  <w:footnote w:id="325">
    <w:p w14:paraId="258A860A"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26">
    <w:p w14:paraId="21A4DA5D" w14:textId="68A7DD97" w:rsidR="00A65160" w:rsidRDefault="00A65160">
      <w:pPr>
        <w:pStyle w:val="Textonotapie"/>
      </w:pPr>
      <w:r>
        <w:rPr>
          <w:rStyle w:val="Refdenotaalpie"/>
        </w:rPr>
        <w:footnoteRef/>
      </w:r>
      <w:r>
        <w:t xml:space="preserve"> Utilizar este texto en caso que aplique.</w:t>
      </w:r>
    </w:p>
  </w:footnote>
  <w:footnote w:id="327">
    <w:p w14:paraId="444DE374" w14:textId="77777777" w:rsidR="00A65160" w:rsidRDefault="00A65160" w:rsidP="003448C9">
      <w:pPr>
        <w:pStyle w:val="Textonotapie"/>
      </w:pPr>
      <w:r>
        <w:rPr>
          <w:rStyle w:val="Refdenotaalpie"/>
        </w:rPr>
        <w:footnoteRef/>
      </w:r>
      <w:r>
        <w:t xml:space="preserve"> Utilizar el texto que aplique</w:t>
      </w:r>
    </w:p>
  </w:footnote>
  <w:footnote w:id="328">
    <w:p w14:paraId="3AB28B85"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29">
    <w:p w14:paraId="26A88299"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30">
    <w:p w14:paraId="138781CB" w14:textId="77777777" w:rsidR="00A65160" w:rsidRDefault="00A65160" w:rsidP="0038225F">
      <w:pPr>
        <w:pStyle w:val="Textonotapie"/>
      </w:pPr>
      <w:r>
        <w:rPr>
          <w:rStyle w:val="Refdenotaalpie"/>
        </w:rPr>
        <w:footnoteRef/>
      </w:r>
      <w:r>
        <w:t xml:space="preserve"> Sigla de la sociedad que otorga el punto de conexión</w:t>
      </w:r>
    </w:p>
  </w:footnote>
  <w:footnote w:id="331">
    <w:p w14:paraId="64B0B264"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32">
    <w:p w14:paraId="670DE390"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33">
    <w:p w14:paraId="39825F61"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34">
    <w:p w14:paraId="5ACE0C52" w14:textId="77777777" w:rsidR="00A65160" w:rsidRDefault="00A65160" w:rsidP="0038225F">
      <w:pPr>
        <w:pStyle w:val="Textonotapie"/>
      </w:pPr>
      <w:r>
        <w:rPr>
          <w:rStyle w:val="Refdenotaalpie"/>
        </w:rPr>
        <w:footnoteRef/>
      </w:r>
      <w:r>
        <w:t xml:space="preserve"> Sigla de la sociedad que otorga el punto de conexión</w:t>
      </w:r>
    </w:p>
  </w:footnote>
  <w:footnote w:id="335">
    <w:p w14:paraId="5BEDD4E5"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336">
    <w:p w14:paraId="736C72F0"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37">
    <w:p w14:paraId="513C527C" w14:textId="77777777" w:rsidR="00A65160" w:rsidRDefault="00A65160" w:rsidP="0038225F">
      <w:pPr>
        <w:pStyle w:val="Textonotapie"/>
      </w:pPr>
      <w:r>
        <w:rPr>
          <w:rStyle w:val="Refdenotaalpie"/>
        </w:rPr>
        <w:footnoteRef/>
      </w:r>
      <w:r>
        <w:t xml:space="preserve"> Sigla de la sociedad que otorga el punto de conexión</w:t>
      </w:r>
    </w:p>
  </w:footnote>
  <w:footnote w:id="338">
    <w:p w14:paraId="3A474C73" w14:textId="77777777" w:rsidR="00A65160" w:rsidRDefault="00A65160" w:rsidP="00D65BCB">
      <w:pPr>
        <w:pStyle w:val="Textonotapie"/>
      </w:pPr>
      <w:r>
        <w:rPr>
          <w:rStyle w:val="Refdenotaalpie"/>
        </w:rPr>
        <w:footnoteRef/>
      </w:r>
      <w:r>
        <w:t xml:space="preserve"> Sigla de la sociedad propietaria de la planta o promotor del Proyecto</w:t>
      </w:r>
    </w:p>
  </w:footnote>
  <w:footnote w:id="339">
    <w:p w14:paraId="77BDB02F" w14:textId="77777777" w:rsidR="00A65160" w:rsidRDefault="00A65160" w:rsidP="00D65BCB">
      <w:pPr>
        <w:pStyle w:val="Textonotapie"/>
      </w:pPr>
      <w:r>
        <w:rPr>
          <w:rStyle w:val="Refdenotaalpie"/>
        </w:rPr>
        <w:footnoteRef/>
      </w:r>
      <w:r>
        <w:t xml:space="preserve"> Sigla de la sociedad que otorga el punto de conexión</w:t>
      </w:r>
    </w:p>
  </w:footnote>
  <w:footnote w:id="340">
    <w:p w14:paraId="0B7D9ADB"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41">
    <w:p w14:paraId="3716188C" w14:textId="77777777" w:rsidR="00A65160" w:rsidRDefault="00A65160" w:rsidP="0038225F">
      <w:pPr>
        <w:pStyle w:val="Textonotapie"/>
      </w:pPr>
      <w:r>
        <w:rPr>
          <w:rStyle w:val="Refdenotaalpie"/>
        </w:rPr>
        <w:footnoteRef/>
      </w:r>
      <w:r>
        <w:t xml:space="preserve"> Sigla de la sociedad que otorga el punto de conexión</w:t>
      </w:r>
    </w:p>
  </w:footnote>
  <w:footnote w:id="342">
    <w:p w14:paraId="2D3ABB8F" w14:textId="77777777" w:rsidR="00A65160" w:rsidRDefault="00A65160" w:rsidP="0038225F">
      <w:pPr>
        <w:pStyle w:val="Textonotapie"/>
      </w:pPr>
      <w:r>
        <w:rPr>
          <w:rStyle w:val="Refdenotaalpie"/>
        </w:rPr>
        <w:footnoteRef/>
      </w:r>
      <w:r>
        <w:t xml:space="preserve"> Sigla de la sociedad que otorga el punto de conexión</w:t>
      </w:r>
    </w:p>
  </w:footnote>
  <w:footnote w:id="343">
    <w:p w14:paraId="2DBCBE27"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44">
    <w:p w14:paraId="76AA11EC"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45">
    <w:p w14:paraId="36FA35E6" w14:textId="77777777" w:rsidR="00A65160" w:rsidRDefault="00A65160" w:rsidP="0038225F">
      <w:pPr>
        <w:pStyle w:val="Textonotapie"/>
      </w:pPr>
      <w:r>
        <w:rPr>
          <w:rStyle w:val="Refdenotaalpie"/>
        </w:rPr>
        <w:footnoteRef/>
      </w:r>
      <w:r>
        <w:t xml:space="preserve"> Sigla de la sociedad que otorga el punto de conexión</w:t>
      </w:r>
    </w:p>
  </w:footnote>
  <w:footnote w:id="346">
    <w:p w14:paraId="7DA0359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47">
    <w:p w14:paraId="7781D438"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48">
    <w:p w14:paraId="1C7E9022" w14:textId="77777777" w:rsidR="00A65160" w:rsidRDefault="00A65160" w:rsidP="003448C9">
      <w:pPr>
        <w:pStyle w:val="Textonotapie"/>
      </w:pPr>
      <w:r>
        <w:rPr>
          <w:rStyle w:val="Refdenotaalpie"/>
        </w:rPr>
        <w:footnoteRef/>
      </w:r>
      <w:r>
        <w:t xml:space="preserve"> Sigla de la sociedad propietaria de la planta o promotor del Proyecto</w:t>
      </w:r>
    </w:p>
  </w:footnote>
  <w:footnote w:id="349">
    <w:p w14:paraId="7C0D51A7" w14:textId="77777777" w:rsidR="00A65160" w:rsidRDefault="00A65160" w:rsidP="002D3340">
      <w:pPr>
        <w:pStyle w:val="Textonotapie"/>
      </w:pPr>
      <w:r>
        <w:rPr>
          <w:rStyle w:val="Refdenotaalpie"/>
        </w:rPr>
        <w:footnoteRef/>
      </w:r>
      <w:r>
        <w:t xml:space="preserve"> Sigla de la sociedad propietaria de la planta o promotor del Proyecto</w:t>
      </w:r>
    </w:p>
  </w:footnote>
  <w:footnote w:id="350">
    <w:p w14:paraId="7EB1BFE5" w14:textId="77777777" w:rsidR="00A65160" w:rsidRDefault="00A65160" w:rsidP="003448C9">
      <w:pPr>
        <w:pStyle w:val="Textonotapie"/>
      </w:pPr>
      <w:r>
        <w:rPr>
          <w:rStyle w:val="Refdenotaalpie"/>
        </w:rPr>
        <w:footnoteRef/>
      </w:r>
      <w:r>
        <w:t xml:space="preserve"> Sigla de la sociedad propietaria de la planta o promotor del Proyecto</w:t>
      </w:r>
    </w:p>
  </w:footnote>
  <w:footnote w:id="351">
    <w:p w14:paraId="27ADB170"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52">
    <w:p w14:paraId="478040BE" w14:textId="77777777" w:rsidR="00A65160" w:rsidRDefault="00A65160" w:rsidP="00683B4C">
      <w:pPr>
        <w:pStyle w:val="Textonotapie"/>
      </w:pPr>
      <w:r>
        <w:rPr>
          <w:rStyle w:val="Refdenotaalpie"/>
        </w:rPr>
        <w:footnoteRef/>
      </w:r>
      <w:r>
        <w:t xml:space="preserve"> Sigla de la sociedad propietaria de la planta o promotor del Proyecto</w:t>
      </w:r>
    </w:p>
  </w:footnote>
  <w:footnote w:id="353">
    <w:p w14:paraId="1EC7A5A4" w14:textId="3C55C8D1" w:rsidR="00A65160" w:rsidRDefault="00A65160">
      <w:pPr>
        <w:pStyle w:val="Textonotapie"/>
      </w:pPr>
      <w:r>
        <w:rPr>
          <w:rStyle w:val="Refdenotaalpie"/>
        </w:rPr>
        <w:footnoteRef/>
      </w:r>
      <w:r>
        <w:t xml:space="preserve"> Utilizar este texto en caso que aplique</w:t>
      </w:r>
    </w:p>
  </w:footnote>
  <w:footnote w:id="354">
    <w:p w14:paraId="3B120834" w14:textId="77777777" w:rsidR="00A65160" w:rsidRDefault="00A65160" w:rsidP="0038225F">
      <w:pPr>
        <w:pStyle w:val="Textonotapie"/>
      </w:pPr>
      <w:r>
        <w:rPr>
          <w:rStyle w:val="Refdenotaalpie"/>
        </w:rPr>
        <w:footnoteRef/>
      </w:r>
      <w:r>
        <w:t xml:space="preserve"> Sigla de la sociedad que otorga el punto de conexión</w:t>
      </w:r>
    </w:p>
  </w:footnote>
  <w:footnote w:id="355">
    <w:p w14:paraId="6CBC273D"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56">
    <w:p w14:paraId="5DFC0CB4" w14:textId="77777777" w:rsidR="00A65160" w:rsidRDefault="00A65160" w:rsidP="0038225F">
      <w:pPr>
        <w:pStyle w:val="Textonotapie"/>
      </w:pPr>
      <w:r>
        <w:rPr>
          <w:rStyle w:val="Refdenotaalpie"/>
        </w:rPr>
        <w:footnoteRef/>
      </w:r>
      <w:r>
        <w:t xml:space="preserve"> Sigla de la sociedad que otorga el punto de conexión</w:t>
      </w:r>
    </w:p>
  </w:footnote>
  <w:footnote w:id="357">
    <w:p w14:paraId="775A88AB"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58">
    <w:p w14:paraId="23780E69"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59">
    <w:p w14:paraId="0E53A430"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60">
    <w:p w14:paraId="536B15E5"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61">
    <w:p w14:paraId="50F00626" w14:textId="77777777" w:rsidR="00A65160" w:rsidRDefault="00A65160" w:rsidP="0038225F">
      <w:pPr>
        <w:pStyle w:val="Textonotapie"/>
      </w:pPr>
      <w:r>
        <w:rPr>
          <w:rStyle w:val="Refdenotaalpie"/>
        </w:rPr>
        <w:footnoteRef/>
      </w:r>
      <w:r>
        <w:t xml:space="preserve"> Sigla de la sociedad que otorga el punto de conexión</w:t>
      </w:r>
    </w:p>
  </w:footnote>
  <w:footnote w:id="362">
    <w:p w14:paraId="5E07F426" w14:textId="77777777" w:rsidR="00A65160" w:rsidRDefault="00A65160" w:rsidP="0038225F">
      <w:pPr>
        <w:pStyle w:val="Textonotapie"/>
      </w:pPr>
      <w:r>
        <w:rPr>
          <w:rStyle w:val="Refdenotaalpie"/>
        </w:rPr>
        <w:footnoteRef/>
      </w:r>
      <w:r>
        <w:t xml:space="preserve"> Sigla de la sociedad que otorga el punto de conexión</w:t>
      </w:r>
    </w:p>
  </w:footnote>
  <w:footnote w:id="363">
    <w:p w14:paraId="11658698"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64">
    <w:p w14:paraId="476BF2D9"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65">
    <w:p w14:paraId="1C7F6E08" w14:textId="77777777" w:rsidR="00A65160" w:rsidRDefault="00A65160" w:rsidP="0038225F">
      <w:pPr>
        <w:pStyle w:val="Textonotapie"/>
      </w:pPr>
      <w:r>
        <w:rPr>
          <w:rStyle w:val="Refdenotaalpie"/>
        </w:rPr>
        <w:footnoteRef/>
      </w:r>
      <w:r>
        <w:t xml:space="preserve"> Sigla de la sociedad que otorga el punto de conexión</w:t>
      </w:r>
    </w:p>
  </w:footnote>
  <w:footnote w:id="366">
    <w:p w14:paraId="422C1B68"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67">
    <w:p w14:paraId="7E8B47FA" w14:textId="77777777" w:rsidR="00A65160" w:rsidRDefault="00A65160" w:rsidP="0038225F">
      <w:pPr>
        <w:pStyle w:val="Textonotapie"/>
      </w:pPr>
      <w:r>
        <w:rPr>
          <w:rStyle w:val="Refdenotaalpie"/>
        </w:rPr>
        <w:footnoteRef/>
      </w:r>
      <w:r>
        <w:t xml:space="preserve"> Sigla de la sociedad que otorga el punto de conexión</w:t>
      </w:r>
    </w:p>
  </w:footnote>
  <w:footnote w:id="368">
    <w:p w14:paraId="46258F16"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69">
    <w:p w14:paraId="52B5520F" w14:textId="77777777" w:rsidR="00A65160" w:rsidRDefault="00A65160" w:rsidP="0038225F">
      <w:pPr>
        <w:pStyle w:val="Textonotapie"/>
      </w:pPr>
      <w:r>
        <w:rPr>
          <w:rStyle w:val="Refdenotaalpie"/>
        </w:rPr>
        <w:footnoteRef/>
      </w:r>
      <w:r>
        <w:t xml:space="preserve"> Sigla de la sociedad que otorga el punto de conexión</w:t>
      </w:r>
    </w:p>
  </w:footnote>
  <w:footnote w:id="370">
    <w:p w14:paraId="18FE3DF3"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71">
    <w:p w14:paraId="13EAA8DF" w14:textId="77777777" w:rsidR="00A65160" w:rsidRDefault="00A65160" w:rsidP="00446932">
      <w:pPr>
        <w:pStyle w:val="Textonotapie"/>
      </w:pPr>
      <w:r>
        <w:rPr>
          <w:rStyle w:val="Refdenotaalpie"/>
        </w:rPr>
        <w:footnoteRef/>
      </w:r>
      <w:r>
        <w:t xml:space="preserve"> Sigla de la sociedad propietaria de la planta o promotor del Proyecto</w:t>
      </w:r>
    </w:p>
  </w:footnote>
  <w:footnote w:id="372">
    <w:p w14:paraId="226F6682"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73">
    <w:p w14:paraId="63A92E60" w14:textId="77777777" w:rsidR="00A65160" w:rsidRDefault="00A65160" w:rsidP="0038225F">
      <w:pPr>
        <w:pStyle w:val="Textonotapie"/>
      </w:pPr>
      <w:r>
        <w:rPr>
          <w:rStyle w:val="Refdenotaalpie"/>
        </w:rPr>
        <w:footnoteRef/>
      </w:r>
      <w:r>
        <w:t xml:space="preserve"> Sigla de la sociedad que otorga el punto de conexión</w:t>
      </w:r>
    </w:p>
  </w:footnote>
  <w:footnote w:id="374">
    <w:p w14:paraId="686308A3"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75">
    <w:p w14:paraId="36FB407A" w14:textId="77777777" w:rsidR="00A65160" w:rsidRDefault="00A65160" w:rsidP="0038225F">
      <w:pPr>
        <w:pStyle w:val="Textonotapie"/>
      </w:pPr>
      <w:r>
        <w:rPr>
          <w:rStyle w:val="Refdenotaalpie"/>
        </w:rPr>
        <w:footnoteRef/>
      </w:r>
      <w:r>
        <w:t xml:space="preserve"> Sigla de la sociedad que otorga el punto de conexión</w:t>
      </w:r>
    </w:p>
  </w:footnote>
  <w:footnote w:id="376">
    <w:p w14:paraId="725007F2"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77">
    <w:p w14:paraId="70F8FB6D" w14:textId="77777777" w:rsidR="00A65160" w:rsidRDefault="00A65160" w:rsidP="0038225F">
      <w:pPr>
        <w:pStyle w:val="Textonotapie"/>
      </w:pPr>
      <w:r>
        <w:rPr>
          <w:rStyle w:val="Refdenotaalpie"/>
        </w:rPr>
        <w:footnoteRef/>
      </w:r>
      <w:r>
        <w:t xml:space="preserve"> Sigla de la sociedad que otorga el punto de conexión</w:t>
      </w:r>
    </w:p>
  </w:footnote>
  <w:footnote w:id="378">
    <w:p w14:paraId="6A134BA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79">
    <w:p w14:paraId="457C9ED0"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80">
    <w:p w14:paraId="73D40D7A"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81">
    <w:p w14:paraId="58272467" w14:textId="77777777" w:rsidR="00A65160" w:rsidRDefault="00A65160" w:rsidP="0038225F">
      <w:pPr>
        <w:pStyle w:val="Textonotapie"/>
      </w:pPr>
      <w:r>
        <w:rPr>
          <w:rStyle w:val="Refdenotaalpie"/>
        </w:rPr>
        <w:footnoteRef/>
      </w:r>
      <w:r>
        <w:t xml:space="preserve"> Sigla de la sociedad que otorga el punto de conexión</w:t>
      </w:r>
    </w:p>
  </w:footnote>
  <w:footnote w:id="382">
    <w:p w14:paraId="53391895"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83">
    <w:p w14:paraId="758911A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84">
    <w:p w14:paraId="315A1E47"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85">
    <w:p w14:paraId="6BC50B6A" w14:textId="77777777" w:rsidR="00A65160" w:rsidRDefault="00A65160" w:rsidP="0038225F">
      <w:pPr>
        <w:pStyle w:val="Textonotapie"/>
      </w:pPr>
      <w:r>
        <w:rPr>
          <w:rStyle w:val="Refdenotaalpie"/>
        </w:rPr>
        <w:footnoteRef/>
      </w:r>
      <w:r>
        <w:t xml:space="preserve"> Sigla de la sociedad que otorga el punto de conexión</w:t>
      </w:r>
    </w:p>
  </w:footnote>
  <w:footnote w:id="386">
    <w:p w14:paraId="33037305" w14:textId="77777777" w:rsidR="00A65160" w:rsidRDefault="00A65160" w:rsidP="001C1411">
      <w:pPr>
        <w:pStyle w:val="Textonotapie"/>
      </w:pPr>
      <w:r>
        <w:rPr>
          <w:rStyle w:val="Refdenotaalpie"/>
        </w:rPr>
        <w:footnoteRef/>
      </w:r>
      <w:r>
        <w:t xml:space="preserve"> Sigla de la sociedad propietaria de la planta o promotor del Proyecto</w:t>
      </w:r>
    </w:p>
  </w:footnote>
  <w:footnote w:id="387">
    <w:p w14:paraId="60762955" w14:textId="77777777" w:rsidR="00A65160" w:rsidRDefault="00A65160" w:rsidP="001C1411">
      <w:pPr>
        <w:pStyle w:val="Textonotapie"/>
      </w:pPr>
      <w:r>
        <w:rPr>
          <w:rStyle w:val="Refdenotaalpie"/>
        </w:rPr>
        <w:footnoteRef/>
      </w:r>
      <w:r>
        <w:t xml:space="preserve"> Sigla de la sociedad que otorga el punto de conexión</w:t>
      </w:r>
    </w:p>
  </w:footnote>
  <w:footnote w:id="388">
    <w:p w14:paraId="76BBEDA3" w14:textId="77777777" w:rsidR="00A65160" w:rsidRDefault="00A65160" w:rsidP="001C1411">
      <w:pPr>
        <w:pStyle w:val="Textonotapie"/>
      </w:pPr>
      <w:r>
        <w:rPr>
          <w:rStyle w:val="Refdenotaalpie"/>
        </w:rPr>
        <w:footnoteRef/>
      </w:r>
      <w:r>
        <w:t xml:space="preserve"> Sigla de la sociedad propietaria de la planta o promotor del Proyecto</w:t>
      </w:r>
    </w:p>
  </w:footnote>
  <w:footnote w:id="389">
    <w:p w14:paraId="387A2DE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90">
    <w:p w14:paraId="0F1B0F9A" w14:textId="77777777" w:rsidR="00A65160" w:rsidRDefault="00A65160" w:rsidP="00A279FE">
      <w:pPr>
        <w:pStyle w:val="Textonotapie"/>
      </w:pPr>
      <w:r>
        <w:rPr>
          <w:rStyle w:val="Refdenotaalpie"/>
        </w:rPr>
        <w:footnoteRef/>
      </w:r>
      <w:r>
        <w:t xml:space="preserve"> Sigla de la sociedad que otorga el punto de conexión</w:t>
      </w:r>
    </w:p>
  </w:footnote>
  <w:footnote w:id="391">
    <w:p w14:paraId="712979F5" w14:textId="77777777" w:rsidR="00A65160" w:rsidRDefault="00A65160" w:rsidP="00D9436F">
      <w:pPr>
        <w:pStyle w:val="Textonotapie"/>
      </w:pPr>
      <w:r>
        <w:rPr>
          <w:rStyle w:val="Refdenotaalpie"/>
        </w:rPr>
        <w:footnoteRef/>
      </w:r>
      <w:r>
        <w:t xml:space="preserve"> Sigla de la sociedad propietaria de la planta o promotor del Proyecto</w:t>
      </w:r>
    </w:p>
  </w:footnote>
  <w:footnote w:id="392">
    <w:p w14:paraId="2F322AA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93">
    <w:p w14:paraId="1380FE5F" w14:textId="77777777" w:rsidR="00A65160" w:rsidRDefault="00A65160" w:rsidP="0038225F">
      <w:pPr>
        <w:pStyle w:val="Textonotapie"/>
      </w:pPr>
      <w:r>
        <w:rPr>
          <w:rStyle w:val="Refdenotaalpie"/>
        </w:rPr>
        <w:footnoteRef/>
      </w:r>
      <w:r>
        <w:t xml:space="preserve"> Sigla de la sociedad que otorga el punto de conexión</w:t>
      </w:r>
    </w:p>
  </w:footnote>
  <w:footnote w:id="394">
    <w:p w14:paraId="5A2722AE"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95">
    <w:p w14:paraId="1E424402"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96">
    <w:p w14:paraId="4C569FDF" w14:textId="77777777" w:rsidR="00A65160" w:rsidRDefault="00A65160" w:rsidP="0038225F">
      <w:pPr>
        <w:pStyle w:val="Textonotapie"/>
      </w:pPr>
      <w:r>
        <w:rPr>
          <w:rStyle w:val="Refdenotaalpie"/>
        </w:rPr>
        <w:footnoteRef/>
      </w:r>
      <w:r>
        <w:t xml:space="preserve"> Sigla de la sociedad que otorga el punto de conexión</w:t>
      </w:r>
    </w:p>
  </w:footnote>
  <w:footnote w:id="397">
    <w:p w14:paraId="43907BB4" w14:textId="77777777" w:rsidR="00A65160" w:rsidRDefault="00A65160" w:rsidP="0038225F">
      <w:pPr>
        <w:pStyle w:val="Textonotapie"/>
      </w:pPr>
      <w:r>
        <w:rPr>
          <w:rStyle w:val="Refdenotaalpie"/>
        </w:rPr>
        <w:footnoteRef/>
      </w:r>
      <w:r>
        <w:t xml:space="preserve"> Sigla de la sociedad que otorga el punto de conexión</w:t>
      </w:r>
    </w:p>
  </w:footnote>
  <w:footnote w:id="398">
    <w:p w14:paraId="3EEAF96D"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399">
    <w:p w14:paraId="1A7B72DD" w14:textId="235C9425" w:rsidR="00A65160" w:rsidRDefault="00A65160">
      <w:pPr>
        <w:pStyle w:val="Textonotapie"/>
      </w:pPr>
      <w:r>
        <w:rPr>
          <w:rStyle w:val="Refdenotaalpie"/>
        </w:rPr>
        <w:footnoteRef/>
      </w:r>
      <w:r>
        <w:t xml:space="preserve"> Utilizar el texto en caso que aplique</w:t>
      </w:r>
    </w:p>
  </w:footnote>
  <w:footnote w:id="400">
    <w:p w14:paraId="2513EC82" w14:textId="77777777" w:rsidR="00A65160" w:rsidRDefault="00A65160" w:rsidP="0038225F">
      <w:pPr>
        <w:pStyle w:val="Textonotapie"/>
      </w:pPr>
      <w:r>
        <w:rPr>
          <w:rStyle w:val="Refdenotaalpie"/>
        </w:rPr>
        <w:footnoteRef/>
      </w:r>
      <w:r>
        <w:t xml:space="preserve"> Sigla de la sociedad que otorga el punto de conexión</w:t>
      </w:r>
    </w:p>
  </w:footnote>
  <w:footnote w:id="401">
    <w:p w14:paraId="6B8FE767" w14:textId="77777777" w:rsidR="00A65160" w:rsidRDefault="00A65160" w:rsidP="005A1D4C">
      <w:pPr>
        <w:pStyle w:val="Textonotapie"/>
      </w:pPr>
      <w:r>
        <w:rPr>
          <w:rStyle w:val="Refdenotaalpie"/>
        </w:rPr>
        <w:footnoteRef/>
      </w:r>
      <w:r>
        <w:t xml:space="preserve"> Sigla de la sociedad que otorga el punto de conexión</w:t>
      </w:r>
    </w:p>
  </w:footnote>
  <w:footnote w:id="402">
    <w:p w14:paraId="28856341" w14:textId="16296A9F" w:rsidR="00A65160" w:rsidRDefault="00A65160">
      <w:pPr>
        <w:pStyle w:val="Textonotapie"/>
      </w:pPr>
      <w:r>
        <w:rPr>
          <w:rStyle w:val="Refdenotaalpie"/>
        </w:rPr>
        <w:footnoteRef/>
      </w:r>
      <w:r>
        <w:t xml:space="preserve"> Utilizar este texto si aplica</w:t>
      </w:r>
    </w:p>
  </w:footnote>
  <w:footnote w:id="403">
    <w:p w14:paraId="7A108D39"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04">
    <w:p w14:paraId="06B8BCB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05">
    <w:p w14:paraId="5D2C81AD"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06">
    <w:p w14:paraId="4EE1BB17" w14:textId="77777777" w:rsidR="00A65160" w:rsidRDefault="00A65160" w:rsidP="0038225F">
      <w:pPr>
        <w:pStyle w:val="Textonotapie"/>
      </w:pPr>
      <w:r>
        <w:rPr>
          <w:rStyle w:val="Refdenotaalpie"/>
        </w:rPr>
        <w:footnoteRef/>
      </w:r>
      <w:r>
        <w:t xml:space="preserve"> Sigla de la sociedad que otorga el punto de conexión</w:t>
      </w:r>
    </w:p>
  </w:footnote>
  <w:footnote w:id="407">
    <w:p w14:paraId="550D366C"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08">
    <w:p w14:paraId="3AF1AAB0"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09">
    <w:p w14:paraId="3D964992" w14:textId="77777777" w:rsidR="00A65160" w:rsidRDefault="00A65160" w:rsidP="0038225F">
      <w:pPr>
        <w:pStyle w:val="Textonotapie"/>
      </w:pPr>
      <w:r>
        <w:rPr>
          <w:rStyle w:val="Refdenotaalpie"/>
        </w:rPr>
        <w:footnoteRef/>
      </w:r>
      <w:r>
        <w:t xml:space="preserve"> Sigla de la sociedad que otorga el punto de conexión</w:t>
      </w:r>
    </w:p>
  </w:footnote>
  <w:footnote w:id="410">
    <w:p w14:paraId="469F4D7C"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11">
    <w:p w14:paraId="0ECBC992" w14:textId="77777777" w:rsidR="00A65160" w:rsidRDefault="00A65160" w:rsidP="00AB0478">
      <w:pPr>
        <w:pStyle w:val="Textonotapie"/>
      </w:pPr>
      <w:r>
        <w:rPr>
          <w:rStyle w:val="Refdenotaalpie"/>
        </w:rPr>
        <w:footnoteRef/>
      </w:r>
      <w:r>
        <w:t xml:space="preserve"> Sigla de la sociedad que otorga el punto de conexión</w:t>
      </w:r>
    </w:p>
  </w:footnote>
  <w:footnote w:id="412">
    <w:p w14:paraId="0B1B85BC" w14:textId="77777777" w:rsidR="00A65160" w:rsidRDefault="00A65160" w:rsidP="00AB0478">
      <w:pPr>
        <w:pStyle w:val="Textonotapie"/>
      </w:pPr>
      <w:r>
        <w:rPr>
          <w:rStyle w:val="Refdenotaalpie"/>
        </w:rPr>
        <w:footnoteRef/>
      </w:r>
      <w:r>
        <w:t xml:space="preserve"> Sigla de la sociedad propietaria de la planta o promotor del Proyecto</w:t>
      </w:r>
    </w:p>
  </w:footnote>
  <w:footnote w:id="413">
    <w:p w14:paraId="75FCD0DD" w14:textId="77777777" w:rsidR="00A65160" w:rsidRDefault="00A65160" w:rsidP="00AB0478">
      <w:pPr>
        <w:pStyle w:val="Textonotapie"/>
      </w:pPr>
      <w:r>
        <w:rPr>
          <w:rStyle w:val="Refdenotaalpie"/>
        </w:rPr>
        <w:footnoteRef/>
      </w:r>
      <w:r>
        <w:t xml:space="preserve"> Sigla de la sociedad que otorga el punto de conexión</w:t>
      </w:r>
    </w:p>
  </w:footnote>
  <w:footnote w:id="414">
    <w:p w14:paraId="787961BD"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15">
    <w:p w14:paraId="166B31A3" w14:textId="77777777" w:rsidR="00A65160" w:rsidRDefault="00A65160" w:rsidP="0038225F">
      <w:pPr>
        <w:pStyle w:val="Textonotapie"/>
      </w:pPr>
      <w:r>
        <w:rPr>
          <w:rStyle w:val="Refdenotaalpie"/>
        </w:rPr>
        <w:footnoteRef/>
      </w:r>
      <w:r>
        <w:t xml:space="preserve"> Sigla de la sociedad que otorga el punto de conexión</w:t>
      </w:r>
    </w:p>
  </w:footnote>
  <w:footnote w:id="416">
    <w:p w14:paraId="2FCB5272"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17">
    <w:p w14:paraId="524BE580" w14:textId="77777777" w:rsidR="00A65160" w:rsidRDefault="00A65160" w:rsidP="0038225F">
      <w:pPr>
        <w:pStyle w:val="Textonotapie"/>
      </w:pPr>
      <w:r>
        <w:rPr>
          <w:rStyle w:val="Refdenotaalpie"/>
        </w:rPr>
        <w:footnoteRef/>
      </w:r>
      <w:r>
        <w:t xml:space="preserve"> Sigla de la sociedad que otorga el punto de conexión</w:t>
      </w:r>
    </w:p>
  </w:footnote>
  <w:footnote w:id="418">
    <w:p w14:paraId="242D88EE" w14:textId="77777777" w:rsidR="00A65160" w:rsidRDefault="00A65160" w:rsidP="00D35654">
      <w:pPr>
        <w:pStyle w:val="Textonotapie"/>
      </w:pPr>
      <w:r>
        <w:rPr>
          <w:rStyle w:val="Refdenotaalpie"/>
        </w:rPr>
        <w:footnoteRef/>
      </w:r>
      <w:r>
        <w:t xml:space="preserve"> Si aplica</w:t>
      </w:r>
    </w:p>
  </w:footnote>
  <w:footnote w:id="419">
    <w:p w14:paraId="5CBF3FFE" w14:textId="77777777" w:rsidR="00A65160" w:rsidRDefault="00A65160" w:rsidP="00BE0AC0">
      <w:pPr>
        <w:pStyle w:val="Textonotapie"/>
      </w:pPr>
      <w:r>
        <w:rPr>
          <w:rStyle w:val="Refdenotaalpie"/>
        </w:rPr>
        <w:footnoteRef/>
      </w:r>
      <w:r>
        <w:t xml:space="preserve"> Sigla de la sociedad propietaria de la planta o promotor del Proyecto</w:t>
      </w:r>
    </w:p>
  </w:footnote>
  <w:footnote w:id="420">
    <w:p w14:paraId="3006E95D" w14:textId="77777777" w:rsidR="00A65160" w:rsidRDefault="00A65160" w:rsidP="00BE0AC0">
      <w:pPr>
        <w:pStyle w:val="Textonotapie"/>
      </w:pPr>
      <w:r>
        <w:rPr>
          <w:rStyle w:val="Refdenotaalpie"/>
        </w:rPr>
        <w:footnoteRef/>
      </w:r>
      <w:r>
        <w:t xml:space="preserve"> Sigla de la sociedad propietaria de la planta o promotor del Proyecto</w:t>
      </w:r>
    </w:p>
  </w:footnote>
  <w:footnote w:id="421">
    <w:p w14:paraId="61576364" w14:textId="7574C59A" w:rsidR="00A65160" w:rsidRDefault="00A65160">
      <w:pPr>
        <w:pStyle w:val="Textonotapie"/>
      </w:pPr>
      <w:r>
        <w:rPr>
          <w:rStyle w:val="Refdenotaalpie"/>
        </w:rPr>
        <w:footnoteRef/>
      </w:r>
      <w:r>
        <w:t xml:space="preserve"> En caso que aplique</w:t>
      </w:r>
    </w:p>
  </w:footnote>
  <w:footnote w:id="422">
    <w:p w14:paraId="1527216E" w14:textId="69FA992B" w:rsidR="00A65160" w:rsidRDefault="00A65160">
      <w:pPr>
        <w:pStyle w:val="Textonotapie"/>
      </w:pPr>
      <w:r>
        <w:rPr>
          <w:rStyle w:val="Refdenotaalpie"/>
        </w:rPr>
        <w:footnoteRef/>
      </w:r>
      <w:r>
        <w:t xml:space="preserve"> Utilizar este texto si aplica</w:t>
      </w:r>
    </w:p>
  </w:footnote>
  <w:footnote w:id="423">
    <w:p w14:paraId="24CBB423" w14:textId="77777777" w:rsidR="00A65160" w:rsidRDefault="00A65160" w:rsidP="00BE0AC0">
      <w:pPr>
        <w:pStyle w:val="Textonotapie"/>
      </w:pPr>
      <w:r>
        <w:rPr>
          <w:rStyle w:val="Refdenotaalpie"/>
        </w:rPr>
        <w:footnoteRef/>
      </w:r>
      <w:r>
        <w:t xml:space="preserve"> Sigla de la sociedad propietaria de la planta o promotor del Proyecto</w:t>
      </w:r>
    </w:p>
  </w:footnote>
  <w:footnote w:id="424">
    <w:p w14:paraId="35CA724A" w14:textId="77777777" w:rsidR="00A65160" w:rsidRDefault="00A65160" w:rsidP="00BE0AC0">
      <w:pPr>
        <w:pStyle w:val="Textonotapie"/>
      </w:pPr>
      <w:r>
        <w:rPr>
          <w:rStyle w:val="Refdenotaalpie"/>
        </w:rPr>
        <w:footnoteRef/>
      </w:r>
      <w:r>
        <w:t xml:space="preserve"> Sigla de la sociedad que otorga el punto de conexión</w:t>
      </w:r>
    </w:p>
  </w:footnote>
  <w:footnote w:id="425">
    <w:p w14:paraId="178430A1" w14:textId="77777777" w:rsidR="00A65160" w:rsidRDefault="00A65160" w:rsidP="00777C6B">
      <w:pPr>
        <w:pStyle w:val="Textonotapie"/>
      </w:pPr>
      <w:r>
        <w:rPr>
          <w:rStyle w:val="Refdenotaalpie"/>
        </w:rPr>
        <w:footnoteRef/>
      </w:r>
      <w:r>
        <w:t xml:space="preserve"> Sigla de la sociedad propietaria de la planta o promotor del Proyecto</w:t>
      </w:r>
    </w:p>
  </w:footnote>
  <w:footnote w:id="426">
    <w:p w14:paraId="147FE605" w14:textId="77777777" w:rsidR="00A65160" w:rsidRDefault="00A65160" w:rsidP="00777C6B">
      <w:pPr>
        <w:pStyle w:val="Textonotapie"/>
      </w:pPr>
      <w:r>
        <w:rPr>
          <w:rStyle w:val="Refdenotaalpie"/>
        </w:rPr>
        <w:footnoteRef/>
      </w:r>
      <w:r>
        <w:t xml:space="preserve"> Sigla de la sociedad que otorga el punto de conexión</w:t>
      </w:r>
    </w:p>
  </w:footnote>
  <w:footnote w:id="427">
    <w:p w14:paraId="29C75E90" w14:textId="77777777" w:rsidR="00A65160" w:rsidRDefault="00A65160" w:rsidP="00777C6B">
      <w:pPr>
        <w:pStyle w:val="Textonotapie"/>
      </w:pPr>
      <w:r>
        <w:rPr>
          <w:rStyle w:val="Refdenotaalpie"/>
        </w:rPr>
        <w:footnoteRef/>
      </w:r>
      <w:r>
        <w:t xml:space="preserve"> Sigla de la sociedad que otorga el punto de conexión</w:t>
      </w:r>
    </w:p>
  </w:footnote>
  <w:footnote w:id="428">
    <w:p w14:paraId="471D8149" w14:textId="77777777" w:rsidR="00A65160" w:rsidRDefault="00A65160" w:rsidP="00777C6B">
      <w:pPr>
        <w:pStyle w:val="Textonotapie"/>
      </w:pPr>
      <w:r>
        <w:rPr>
          <w:rStyle w:val="Refdenotaalpie"/>
        </w:rPr>
        <w:footnoteRef/>
      </w:r>
      <w:r>
        <w:t xml:space="preserve"> Sigla de la sociedad que otorga el punto de conexión</w:t>
      </w:r>
    </w:p>
  </w:footnote>
  <w:footnote w:id="429">
    <w:p w14:paraId="32AB55BA" w14:textId="77777777" w:rsidR="00A65160" w:rsidRDefault="00A65160" w:rsidP="00165704">
      <w:pPr>
        <w:pStyle w:val="Textonotapie"/>
      </w:pPr>
      <w:r>
        <w:rPr>
          <w:rStyle w:val="Refdenotaalpie"/>
        </w:rPr>
        <w:footnoteRef/>
      </w:r>
      <w:r>
        <w:t xml:space="preserve"> Sigla de la sociedad que otorga el punto de conexión</w:t>
      </w:r>
    </w:p>
  </w:footnote>
  <w:footnote w:id="430">
    <w:p w14:paraId="72048B92" w14:textId="77777777" w:rsidR="00A65160" w:rsidRDefault="00A65160" w:rsidP="00165704">
      <w:pPr>
        <w:pStyle w:val="Textonotapie"/>
      </w:pPr>
      <w:r>
        <w:rPr>
          <w:rStyle w:val="Refdenotaalpie"/>
        </w:rPr>
        <w:footnoteRef/>
      </w:r>
      <w:r>
        <w:t xml:space="preserve"> Sigla de la sociedad propietaria de la planta o promotor del Proyecto</w:t>
      </w:r>
    </w:p>
  </w:footnote>
  <w:footnote w:id="431">
    <w:p w14:paraId="336B596D" w14:textId="77777777" w:rsidR="00A65160" w:rsidRDefault="00A65160" w:rsidP="00165704">
      <w:pPr>
        <w:pStyle w:val="Textonotapie"/>
      </w:pPr>
      <w:r>
        <w:rPr>
          <w:rStyle w:val="Refdenotaalpie"/>
        </w:rPr>
        <w:footnoteRef/>
      </w:r>
      <w:r>
        <w:t xml:space="preserve"> Sigla de la sociedad que otorga el punto de conexión</w:t>
      </w:r>
    </w:p>
  </w:footnote>
  <w:footnote w:id="432">
    <w:p w14:paraId="385267F7" w14:textId="77777777" w:rsidR="00A65160" w:rsidRDefault="00A65160" w:rsidP="00165704">
      <w:pPr>
        <w:pStyle w:val="Textonotapie"/>
      </w:pPr>
      <w:r>
        <w:rPr>
          <w:rStyle w:val="Refdenotaalpie"/>
        </w:rPr>
        <w:footnoteRef/>
      </w:r>
      <w:r>
        <w:t xml:space="preserve"> Sigla de la sociedad que otorga el punto de conexión</w:t>
      </w:r>
    </w:p>
  </w:footnote>
  <w:footnote w:id="433">
    <w:p w14:paraId="450D37A9" w14:textId="77777777" w:rsidR="00A65160" w:rsidRDefault="00A65160" w:rsidP="00A23912">
      <w:pPr>
        <w:pStyle w:val="Textonotapie"/>
      </w:pPr>
      <w:r>
        <w:rPr>
          <w:rStyle w:val="Refdenotaalpie"/>
        </w:rPr>
        <w:footnoteRef/>
      </w:r>
      <w:r>
        <w:t xml:space="preserve"> Sigla de la sociedad que otorga el punto de conexión</w:t>
      </w:r>
    </w:p>
  </w:footnote>
  <w:footnote w:id="434">
    <w:p w14:paraId="56F98BBD" w14:textId="77777777" w:rsidR="00A65160" w:rsidRDefault="00A65160" w:rsidP="00F65FE8">
      <w:pPr>
        <w:pStyle w:val="Textonotapie"/>
      </w:pPr>
      <w:r>
        <w:rPr>
          <w:rStyle w:val="Refdenotaalpie"/>
        </w:rPr>
        <w:footnoteRef/>
      </w:r>
      <w:r>
        <w:t xml:space="preserve"> Sigla de la sociedad que otorga el punto de conexión</w:t>
      </w:r>
    </w:p>
  </w:footnote>
  <w:footnote w:id="435">
    <w:p w14:paraId="1757803F" w14:textId="77777777" w:rsidR="00A65160" w:rsidRDefault="00A65160" w:rsidP="00165704">
      <w:pPr>
        <w:pStyle w:val="Textonotapie"/>
      </w:pPr>
      <w:r>
        <w:rPr>
          <w:rStyle w:val="Refdenotaalpie"/>
        </w:rPr>
        <w:footnoteRef/>
      </w:r>
      <w:r>
        <w:t xml:space="preserve"> Sigla de la sociedad que otorga el punto de conexión</w:t>
      </w:r>
    </w:p>
  </w:footnote>
  <w:footnote w:id="436">
    <w:p w14:paraId="12DFBC7E" w14:textId="77777777" w:rsidR="00A65160" w:rsidRDefault="00A65160" w:rsidP="00165704">
      <w:pPr>
        <w:pStyle w:val="Textonotapie"/>
      </w:pPr>
      <w:r>
        <w:rPr>
          <w:rStyle w:val="Refdenotaalpie"/>
        </w:rPr>
        <w:footnoteRef/>
      </w:r>
      <w:r>
        <w:t xml:space="preserve"> Sigla de la sociedad propietaria de la planta o promotor del Proyecto</w:t>
      </w:r>
    </w:p>
  </w:footnote>
  <w:footnote w:id="437">
    <w:p w14:paraId="2C4EEBD1" w14:textId="77777777" w:rsidR="00A65160" w:rsidRDefault="00A65160" w:rsidP="00165704">
      <w:pPr>
        <w:pStyle w:val="Textonotapie"/>
      </w:pPr>
      <w:r>
        <w:rPr>
          <w:rStyle w:val="Refdenotaalpie"/>
        </w:rPr>
        <w:footnoteRef/>
      </w:r>
      <w:r>
        <w:t xml:space="preserve"> Sigla de la sociedad propietaria de la planta o promotor del Proyecto</w:t>
      </w:r>
    </w:p>
  </w:footnote>
  <w:footnote w:id="438">
    <w:p w14:paraId="6AB973AF" w14:textId="77777777" w:rsidR="00A65160" w:rsidRDefault="00A65160" w:rsidP="00165704">
      <w:pPr>
        <w:pStyle w:val="Textonotapie"/>
      </w:pPr>
      <w:r>
        <w:rPr>
          <w:rStyle w:val="Refdenotaalpie"/>
        </w:rPr>
        <w:footnoteRef/>
      </w:r>
      <w:r>
        <w:t xml:space="preserve"> Sigla de la sociedad que otorga el punto de conexión</w:t>
      </w:r>
    </w:p>
  </w:footnote>
  <w:footnote w:id="439">
    <w:p w14:paraId="6797FAB5" w14:textId="77777777" w:rsidR="00A65160" w:rsidRDefault="00A65160" w:rsidP="00165704">
      <w:pPr>
        <w:pStyle w:val="Textonotapie"/>
      </w:pPr>
      <w:r>
        <w:rPr>
          <w:rStyle w:val="Refdenotaalpie"/>
        </w:rPr>
        <w:footnoteRef/>
      </w:r>
      <w:r>
        <w:t xml:space="preserve"> Sigla de la sociedad propietaria de la planta o promotor del Proyecto</w:t>
      </w:r>
    </w:p>
  </w:footnote>
  <w:footnote w:id="440">
    <w:p w14:paraId="4C79CE71" w14:textId="77777777" w:rsidR="00A65160" w:rsidRDefault="00A65160" w:rsidP="00165704">
      <w:pPr>
        <w:pStyle w:val="Textonotapie"/>
      </w:pPr>
      <w:r>
        <w:rPr>
          <w:rStyle w:val="Refdenotaalpie"/>
        </w:rPr>
        <w:footnoteRef/>
      </w:r>
      <w:r>
        <w:t xml:space="preserve"> Sigla de la sociedad que otorga el punto de conexión</w:t>
      </w:r>
    </w:p>
  </w:footnote>
  <w:footnote w:id="441">
    <w:p w14:paraId="77F192F9" w14:textId="77777777" w:rsidR="00A65160" w:rsidRDefault="00A65160" w:rsidP="00165704">
      <w:pPr>
        <w:pStyle w:val="Textonotapie"/>
      </w:pPr>
      <w:r>
        <w:rPr>
          <w:rStyle w:val="Refdenotaalpie"/>
        </w:rPr>
        <w:footnoteRef/>
      </w:r>
      <w:r>
        <w:t xml:space="preserve"> Sigla de la sociedad que otorga el punto de conexión</w:t>
      </w:r>
    </w:p>
  </w:footnote>
  <w:footnote w:id="442">
    <w:p w14:paraId="09A05711" w14:textId="77777777" w:rsidR="00A65160" w:rsidRDefault="00A65160" w:rsidP="00165704">
      <w:pPr>
        <w:pStyle w:val="Textonotapie"/>
      </w:pPr>
      <w:r>
        <w:rPr>
          <w:rStyle w:val="Refdenotaalpie"/>
        </w:rPr>
        <w:footnoteRef/>
      </w:r>
      <w:r>
        <w:t xml:space="preserve"> Sigla de la sociedad que otorga el punto de conexión</w:t>
      </w:r>
    </w:p>
  </w:footnote>
  <w:footnote w:id="443">
    <w:p w14:paraId="6738DD59" w14:textId="77777777" w:rsidR="00A65160" w:rsidRDefault="00A65160" w:rsidP="00165704">
      <w:pPr>
        <w:pStyle w:val="Textonotapie"/>
      </w:pPr>
      <w:r>
        <w:rPr>
          <w:rStyle w:val="Refdenotaalpie"/>
        </w:rPr>
        <w:footnoteRef/>
      </w:r>
      <w:r>
        <w:t xml:space="preserve"> Sigla de la sociedad propietaria de la planta o promotor del Proyecto</w:t>
      </w:r>
    </w:p>
  </w:footnote>
  <w:footnote w:id="444">
    <w:p w14:paraId="0B9085B0" w14:textId="77777777" w:rsidR="00A65160" w:rsidRDefault="00A65160" w:rsidP="00165704">
      <w:pPr>
        <w:pStyle w:val="Textonotapie"/>
      </w:pPr>
      <w:r>
        <w:rPr>
          <w:rStyle w:val="Refdenotaalpie"/>
        </w:rPr>
        <w:footnoteRef/>
      </w:r>
      <w:r>
        <w:t xml:space="preserve"> Sigla de la sociedad que otorga el punto de conexión</w:t>
      </w:r>
    </w:p>
  </w:footnote>
  <w:footnote w:id="445">
    <w:p w14:paraId="4265690F" w14:textId="77777777" w:rsidR="00A65160" w:rsidRDefault="00A65160" w:rsidP="00165704">
      <w:pPr>
        <w:pStyle w:val="Textonotapie"/>
      </w:pPr>
      <w:r>
        <w:rPr>
          <w:rStyle w:val="Refdenotaalpie"/>
        </w:rPr>
        <w:footnoteRef/>
      </w:r>
      <w:r>
        <w:t xml:space="preserve"> Sigla de la sociedad propietaria de la planta o promotor del Proyecto</w:t>
      </w:r>
    </w:p>
  </w:footnote>
  <w:footnote w:id="446">
    <w:p w14:paraId="477C4029" w14:textId="77777777" w:rsidR="00A65160" w:rsidRDefault="00A65160" w:rsidP="00165704">
      <w:pPr>
        <w:pStyle w:val="Textonotapie"/>
      </w:pPr>
      <w:r>
        <w:rPr>
          <w:rStyle w:val="Refdenotaalpie"/>
        </w:rPr>
        <w:footnoteRef/>
      </w:r>
      <w:r>
        <w:t xml:space="preserve"> Sigla de la sociedad que otorga el punto de conexión</w:t>
      </w:r>
    </w:p>
  </w:footnote>
  <w:footnote w:id="447">
    <w:p w14:paraId="464FCD08" w14:textId="77777777" w:rsidR="00A65160" w:rsidRDefault="00A65160" w:rsidP="003D47AF">
      <w:pPr>
        <w:pStyle w:val="Textonotapie"/>
      </w:pPr>
      <w:r>
        <w:rPr>
          <w:rStyle w:val="Refdenotaalpie"/>
        </w:rPr>
        <w:footnoteRef/>
      </w:r>
      <w:r>
        <w:t xml:space="preserve"> Sigla de la sociedad que otorga el punto de conexión</w:t>
      </w:r>
    </w:p>
  </w:footnote>
  <w:footnote w:id="448">
    <w:p w14:paraId="1AF8D40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49">
    <w:p w14:paraId="2E3DB5BF" w14:textId="77777777" w:rsidR="00A65160" w:rsidRDefault="00A65160" w:rsidP="003D47AF">
      <w:pPr>
        <w:pStyle w:val="Textonotapie"/>
      </w:pPr>
      <w:r>
        <w:rPr>
          <w:rStyle w:val="Refdenotaalpie"/>
        </w:rPr>
        <w:footnoteRef/>
      </w:r>
      <w:r>
        <w:t xml:space="preserve"> Sigla de la sociedad que otorga el punto de conexión</w:t>
      </w:r>
    </w:p>
  </w:footnote>
  <w:footnote w:id="450">
    <w:p w14:paraId="6CE5A7E4" w14:textId="77777777" w:rsidR="00A65160" w:rsidRDefault="00A65160" w:rsidP="003D47AF">
      <w:pPr>
        <w:pStyle w:val="Textonotapie"/>
      </w:pPr>
      <w:r>
        <w:rPr>
          <w:rStyle w:val="Refdenotaalpie"/>
        </w:rPr>
        <w:footnoteRef/>
      </w:r>
      <w:r>
        <w:t xml:space="preserve"> Sigla de la sociedad que otorga el punto de conexión</w:t>
      </w:r>
    </w:p>
  </w:footnote>
  <w:footnote w:id="451">
    <w:p w14:paraId="125AB192"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52">
    <w:p w14:paraId="012F7196" w14:textId="77777777" w:rsidR="00A65160" w:rsidRDefault="00A65160" w:rsidP="003D47AF">
      <w:pPr>
        <w:pStyle w:val="Textonotapie"/>
      </w:pPr>
      <w:r>
        <w:rPr>
          <w:rStyle w:val="Refdenotaalpie"/>
        </w:rPr>
        <w:footnoteRef/>
      </w:r>
      <w:r>
        <w:t xml:space="preserve"> Sigla de la sociedad que otorga el punto de conexión</w:t>
      </w:r>
    </w:p>
  </w:footnote>
  <w:footnote w:id="453">
    <w:p w14:paraId="31B4A37D" w14:textId="77777777" w:rsidR="00A65160" w:rsidRDefault="00A65160" w:rsidP="003D47AF">
      <w:pPr>
        <w:pStyle w:val="Textonotapie"/>
      </w:pPr>
      <w:r>
        <w:rPr>
          <w:rStyle w:val="Refdenotaalpie"/>
        </w:rPr>
        <w:footnoteRef/>
      </w:r>
      <w:r>
        <w:t xml:space="preserve"> Sigla de la sociedad que otorga el punto de conexión</w:t>
      </w:r>
    </w:p>
  </w:footnote>
  <w:footnote w:id="454">
    <w:p w14:paraId="7F2E6E86"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55">
    <w:p w14:paraId="46A74E45"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56">
    <w:p w14:paraId="687D37BE"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57">
    <w:p w14:paraId="43FF9CF4"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58">
    <w:p w14:paraId="7DFD6424" w14:textId="405D384E" w:rsidR="00A65160" w:rsidRDefault="00A65160" w:rsidP="003D47AF">
      <w:pPr>
        <w:pStyle w:val="Textonotapie"/>
      </w:pPr>
      <w:r>
        <w:rPr>
          <w:rStyle w:val="Refdenotaalpie"/>
        </w:rPr>
        <w:footnoteRef/>
      </w:r>
      <w:r>
        <w:t xml:space="preserve"> Sigla de la sociedad propietaria de la planta o promotor del Proyecto</w:t>
      </w:r>
    </w:p>
  </w:footnote>
  <w:footnote w:id="459">
    <w:p w14:paraId="7F1B69DC"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60">
    <w:p w14:paraId="24664659" w14:textId="77777777" w:rsidR="00A65160" w:rsidRDefault="00A65160" w:rsidP="003D47AF">
      <w:pPr>
        <w:pStyle w:val="Textonotapie"/>
      </w:pPr>
      <w:r>
        <w:rPr>
          <w:rStyle w:val="Refdenotaalpie"/>
        </w:rPr>
        <w:footnoteRef/>
      </w:r>
      <w:r>
        <w:t xml:space="preserve"> Sigla de la sociedad que otorga el punto de conexión</w:t>
      </w:r>
    </w:p>
  </w:footnote>
  <w:footnote w:id="461">
    <w:p w14:paraId="19791787" w14:textId="77777777" w:rsidR="00A65160" w:rsidRDefault="00A65160" w:rsidP="00E25333">
      <w:pPr>
        <w:pStyle w:val="Textonotapie"/>
      </w:pPr>
      <w:r>
        <w:rPr>
          <w:rStyle w:val="Refdenotaalpie"/>
        </w:rPr>
        <w:footnoteRef/>
      </w:r>
      <w:r>
        <w:t xml:space="preserve"> Sigla de la sociedad propietaria de la planta o promotor del Proyecto</w:t>
      </w:r>
    </w:p>
  </w:footnote>
  <w:footnote w:id="462">
    <w:p w14:paraId="21AEE6CD" w14:textId="77777777" w:rsidR="00A65160" w:rsidRDefault="00A65160" w:rsidP="00E25333">
      <w:pPr>
        <w:pStyle w:val="Textonotapie"/>
      </w:pPr>
      <w:r>
        <w:rPr>
          <w:rStyle w:val="Refdenotaalpie"/>
        </w:rPr>
        <w:footnoteRef/>
      </w:r>
      <w:r>
        <w:t xml:space="preserve"> Sigla de la sociedad que otorga el punto de conexión</w:t>
      </w:r>
    </w:p>
  </w:footnote>
  <w:footnote w:id="463">
    <w:p w14:paraId="0B1F220A" w14:textId="77777777" w:rsidR="00A65160" w:rsidRDefault="00A65160" w:rsidP="00E177F7">
      <w:pPr>
        <w:pStyle w:val="Textonotapie"/>
      </w:pPr>
      <w:r>
        <w:rPr>
          <w:rStyle w:val="Refdenotaalpie"/>
        </w:rPr>
        <w:footnoteRef/>
      </w:r>
      <w:r>
        <w:t xml:space="preserve"> Sigla de la sociedad que otorga el punto de conexión</w:t>
      </w:r>
    </w:p>
  </w:footnote>
  <w:footnote w:id="464">
    <w:p w14:paraId="0BAB346F" w14:textId="77777777" w:rsidR="00A65160" w:rsidRDefault="00A65160" w:rsidP="00E177F7">
      <w:pPr>
        <w:pStyle w:val="Textonotapie"/>
      </w:pPr>
      <w:r>
        <w:rPr>
          <w:rStyle w:val="Refdenotaalpie"/>
        </w:rPr>
        <w:footnoteRef/>
      </w:r>
      <w:r>
        <w:t xml:space="preserve"> Sigla de la sociedad propietaria de la planta o promotor del Proyecto</w:t>
      </w:r>
    </w:p>
  </w:footnote>
  <w:footnote w:id="465">
    <w:p w14:paraId="5D568B7A" w14:textId="77777777" w:rsidR="00A65160" w:rsidRDefault="00A65160" w:rsidP="00E177F7">
      <w:pPr>
        <w:pStyle w:val="Textonotapie"/>
      </w:pPr>
      <w:r>
        <w:rPr>
          <w:rStyle w:val="Refdenotaalpie"/>
        </w:rPr>
        <w:footnoteRef/>
      </w:r>
      <w:r>
        <w:t xml:space="preserve"> Sigla de la sociedad propietaria de la planta o promotor del Proyecto</w:t>
      </w:r>
    </w:p>
  </w:footnote>
  <w:footnote w:id="466">
    <w:p w14:paraId="711870B1" w14:textId="77777777" w:rsidR="00A65160" w:rsidRDefault="00A65160" w:rsidP="00E177F7">
      <w:pPr>
        <w:pStyle w:val="Textonotapie"/>
      </w:pPr>
      <w:r>
        <w:rPr>
          <w:rStyle w:val="Refdenotaalpie"/>
        </w:rPr>
        <w:footnoteRef/>
      </w:r>
      <w:r>
        <w:t xml:space="preserve"> Sigla de la sociedad propietaria de la planta o promotor del Proyecto</w:t>
      </w:r>
    </w:p>
  </w:footnote>
  <w:footnote w:id="467">
    <w:p w14:paraId="601332E9" w14:textId="77777777" w:rsidR="00A65160" w:rsidRDefault="00A65160" w:rsidP="00E177F7">
      <w:pPr>
        <w:pStyle w:val="Textonotapie"/>
      </w:pPr>
      <w:r>
        <w:rPr>
          <w:rStyle w:val="Refdenotaalpie"/>
        </w:rPr>
        <w:footnoteRef/>
      </w:r>
      <w:r>
        <w:t xml:space="preserve"> Sigla de la sociedad que otorga el punto de conexión</w:t>
      </w:r>
    </w:p>
  </w:footnote>
  <w:footnote w:id="468">
    <w:p w14:paraId="20AE43F6" w14:textId="77777777" w:rsidR="00A65160" w:rsidRDefault="00A65160" w:rsidP="003D47AF">
      <w:pPr>
        <w:pStyle w:val="Textonotapie"/>
      </w:pPr>
      <w:r>
        <w:rPr>
          <w:rStyle w:val="Refdenotaalpie"/>
        </w:rPr>
        <w:footnoteRef/>
      </w:r>
      <w:r>
        <w:t xml:space="preserve"> Sigla de la sociedad que otorga el punto de conexión</w:t>
      </w:r>
    </w:p>
  </w:footnote>
  <w:footnote w:id="469">
    <w:p w14:paraId="3D81DE7B"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70">
    <w:p w14:paraId="0CEE7998" w14:textId="77777777" w:rsidR="00A65160" w:rsidRDefault="00A65160" w:rsidP="003D47AF">
      <w:pPr>
        <w:pStyle w:val="Textonotapie"/>
      </w:pPr>
      <w:r>
        <w:rPr>
          <w:rStyle w:val="Refdenotaalpie"/>
        </w:rPr>
        <w:footnoteRef/>
      </w:r>
      <w:r>
        <w:t xml:space="preserve"> Sigla de la sociedad que otorga el punto de conexión</w:t>
      </w:r>
    </w:p>
  </w:footnote>
  <w:footnote w:id="471">
    <w:p w14:paraId="6CAF7FC2" w14:textId="2D29CA3F" w:rsidR="00A65160" w:rsidRDefault="00A65160">
      <w:pPr>
        <w:pStyle w:val="Textonotapie"/>
      </w:pPr>
      <w:r>
        <w:rPr>
          <w:rStyle w:val="Refdenotaalpie"/>
        </w:rPr>
        <w:footnoteRef/>
      </w:r>
      <w:r>
        <w:t xml:space="preserve"> Considerar su aplicación en caso que se trate de una </w:t>
      </w:r>
      <w:r w:rsidRPr="00E671E1">
        <w:t xml:space="preserve">entidad de derecho público </w:t>
      </w:r>
      <w:r>
        <w:t xml:space="preserve">la cual está </w:t>
      </w:r>
      <w:r w:rsidRPr="00E671E1">
        <w:t>exenta del pago del impuesto de timbre nacional.</w:t>
      </w:r>
    </w:p>
  </w:footnote>
  <w:footnote w:id="472">
    <w:p w14:paraId="12D6BFB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73">
    <w:p w14:paraId="06E257A3"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74">
    <w:p w14:paraId="1264EF4A" w14:textId="77777777" w:rsidR="00A65160" w:rsidRDefault="00A65160" w:rsidP="003D47AF">
      <w:pPr>
        <w:pStyle w:val="Textonotapie"/>
      </w:pPr>
      <w:r>
        <w:rPr>
          <w:rStyle w:val="Refdenotaalpie"/>
        </w:rPr>
        <w:footnoteRef/>
      </w:r>
      <w:r>
        <w:t xml:space="preserve"> Sigla de la sociedad que otorga el punto de conexión</w:t>
      </w:r>
    </w:p>
  </w:footnote>
  <w:footnote w:id="475">
    <w:p w14:paraId="05C3E6FA"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76">
    <w:p w14:paraId="1AB4909F" w14:textId="77777777" w:rsidR="00A65160" w:rsidRDefault="00A65160" w:rsidP="003D47AF">
      <w:pPr>
        <w:pStyle w:val="Textonotapie"/>
      </w:pPr>
      <w:r>
        <w:rPr>
          <w:rStyle w:val="Refdenotaalpie"/>
        </w:rPr>
        <w:footnoteRef/>
      </w:r>
      <w:r>
        <w:t xml:space="preserve"> Sigla de la sociedad que otorga el punto de conexión</w:t>
      </w:r>
    </w:p>
  </w:footnote>
  <w:footnote w:id="477">
    <w:p w14:paraId="09EDAFD8" w14:textId="7B13B467" w:rsidR="00A65160" w:rsidRDefault="00A65160">
      <w:pPr>
        <w:pStyle w:val="Textonotapie"/>
      </w:pPr>
      <w:r>
        <w:rPr>
          <w:rStyle w:val="Refdenotaalpie"/>
        </w:rPr>
        <w:footnoteRef/>
      </w:r>
      <w:r>
        <w:t xml:space="preserve"> Utilizar esta redacción en caso que aplique</w:t>
      </w:r>
    </w:p>
  </w:footnote>
  <w:footnote w:id="478">
    <w:p w14:paraId="163FBC4F" w14:textId="77777777" w:rsidR="00A65160" w:rsidRDefault="00A65160" w:rsidP="003D47AF">
      <w:pPr>
        <w:pStyle w:val="Textonotapie"/>
      </w:pPr>
      <w:r>
        <w:rPr>
          <w:rStyle w:val="Refdenotaalpie"/>
        </w:rPr>
        <w:footnoteRef/>
      </w:r>
      <w:r>
        <w:t xml:space="preserve"> Sigla de la sociedad que otorga el punto de conexión</w:t>
      </w:r>
    </w:p>
  </w:footnote>
  <w:footnote w:id="479">
    <w:p w14:paraId="7507CB1E"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80">
    <w:p w14:paraId="0BAA8727" w14:textId="741BA81D" w:rsidR="00A65160" w:rsidRDefault="00A65160">
      <w:pPr>
        <w:pStyle w:val="Textonotapie"/>
      </w:pPr>
      <w:r>
        <w:rPr>
          <w:rStyle w:val="Refdenotaalpie"/>
        </w:rPr>
        <w:footnoteRef/>
      </w:r>
      <w:r>
        <w:t xml:space="preserve"> Utilizar este texto si aplica</w:t>
      </w:r>
    </w:p>
  </w:footnote>
  <w:footnote w:id="481">
    <w:p w14:paraId="209934F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82">
    <w:p w14:paraId="567B7708" w14:textId="77777777" w:rsidR="00A65160" w:rsidRDefault="00A65160" w:rsidP="000E7D99">
      <w:pPr>
        <w:pStyle w:val="Textonotapie"/>
      </w:pPr>
      <w:r>
        <w:rPr>
          <w:rStyle w:val="Refdenotaalpie"/>
        </w:rPr>
        <w:footnoteRef/>
      </w:r>
      <w:r>
        <w:t xml:space="preserve"> Sigla de la sociedad que otorga el punto de conexión</w:t>
      </w:r>
    </w:p>
  </w:footnote>
  <w:footnote w:id="483">
    <w:p w14:paraId="5CD068D7"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84">
    <w:p w14:paraId="181FCFD0" w14:textId="77777777" w:rsidR="00A65160" w:rsidRDefault="00A65160" w:rsidP="003D47AF">
      <w:pPr>
        <w:pStyle w:val="Textonotapie"/>
      </w:pPr>
      <w:r>
        <w:rPr>
          <w:rStyle w:val="Refdenotaalpie"/>
        </w:rPr>
        <w:footnoteRef/>
      </w:r>
      <w:r>
        <w:t xml:space="preserve"> Sigla de la sociedad que otorga el punto de conexión</w:t>
      </w:r>
    </w:p>
  </w:footnote>
  <w:footnote w:id="485">
    <w:p w14:paraId="4AAD5F97" w14:textId="77777777" w:rsidR="00A65160" w:rsidRDefault="00A65160" w:rsidP="00A54E99">
      <w:pPr>
        <w:pStyle w:val="Textonotapie"/>
      </w:pPr>
      <w:r>
        <w:rPr>
          <w:rStyle w:val="Refdenotaalpie"/>
        </w:rPr>
        <w:footnoteRef/>
      </w:r>
      <w:r>
        <w:t xml:space="preserve"> Sigla de la sociedad propietaria de la planta o promotor del Proyecto</w:t>
      </w:r>
    </w:p>
  </w:footnote>
  <w:footnote w:id="486">
    <w:p w14:paraId="558C88BB"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87">
    <w:p w14:paraId="47ECD4CE" w14:textId="77777777" w:rsidR="00A65160" w:rsidRDefault="00A65160" w:rsidP="005246F9">
      <w:pPr>
        <w:pStyle w:val="Textonotapie"/>
      </w:pPr>
      <w:r>
        <w:rPr>
          <w:rStyle w:val="Refdenotaalpie"/>
        </w:rPr>
        <w:footnoteRef/>
      </w:r>
      <w:r>
        <w:t xml:space="preserve"> Sigla de la sociedad que otorga el punto de conexión</w:t>
      </w:r>
    </w:p>
  </w:footnote>
  <w:footnote w:id="488">
    <w:p w14:paraId="2DA5EF2C" w14:textId="77777777" w:rsidR="00A65160" w:rsidRDefault="00A65160" w:rsidP="0041700B">
      <w:pPr>
        <w:pStyle w:val="Textonotapie"/>
      </w:pPr>
      <w:r>
        <w:rPr>
          <w:rStyle w:val="Refdenotaalpie"/>
        </w:rPr>
        <w:footnoteRef/>
      </w:r>
      <w:r>
        <w:t xml:space="preserve"> Sigla de la sociedad propietaria de la planta o promotor del Proyecto</w:t>
      </w:r>
    </w:p>
  </w:footnote>
  <w:footnote w:id="489">
    <w:p w14:paraId="626AC58B" w14:textId="77777777" w:rsidR="00A65160" w:rsidRDefault="00A65160" w:rsidP="00EF0B87">
      <w:pPr>
        <w:pStyle w:val="Textonotapie"/>
      </w:pPr>
      <w:r>
        <w:rPr>
          <w:rStyle w:val="Refdenotaalpie"/>
        </w:rPr>
        <w:footnoteRef/>
      </w:r>
      <w:r>
        <w:t xml:space="preserve"> Sigla de la sociedad propietaria de la planta o promotor del Proyecto</w:t>
      </w:r>
    </w:p>
  </w:footnote>
  <w:footnote w:id="490">
    <w:p w14:paraId="0F839E09" w14:textId="77777777" w:rsidR="00A65160" w:rsidRDefault="00A65160" w:rsidP="00EF0B87">
      <w:pPr>
        <w:pStyle w:val="Textonotapie"/>
      </w:pPr>
      <w:r>
        <w:rPr>
          <w:rStyle w:val="Refdenotaalpie"/>
        </w:rPr>
        <w:footnoteRef/>
      </w:r>
      <w:r>
        <w:t xml:space="preserve"> Sigla de la sociedad que otorga el punto de conexión</w:t>
      </w:r>
    </w:p>
  </w:footnote>
  <w:footnote w:id="491">
    <w:p w14:paraId="7EB7FAE3" w14:textId="77777777" w:rsidR="00A65160" w:rsidRDefault="00A65160" w:rsidP="00EF0B87">
      <w:pPr>
        <w:pStyle w:val="Textonotapie"/>
      </w:pPr>
      <w:r>
        <w:rPr>
          <w:rStyle w:val="Refdenotaalpie"/>
        </w:rPr>
        <w:footnoteRef/>
      </w:r>
      <w:r>
        <w:t xml:space="preserve"> Sigla de la sociedad propietaria de la planta o promotor del Proyecto</w:t>
      </w:r>
    </w:p>
  </w:footnote>
  <w:footnote w:id="492">
    <w:p w14:paraId="2678BCDB" w14:textId="77777777" w:rsidR="00A65160" w:rsidRDefault="00A65160" w:rsidP="00EF0B87">
      <w:pPr>
        <w:pStyle w:val="Textonotapie"/>
      </w:pPr>
      <w:r>
        <w:rPr>
          <w:rStyle w:val="Refdenotaalpie"/>
        </w:rPr>
        <w:footnoteRef/>
      </w:r>
      <w:r>
        <w:t xml:space="preserve"> Sigla de la sociedad que otorga el punto de conexión</w:t>
      </w:r>
    </w:p>
  </w:footnote>
  <w:footnote w:id="493">
    <w:p w14:paraId="207972F7" w14:textId="77777777" w:rsidR="00A65160" w:rsidRDefault="00A65160" w:rsidP="00B30FBA">
      <w:pPr>
        <w:pStyle w:val="Textonotapie"/>
      </w:pPr>
      <w:r>
        <w:rPr>
          <w:rStyle w:val="Refdenotaalpie"/>
        </w:rPr>
        <w:footnoteRef/>
      </w:r>
      <w:r>
        <w:t xml:space="preserve"> Sigla de la sociedad que otorga el punto de conexión</w:t>
      </w:r>
    </w:p>
  </w:footnote>
  <w:footnote w:id="494">
    <w:p w14:paraId="6E6A5A05"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95">
    <w:p w14:paraId="2B5F49A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96">
    <w:p w14:paraId="083BD3C4"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97">
    <w:p w14:paraId="759D460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498">
    <w:p w14:paraId="00D4B7FE" w14:textId="77777777" w:rsidR="00A65160" w:rsidRDefault="00A65160" w:rsidP="00812885">
      <w:pPr>
        <w:pStyle w:val="Textonotapie"/>
      </w:pPr>
      <w:r>
        <w:rPr>
          <w:rStyle w:val="Refdenotaalpie"/>
        </w:rPr>
        <w:footnoteRef/>
      </w:r>
      <w:r>
        <w:t xml:space="preserve"> Sigla de la sociedad que otorga el punto de conexión</w:t>
      </w:r>
    </w:p>
  </w:footnote>
  <w:footnote w:id="499">
    <w:p w14:paraId="4AE5FA38"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500">
    <w:p w14:paraId="22E05124" w14:textId="77777777" w:rsidR="00A65160" w:rsidRDefault="00A65160" w:rsidP="003D47AF">
      <w:pPr>
        <w:pStyle w:val="Textonotapie"/>
      </w:pPr>
      <w:r>
        <w:rPr>
          <w:rStyle w:val="Refdenotaalpie"/>
        </w:rPr>
        <w:footnoteRef/>
      </w:r>
      <w:r>
        <w:t xml:space="preserve"> Sigla de la sociedad que otorga el punto de conexión</w:t>
      </w:r>
    </w:p>
  </w:footnote>
  <w:footnote w:id="501">
    <w:p w14:paraId="474575C3" w14:textId="77777777" w:rsidR="00A65160" w:rsidRDefault="00A65160" w:rsidP="00F1771B">
      <w:pPr>
        <w:pStyle w:val="Textonotapie"/>
      </w:pPr>
      <w:r>
        <w:rPr>
          <w:rStyle w:val="Refdenotaalpie"/>
        </w:rPr>
        <w:footnoteRef/>
      </w:r>
      <w:r>
        <w:t xml:space="preserve"> Sigla de la sociedad que otorga el punto de conexión</w:t>
      </w:r>
    </w:p>
  </w:footnote>
  <w:footnote w:id="502">
    <w:p w14:paraId="5FD7542F" w14:textId="77777777" w:rsidR="00A65160" w:rsidRDefault="00A65160" w:rsidP="003D47AF">
      <w:pPr>
        <w:pStyle w:val="Textonotapie"/>
      </w:pPr>
      <w:r>
        <w:rPr>
          <w:rStyle w:val="Refdenotaalpie"/>
        </w:rPr>
        <w:footnoteRef/>
      </w:r>
      <w:r>
        <w:t xml:space="preserve"> Sigla de la sociedad propietaria de la planta o promotor del Proyecto</w:t>
      </w:r>
    </w:p>
  </w:footnote>
  <w:footnote w:id="503">
    <w:p w14:paraId="5E5F9FD6" w14:textId="77777777" w:rsidR="00A65160" w:rsidRDefault="00A65160" w:rsidP="003D47AF">
      <w:pPr>
        <w:pStyle w:val="Textonotapie"/>
      </w:pPr>
      <w:r>
        <w:rPr>
          <w:rStyle w:val="Refdenotaalpie"/>
        </w:rPr>
        <w:footnoteRef/>
      </w:r>
      <w:r>
        <w:t xml:space="preserve"> Sigla de la sociedad que otorga el punto de conexión</w:t>
      </w:r>
    </w:p>
  </w:footnote>
  <w:footnote w:id="504">
    <w:p w14:paraId="28068E79"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05">
    <w:p w14:paraId="1518C768"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06">
    <w:p w14:paraId="53AF4ABB" w14:textId="77777777" w:rsidR="00A65160" w:rsidRDefault="00A65160" w:rsidP="00B20E19">
      <w:pPr>
        <w:pStyle w:val="Textonotapie"/>
      </w:pPr>
      <w:r>
        <w:rPr>
          <w:rStyle w:val="Refdenotaalpie"/>
        </w:rPr>
        <w:footnoteRef/>
      </w:r>
      <w:r>
        <w:t xml:space="preserve"> Sigla de la sociedad propietaria de la planta o promotor del Proyecto</w:t>
      </w:r>
    </w:p>
  </w:footnote>
  <w:footnote w:id="507">
    <w:p w14:paraId="29B13499"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08">
    <w:p w14:paraId="51041066" w14:textId="77777777" w:rsidR="00A65160" w:rsidRDefault="00A65160" w:rsidP="003D47AF">
      <w:pPr>
        <w:pStyle w:val="Textonotapie"/>
      </w:pPr>
      <w:r>
        <w:rPr>
          <w:rStyle w:val="Refdenotaalpie"/>
        </w:rPr>
        <w:footnoteRef/>
      </w:r>
      <w:r>
        <w:t xml:space="preserve"> Sigla de la sociedad que otorga el punto de conexión</w:t>
      </w:r>
    </w:p>
  </w:footnote>
  <w:footnote w:id="509">
    <w:p w14:paraId="68E74279"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10">
    <w:p w14:paraId="1E8C9C75" w14:textId="77777777" w:rsidR="00A65160" w:rsidRDefault="00A65160" w:rsidP="003C0E10">
      <w:pPr>
        <w:pStyle w:val="Textonotapie"/>
      </w:pPr>
      <w:r>
        <w:rPr>
          <w:rStyle w:val="Refdenotaalpie"/>
        </w:rPr>
        <w:footnoteRef/>
      </w:r>
      <w:r>
        <w:t xml:space="preserve"> Sigla de la sociedad propietaria de la planta o promotor del Proyecto</w:t>
      </w:r>
    </w:p>
  </w:footnote>
  <w:footnote w:id="511">
    <w:p w14:paraId="4217CD12" w14:textId="77777777" w:rsidR="00A65160" w:rsidRDefault="00A65160" w:rsidP="003C0E10">
      <w:pPr>
        <w:pStyle w:val="Textonotapie"/>
      </w:pPr>
      <w:r>
        <w:rPr>
          <w:rStyle w:val="Refdenotaalpie"/>
        </w:rPr>
        <w:footnoteRef/>
      </w:r>
      <w:r>
        <w:t xml:space="preserve"> Sigla de la sociedad que otorga el punto de conexión</w:t>
      </w:r>
    </w:p>
  </w:footnote>
  <w:footnote w:id="512">
    <w:p w14:paraId="615E0374" w14:textId="77777777" w:rsidR="00A65160" w:rsidRDefault="00A65160" w:rsidP="003D47AF">
      <w:pPr>
        <w:pStyle w:val="Textonotapie"/>
      </w:pPr>
      <w:r>
        <w:rPr>
          <w:rStyle w:val="Refdenotaalpie"/>
        </w:rPr>
        <w:footnoteRef/>
      </w:r>
      <w:r>
        <w:t xml:space="preserve"> Sigla de la sociedad que otorga el punto de conexión</w:t>
      </w:r>
    </w:p>
  </w:footnote>
  <w:footnote w:id="513">
    <w:p w14:paraId="0D9F4A13"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14">
    <w:p w14:paraId="711CDB0E"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15">
    <w:p w14:paraId="51554615" w14:textId="77777777" w:rsidR="00A65160" w:rsidRDefault="00A65160" w:rsidP="003D47AF">
      <w:pPr>
        <w:pStyle w:val="Textonotapie"/>
      </w:pPr>
      <w:r>
        <w:rPr>
          <w:rStyle w:val="Refdenotaalpie"/>
        </w:rPr>
        <w:footnoteRef/>
      </w:r>
      <w:r>
        <w:t xml:space="preserve"> Sigla de la sociedad que otorga el punto de conexión</w:t>
      </w:r>
    </w:p>
  </w:footnote>
  <w:footnote w:id="516">
    <w:p w14:paraId="5DF8A6E6"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17">
    <w:p w14:paraId="71CA9F09" w14:textId="77777777" w:rsidR="00A65160" w:rsidRDefault="00A65160" w:rsidP="003D47AF">
      <w:pPr>
        <w:pStyle w:val="Textonotapie"/>
      </w:pPr>
      <w:r>
        <w:rPr>
          <w:rStyle w:val="Refdenotaalpie"/>
        </w:rPr>
        <w:footnoteRef/>
      </w:r>
      <w:r>
        <w:t xml:space="preserve"> Sigla de la sociedad que otorga el punto de conexión</w:t>
      </w:r>
    </w:p>
  </w:footnote>
  <w:footnote w:id="518">
    <w:p w14:paraId="7CDC3280" w14:textId="77777777" w:rsidR="00A65160" w:rsidRDefault="00A65160" w:rsidP="003D47AF">
      <w:pPr>
        <w:pStyle w:val="Textonotapie"/>
      </w:pPr>
      <w:r>
        <w:rPr>
          <w:rStyle w:val="Refdenotaalpie"/>
        </w:rPr>
        <w:footnoteRef/>
      </w:r>
      <w:r>
        <w:t xml:space="preserve"> Sigla de la sociedad que otorga el punto de conexión</w:t>
      </w:r>
    </w:p>
  </w:footnote>
  <w:footnote w:id="519">
    <w:p w14:paraId="081DD58D"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20">
    <w:p w14:paraId="7E31C539" w14:textId="77777777" w:rsidR="00A65160" w:rsidRDefault="00A65160" w:rsidP="003D47AF">
      <w:pPr>
        <w:pStyle w:val="Textonotapie"/>
      </w:pPr>
      <w:r>
        <w:rPr>
          <w:rStyle w:val="Refdenotaalpie"/>
        </w:rPr>
        <w:footnoteRef/>
      </w:r>
      <w:r>
        <w:t xml:space="preserve"> Sigla de la sociedad que otorga el punto de conexión</w:t>
      </w:r>
    </w:p>
  </w:footnote>
  <w:footnote w:id="521">
    <w:p w14:paraId="6F903F50"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22">
    <w:p w14:paraId="50D1526D" w14:textId="77777777" w:rsidR="00A65160" w:rsidRDefault="00A65160" w:rsidP="003D47AF">
      <w:pPr>
        <w:pStyle w:val="Textonotapie"/>
      </w:pPr>
      <w:r>
        <w:rPr>
          <w:rStyle w:val="Refdenotaalpie"/>
        </w:rPr>
        <w:footnoteRef/>
      </w:r>
      <w:r>
        <w:t xml:space="preserve"> Sigla de la sociedad que otorga el punto de conexión</w:t>
      </w:r>
    </w:p>
  </w:footnote>
  <w:footnote w:id="523">
    <w:p w14:paraId="09BF515E"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24">
    <w:p w14:paraId="01B23654" w14:textId="77777777" w:rsidR="00A65160" w:rsidRDefault="00A65160" w:rsidP="003D47AF">
      <w:pPr>
        <w:pStyle w:val="Textonotapie"/>
      </w:pPr>
      <w:r>
        <w:rPr>
          <w:rStyle w:val="Refdenotaalpie"/>
        </w:rPr>
        <w:footnoteRef/>
      </w:r>
      <w:r>
        <w:t xml:space="preserve"> Sigla de la sociedad que otorga el punto de conexión</w:t>
      </w:r>
    </w:p>
  </w:footnote>
  <w:footnote w:id="525">
    <w:p w14:paraId="3AA96448"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26">
    <w:p w14:paraId="06B9E7A5" w14:textId="77777777" w:rsidR="00A65160" w:rsidRDefault="00A65160" w:rsidP="003D47AF">
      <w:pPr>
        <w:pStyle w:val="Textonotapie"/>
      </w:pPr>
      <w:r>
        <w:rPr>
          <w:rStyle w:val="Refdenotaalpie"/>
        </w:rPr>
        <w:footnoteRef/>
      </w:r>
      <w:r>
        <w:t xml:space="preserve"> Sigla de la sociedad que otorga el punto de conexión</w:t>
      </w:r>
    </w:p>
  </w:footnote>
  <w:footnote w:id="527">
    <w:p w14:paraId="57458CF1" w14:textId="77777777" w:rsidR="00A65160" w:rsidRDefault="00A65160" w:rsidP="00830E2E">
      <w:pPr>
        <w:pStyle w:val="Textonotapie"/>
      </w:pPr>
      <w:r>
        <w:rPr>
          <w:rStyle w:val="Refdenotaalpie"/>
        </w:rPr>
        <w:footnoteRef/>
      </w:r>
      <w:r>
        <w:t xml:space="preserve"> Sigla de la sociedad propietaria de la planta o promotor del Proyecto</w:t>
      </w:r>
    </w:p>
  </w:footnote>
  <w:footnote w:id="528">
    <w:p w14:paraId="00A25CD0" w14:textId="65085D20" w:rsidR="00A65160" w:rsidRDefault="00A65160">
      <w:pPr>
        <w:pStyle w:val="Textonotapie"/>
      </w:pPr>
      <w:r>
        <w:rPr>
          <w:rStyle w:val="Refdenotaalpie"/>
        </w:rPr>
        <w:footnoteRef/>
      </w:r>
      <w:r>
        <w:t xml:space="preserve"> Considerar este numeral si aplica</w:t>
      </w:r>
    </w:p>
  </w:footnote>
  <w:footnote w:id="529">
    <w:p w14:paraId="2C21444D" w14:textId="77777777" w:rsidR="00A65160" w:rsidRDefault="00A65160" w:rsidP="00BA332F">
      <w:pPr>
        <w:pStyle w:val="Textonotapie"/>
      </w:pPr>
      <w:r>
        <w:rPr>
          <w:rStyle w:val="Refdenotaalpie"/>
        </w:rPr>
        <w:footnoteRef/>
      </w:r>
      <w:r>
        <w:t xml:space="preserve"> Sigla de la sociedad propietaria de la planta o promotor del Proyecto</w:t>
      </w:r>
    </w:p>
  </w:footnote>
  <w:footnote w:id="530">
    <w:p w14:paraId="1F6DA5EE" w14:textId="77777777" w:rsidR="00A65160" w:rsidRDefault="00A65160" w:rsidP="00BA332F">
      <w:pPr>
        <w:pStyle w:val="Textonotapie"/>
      </w:pPr>
      <w:r>
        <w:rPr>
          <w:rStyle w:val="Refdenotaalpie"/>
        </w:rPr>
        <w:footnoteRef/>
      </w:r>
      <w:r>
        <w:t xml:space="preserve"> Sigla de la sociedad que otorga el punto de conexión</w:t>
      </w:r>
    </w:p>
  </w:footnote>
  <w:footnote w:id="531">
    <w:p w14:paraId="1EF616AC" w14:textId="77777777" w:rsidR="00A65160" w:rsidRDefault="00A65160" w:rsidP="00BA332F">
      <w:pPr>
        <w:pStyle w:val="Textonotapie"/>
      </w:pPr>
      <w:r>
        <w:rPr>
          <w:rStyle w:val="Refdenotaalpie"/>
        </w:rPr>
        <w:footnoteRef/>
      </w:r>
      <w:r>
        <w:t xml:space="preserve"> Sigla de la sociedad propietaria de la planta o promotor del Proyecto</w:t>
      </w:r>
    </w:p>
  </w:footnote>
  <w:footnote w:id="532">
    <w:p w14:paraId="7FD837C9" w14:textId="77777777" w:rsidR="00A65160" w:rsidRDefault="00A65160" w:rsidP="00BA332F">
      <w:pPr>
        <w:pStyle w:val="Textonotapie"/>
      </w:pPr>
      <w:r>
        <w:rPr>
          <w:rStyle w:val="Refdenotaalpie"/>
        </w:rPr>
        <w:footnoteRef/>
      </w:r>
      <w:r>
        <w:t xml:space="preserve"> Sigla de la sociedad que otorga el punto de conexión</w:t>
      </w:r>
    </w:p>
  </w:footnote>
  <w:footnote w:id="533">
    <w:p w14:paraId="71E3C667" w14:textId="77777777" w:rsidR="00A65160" w:rsidRDefault="00A65160" w:rsidP="00BA332F">
      <w:pPr>
        <w:pStyle w:val="Textonotapie"/>
      </w:pPr>
      <w:r>
        <w:rPr>
          <w:rStyle w:val="Refdenotaalpie"/>
        </w:rPr>
        <w:footnoteRef/>
      </w:r>
      <w:r>
        <w:t xml:space="preserve"> Sigla de la sociedad que otorga el punto de conexión</w:t>
      </w:r>
    </w:p>
  </w:footnote>
  <w:footnote w:id="534">
    <w:p w14:paraId="2C7E712F" w14:textId="77777777" w:rsidR="00A65160" w:rsidRDefault="00A65160" w:rsidP="00834CF9">
      <w:pPr>
        <w:pStyle w:val="Textonotapie"/>
      </w:pPr>
      <w:r>
        <w:rPr>
          <w:rStyle w:val="Refdenotaalpie"/>
        </w:rPr>
        <w:footnoteRef/>
      </w:r>
      <w:r>
        <w:t xml:space="preserve"> Sigla de la sociedad propietaria de la planta o promotor del Proyecto</w:t>
      </w:r>
    </w:p>
  </w:footnote>
  <w:footnote w:id="535">
    <w:p w14:paraId="5334F21A" w14:textId="77777777" w:rsidR="00A65160" w:rsidRDefault="00A65160" w:rsidP="00BB0689">
      <w:pPr>
        <w:pStyle w:val="Textonotapie"/>
      </w:pPr>
      <w:r>
        <w:rPr>
          <w:rStyle w:val="Refdenotaalpie"/>
        </w:rPr>
        <w:footnoteRef/>
      </w:r>
      <w:r>
        <w:t xml:space="preserve"> Sigla de la sociedad propietaria de la planta o promotor del Proyecto</w:t>
      </w:r>
    </w:p>
  </w:footnote>
  <w:footnote w:id="536">
    <w:p w14:paraId="47E71E3A" w14:textId="4885C109" w:rsidR="00A65160" w:rsidRDefault="00A65160">
      <w:pPr>
        <w:pStyle w:val="Textonotapie"/>
      </w:pPr>
      <w:r>
        <w:rPr>
          <w:rStyle w:val="Refdenotaalpie"/>
        </w:rPr>
        <w:footnoteRef/>
      </w:r>
      <w:r>
        <w:t xml:space="preserve"> Domicilios de cada una de las partes</w:t>
      </w:r>
    </w:p>
  </w:footnote>
  <w:footnote w:id="537">
    <w:p w14:paraId="2E70B8C6" w14:textId="77777777" w:rsidR="00A65160" w:rsidRDefault="00A65160" w:rsidP="00035BAE">
      <w:pPr>
        <w:pStyle w:val="Textonotapie"/>
      </w:pPr>
      <w:r>
        <w:rPr>
          <w:rStyle w:val="Refdenotaalpie"/>
        </w:rPr>
        <w:footnoteRef/>
      </w:r>
      <w:r>
        <w:t xml:space="preserve"> Sigla de la sociedad que otorga el punto de conexión</w:t>
      </w:r>
    </w:p>
  </w:footnote>
  <w:footnote w:id="538">
    <w:p w14:paraId="0BBEC9F2" w14:textId="77777777" w:rsidR="00A65160" w:rsidRDefault="00A65160" w:rsidP="00035BAE">
      <w:pPr>
        <w:pStyle w:val="Textonotapie"/>
      </w:pPr>
      <w:r>
        <w:rPr>
          <w:rStyle w:val="Refdenotaalpie"/>
        </w:rPr>
        <w:footnoteRef/>
      </w:r>
      <w:r>
        <w:t xml:space="preserve"> Domicilios de cada una de las partes</w:t>
      </w:r>
    </w:p>
  </w:footnote>
  <w:footnote w:id="539">
    <w:p w14:paraId="62B97BD4" w14:textId="77777777" w:rsidR="00A65160" w:rsidRDefault="00A65160" w:rsidP="00BB0689">
      <w:pPr>
        <w:pStyle w:val="Textonotapie"/>
      </w:pPr>
      <w:r>
        <w:rPr>
          <w:rStyle w:val="Refdenotaalpie"/>
        </w:rPr>
        <w:footnoteRef/>
      </w:r>
      <w:r>
        <w:t xml:space="preserve"> Sigla de la sociedad propietaria de la planta o promotor del Proyecto</w:t>
      </w:r>
    </w:p>
  </w:footnote>
  <w:footnote w:id="540">
    <w:p w14:paraId="6BDCA378" w14:textId="77777777" w:rsidR="00A65160" w:rsidRDefault="00A65160" w:rsidP="00BB0689">
      <w:pPr>
        <w:pStyle w:val="Textonotapie"/>
      </w:pPr>
      <w:r>
        <w:rPr>
          <w:rStyle w:val="Refdenotaalpie"/>
        </w:rPr>
        <w:footnoteRef/>
      </w:r>
      <w:r>
        <w:t xml:space="preserve"> Sigla de la sociedad que otorga el punto de conexión</w:t>
      </w:r>
    </w:p>
  </w:footnote>
  <w:footnote w:id="541">
    <w:p w14:paraId="055FB98E" w14:textId="77777777" w:rsidR="00A65160" w:rsidRDefault="00A65160" w:rsidP="000414C8">
      <w:pPr>
        <w:pStyle w:val="Textonotapie"/>
      </w:pPr>
      <w:r>
        <w:rPr>
          <w:rStyle w:val="Refdenotaalpie"/>
        </w:rPr>
        <w:footnoteRef/>
      </w:r>
      <w:r>
        <w:t xml:space="preserve"> Sigla de la sociedad propietaria de la planta o promotor del Proyecto</w:t>
      </w:r>
    </w:p>
  </w:footnote>
  <w:footnote w:id="542">
    <w:p w14:paraId="0F90850B" w14:textId="77777777" w:rsidR="00A65160" w:rsidRDefault="00A65160" w:rsidP="000414C8">
      <w:pPr>
        <w:pStyle w:val="Textonotapie"/>
      </w:pPr>
      <w:r>
        <w:rPr>
          <w:rStyle w:val="Refdenotaalpie"/>
        </w:rPr>
        <w:footnoteRef/>
      </w:r>
      <w:r>
        <w:t xml:space="preserve"> Sigla de la sociedad que otorga el punto de conexión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9A7"/>
    <w:multiLevelType w:val="hybridMultilevel"/>
    <w:tmpl w:val="BDF637C8"/>
    <w:lvl w:ilvl="0" w:tplc="240A000F">
      <w:start w:val="1"/>
      <w:numFmt w:val="decimal"/>
      <w:lvlText w:val="%1."/>
      <w:lvlJc w:val="left"/>
      <w:pPr>
        <w:ind w:left="502" w:hanging="360"/>
      </w:p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1" w15:restartNumberingAfterBreak="0">
    <w:nsid w:val="0F364520"/>
    <w:multiLevelType w:val="hybridMultilevel"/>
    <w:tmpl w:val="83360D0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642EBA"/>
    <w:multiLevelType w:val="hybridMultilevel"/>
    <w:tmpl w:val="8D8E0D72"/>
    <w:lvl w:ilvl="0" w:tplc="2A986BAE">
      <w:start w:val="1"/>
      <w:numFmt w:val="decimal"/>
      <w:pStyle w:val="Ttulo1"/>
      <w:lvlText w:val="Artículo %1."/>
      <w:lvlJc w:val="left"/>
      <w:pPr>
        <w:ind w:left="2204" w:hanging="360"/>
      </w:pPr>
      <w:rPr>
        <w:rFonts w:ascii="Bookman Old Style" w:hAnsi="Bookman Old Style" w:hint="default"/>
        <w:b/>
        <w:i w:val="0"/>
        <w:color w:val="auto"/>
        <w:sz w:val="24"/>
        <w:szCs w:val="24"/>
      </w:rPr>
    </w:lvl>
    <w:lvl w:ilvl="1" w:tplc="240A0019" w:tentative="1">
      <w:start w:val="1"/>
      <w:numFmt w:val="lowerLetter"/>
      <w:lvlText w:val="%2."/>
      <w:lvlJc w:val="left"/>
      <w:pPr>
        <w:ind w:left="873" w:hanging="360"/>
      </w:pPr>
    </w:lvl>
    <w:lvl w:ilvl="2" w:tplc="240A001B" w:tentative="1">
      <w:start w:val="1"/>
      <w:numFmt w:val="lowerRoman"/>
      <w:lvlText w:val="%3."/>
      <w:lvlJc w:val="right"/>
      <w:pPr>
        <w:ind w:left="1593" w:hanging="180"/>
      </w:pPr>
    </w:lvl>
    <w:lvl w:ilvl="3" w:tplc="240A000F" w:tentative="1">
      <w:start w:val="1"/>
      <w:numFmt w:val="decimal"/>
      <w:lvlText w:val="%4."/>
      <w:lvlJc w:val="left"/>
      <w:pPr>
        <w:ind w:left="2313" w:hanging="360"/>
      </w:pPr>
    </w:lvl>
    <w:lvl w:ilvl="4" w:tplc="240A0019" w:tentative="1">
      <w:start w:val="1"/>
      <w:numFmt w:val="lowerLetter"/>
      <w:lvlText w:val="%5."/>
      <w:lvlJc w:val="left"/>
      <w:pPr>
        <w:ind w:left="3033" w:hanging="360"/>
      </w:pPr>
    </w:lvl>
    <w:lvl w:ilvl="5" w:tplc="240A001B" w:tentative="1">
      <w:start w:val="1"/>
      <w:numFmt w:val="lowerRoman"/>
      <w:lvlText w:val="%6."/>
      <w:lvlJc w:val="right"/>
      <w:pPr>
        <w:ind w:left="3753" w:hanging="180"/>
      </w:pPr>
    </w:lvl>
    <w:lvl w:ilvl="6" w:tplc="240A000F" w:tentative="1">
      <w:start w:val="1"/>
      <w:numFmt w:val="decimal"/>
      <w:lvlText w:val="%7."/>
      <w:lvlJc w:val="left"/>
      <w:pPr>
        <w:ind w:left="4473" w:hanging="360"/>
      </w:pPr>
    </w:lvl>
    <w:lvl w:ilvl="7" w:tplc="240A0019" w:tentative="1">
      <w:start w:val="1"/>
      <w:numFmt w:val="lowerLetter"/>
      <w:lvlText w:val="%8."/>
      <w:lvlJc w:val="left"/>
      <w:pPr>
        <w:ind w:left="5193" w:hanging="360"/>
      </w:pPr>
    </w:lvl>
    <w:lvl w:ilvl="8" w:tplc="240A001B" w:tentative="1">
      <w:start w:val="1"/>
      <w:numFmt w:val="lowerRoman"/>
      <w:lvlText w:val="%9."/>
      <w:lvlJc w:val="right"/>
      <w:pPr>
        <w:ind w:left="5913" w:hanging="180"/>
      </w:pPr>
    </w:lvl>
  </w:abstractNum>
  <w:abstractNum w:abstractNumId="3" w15:restartNumberingAfterBreak="0">
    <w:nsid w:val="134E4256"/>
    <w:multiLevelType w:val="hybridMultilevel"/>
    <w:tmpl w:val="410E17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CB4E32"/>
    <w:multiLevelType w:val="hybridMultilevel"/>
    <w:tmpl w:val="1A48841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9051C95"/>
    <w:multiLevelType w:val="hybridMultilevel"/>
    <w:tmpl w:val="956AB0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B0F3704"/>
    <w:multiLevelType w:val="hybridMultilevel"/>
    <w:tmpl w:val="E1B20F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5A55645"/>
    <w:multiLevelType w:val="hybridMultilevel"/>
    <w:tmpl w:val="328C87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617547"/>
    <w:multiLevelType w:val="hybridMultilevel"/>
    <w:tmpl w:val="DC5086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DEE4C8B"/>
    <w:multiLevelType w:val="hybridMultilevel"/>
    <w:tmpl w:val="58C267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6755CC5"/>
    <w:multiLevelType w:val="hybridMultilevel"/>
    <w:tmpl w:val="2B6C31E4"/>
    <w:lvl w:ilvl="0" w:tplc="9DD68968">
      <w:start w:val="1"/>
      <w:numFmt w:val="decimal"/>
      <w:lvlText w:val="%1."/>
      <w:lvlJc w:val="left"/>
      <w:pPr>
        <w:ind w:left="644" w:hanging="360"/>
      </w:pPr>
      <w:rPr>
        <w:b w:val="0"/>
        <w:sz w:val="22"/>
      </w:rPr>
    </w:lvl>
    <w:lvl w:ilvl="1" w:tplc="240A0001">
      <w:start w:val="1"/>
      <w:numFmt w:val="bullet"/>
      <w:lvlText w:val=""/>
      <w:lvlJc w:val="left"/>
      <w:pPr>
        <w:ind w:left="1637" w:hanging="360"/>
      </w:pPr>
      <w:rPr>
        <w:rFonts w:ascii="Symbol" w:hAnsi="Symbol" w:hint="default"/>
        <w:color w:val="auto"/>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88E63D0"/>
    <w:multiLevelType w:val="hybridMultilevel"/>
    <w:tmpl w:val="D81654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DBA5586"/>
    <w:multiLevelType w:val="hybridMultilevel"/>
    <w:tmpl w:val="BEEAA6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4146F0B"/>
    <w:multiLevelType w:val="hybridMultilevel"/>
    <w:tmpl w:val="CBE00822"/>
    <w:lvl w:ilvl="0" w:tplc="080A0017">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6B431E1"/>
    <w:multiLevelType w:val="hybridMultilevel"/>
    <w:tmpl w:val="CBDEACF6"/>
    <w:lvl w:ilvl="0" w:tplc="EA64BFA0">
      <w:start w:val="1"/>
      <w:numFmt w:val="decimal"/>
      <w:lvlText w:val="%1."/>
      <w:lvlJc w:val="left"/>
      <w:pPr>
        <w:ind w:left="928" w:hanging="360"/>
      </w:pPr>
      <w:rPr>
        <w:rFonts w:hint="default"/>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73C0503"/>
    <w:multiLevelType w:val="hybridMultilevel"/>
    <w:tmpl w:val="D0B415A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95C1CD4"/>
    <w:multiLevelType w:val="hybridMultilevel"/>
    <w:tmpl w:val="4A4C94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CE83496"/>
    <w:multiLevelType w:val="hybridMultilevel"/>
    <w:tmpl w:val="01684B7E"/>
    <w:lvl w:ilvl="0" w:tplc="A84C015E">
      <w:start w:val="1"/>
      <w:numFmt w:val="lowerLetter"/>
      <w:pStyle w:val="Prrafodelista"/>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3EA7968"/>
    <w:multiLevelType w:val="hybridMultilevel"/>
    <w:tmpl w:val="C338BA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4DA7436"/>
    <w:multiLevelType w:val="hybridMultilevel"/>
    <w:tmpl w:val="317267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1A83C2F"/>
    <w:multiLevelType w:val="hybridMultilevel"/>
    <w:tmpl w:val="39AC023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34F06A3"/>
    <w:multiLevelType w:val="hybridMultilevel"/>
    <w:tmpl w:val="264E069E"/>
    <w:lvl w:ilvl="0" w:tplc="A9C46C9C">
      <w:start w:val="1"/>
      <w:numFmt w:val="lowerRoman"/>
      <w:lvlText w:val="%1)"/>
      <w:lvlJc w:val="left"/>
      <w:pPr>
        <w:ind w:left="1080" w:hanging="720"/>
      </w:pPr>
      <w:rPr>
        <w:rFonts w:hint="default"/>
        <w:b/>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4C22257"/>
    <w:multiLevelType w:val="hybridMultilevel"/>
    <w:tmpl w:val="302083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5D36FC9"/>
    <w:multiLevelType w:val="hybridMultilevel"/>
    <w:tmpl w:val="534CF7D4"/>
    <w:lvl w:ilvl="0" w:tplc="21BC6C70">
      <w:start w:val="1"/>
      <w:numFmt w:val="decimal"/>
      <w:lvlText w:val="%1."/>
      <w:lvlJc w:val="left"/>
      <w:pPr>
        <w:ind w:left="720" w:hanging="360"/>
      </w:pPr>
      <w:rPr>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B2D3EE0"/>
    <w:multiLevelType w:val="hybridMultilevel"/>
    <w:tmpl w:val="C2FCE7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CC13C48"/>
    <w:multiLevelType w:val="hybridMultilevel"/>
    <w:tmpl w:val="90F8FC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FB22355"/>
    <w:multiLevelType w:val="hybridMultilevel"/>
    <w:tmpl w:val="D6005CB4"/>
    <w:lvl w:ilvl="0" w:tplc="8B22437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
  </w:num>
  <w:num w:numId="3">
    <w:abstractNumId w:val="18"/>
  </w:num>
  <w:num w:numId="4">
    <w:abstractNumId w:val="2"/>
  </w:num>
  <w:num w:numId="5">
    <w:abstractNumId w:val="22"/>
  </w:num>
  <w:num w:numId="6">
    <w:abstractNumId w:val="0"/>
  </w:num>
  <w:num w:numId="7">
    <w:abstractNumId w:val="10"/>
  </w:num>
  <w:num w:numId="8">
    <w:abstractNumId w:val="11"/>
  </w:num>
  <w:num w:numId="9">
    <w:abstractNumId w:val="14"/>
  </w:num>
  <w:num w:numId="10">
    <w:abstractNumId w:val="17"/>
  </w:num>
  <w:num w:numId="11">
    <w:abstractNumId w:val="17"/>
  </w:num>
  <w:num w:numId="12">
    <w:abstractNumId w:val="9"/>
  </w:num>
  <w:num w:numId="13">
    <w:abstractNumId w:val="25"/>
  </w:num>
  <w:num w:numId="14">
    <w:abstractNumId w:val="23"/>
  </w:num>
  <w:num w:numId="15">
    <w:abstractNumId w:val="15"/>
  </w:num>
  <w:num w:numId="16">
    <w:abstractNumId w:val="17"/>
  </w:num>
  <w:num w:numId="17">
    <w:abstractNumId w:val="24"/>
  </w:num>
  <w:num w:numId="18">
    <w:abstractNumId w:val="19"/>
  </w:num>
  <w:num w:numId="19">
    <w:abstractNumId w:val="12"/>
  </w:num>
  <w:num w:numId="20">
    <w:abstractNumId w:val="7"/>
  </w:num>
  <w:num w:numId="21">
    <w:abstractNumId w:val="8"/>
  </w:num>
  <w:num w:numId="22">
    <w:abstractNumId w:val="20"/>
  </w:num>
  <w:num w:numId="23">
    <w:abstractNumId w:val="4"/>
  </w:num>
  <w:num w:numId="24">
    <w:abstractNumId w:val="16"/>
  </w:num>
  <w:num w:numId="25">
    <w:abstractNumId w:val="3"/>
  </w:num>
  <w:num w:numId="26">
    <w:abstractNumId w:val="26"/>
  </w:num>
  <w:num w:numId="27">
    <w:abstractNumId w:val="17"/>
  </w:num>
  <w:num w:numId="28">
    <w:abstractNumId w:val="5"/>
  </w:num>
  <w:num w:numId="29">
    <w:abstractNumId w:val="13"/>
  </w:num>
  <w:num w:numId="30">
    <w:abstractNumId w:val="21"/>
  </w:num>
  <w:num w:numId="31">
    <w:abstractNumId w:val="6"/>
  </w:num>
  <w:num w:numId="32">
    <w:abstractNumId w:val="17"/>
  </w:num>
  <w:num w:numId="33">
    <w:abstractNumId w:val="1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er">
    <w15:presenceInfo w15:providerId="Windows Live" w15:userId="36966e0682cf2f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4BA"/>
    <w:rsid w:val="0000258D"/>
    <w:rsid w:val="000039E3"/>
    <w:rsid w:val="00007A86"/>
    <w:rsid w:val="00007F98"/>
    <w:rsid w:val="000107AD"/>
    <w:rsid w:val="00016082"/>
    <w:rsid w:val="00017E06"/>
    <w:rsid w:val="00025A3B"/>
    <w:rsid w:val="00031080"/>
    <w:rsid w:val="00031BB1"/>
    <w:rsid w:val="0003411C"/>
    <w:rsid w:val="0003587F"/>
    <w:rsid w:val="00035996"/>
    <w:rsid w:val="00035BAE"/>
    <w:rsid w:val="00037442"/>
    <w:rsid w:val="000414C8"/>
    <w:rsid w:val="00042C55"/>
    <w:rsid w:val="00047D60"/>
    <w:rsid w:val="00053094"/>
    <w:rsid w:val="00053C29"/>
    <w:rsid w:val="00061130"/>
    <w:rsid w:val="000705B6"/>
    <w:rsid w:val="0007142E"/>
    <w:rsid w:val="000769CB"/>
    <w:rsid w:val="000851FD"/>
    <w:rsid w:val="000873A2"/>
    <w:rsid w:val="000900ED"/>
    <w:rsid w:val="00095A84"/>
    <w:rsid w:val="000A469C"/>
    <w:rsid w:val="000B0E1D"/>
    <w:rsid w:val="000B0F38"/>
    <w:rsid w:val="000B1284"/>
    <w:rsid w:val="000B6A6E"/>
    <w:rsid w:val="000B7D35"/>
    <w:rsid w:val="000D0162"/>
    <w:rsid w:val="000D0AF7"/>
    <w:rsid w:val="000D326B"/>
    <w:rsid w:val="000D3F24"/>
    <w:rsid w:val="000E0046"/>
    <w:rsid w:val="000E4ED2"/>
    <w:rsid w:val="000E6644"/>
    <w:rsid w:val="000E6C39"/>
    <w:rsid w:val="000E7D99"/>
    <w:rsid w:val="000E7FA1"/>
    <w:rsid w:val="000F66ED"/>
    <w:rsid w:val="000F7AE3"/>
    <w:rsid w:val="000F7C23"/>
    <w:rsid w:val="00102EFD"/>
    <w:rsid w:val="00115F10"/>
    <w:rsid w:val="0012242E"/>
    <w:rsid w:val="00123FC7"/>
    <w:rsid w:val="00127BB5"/>
    <w:rsid w:val="0013114E"/>
    <w:rsid w:val="00131849"/>
    <w:rsid w:val="00132B1F"/>
    <w:rsid w:val="00141732"/>
    <w:rsid w:val="001454BC"/>
    <w:rsid w:val="00150B53"/>
    <w:rsid w:val="001520EF"/>
    <w:rsid w:val="00154B77"/>
    <w:rsid w:val="001551D1"/>
    <w:rsid w:val="001577D6"/>
    <w:rsid w:val="00165704"/>
    <w:rsid w:val="001665AD"/>
    <w:rsid w:val="00166A15"/>
    <w:rsid w:val="00167DE7"/>
    <w:rsid w:val="001735CB"/>
    <w:rsid w:val="001756D8"/>
    <w:rsid w:val="00176635"/>
    <w:rsid w:val="00176640"/>
    <w:rsid w:val="00176BE2"/>
    <w:rsid w:val="00177979"/>
    <w:rsid w:val="001830AE"/>
    <w:rsid w:val="00184023"/>
    <w:rsid w:val="0018656C"/>
    <w:rsid w:val="0018778E"/>
    <w:rsid w:val="00190DE4"/>
    <w:rsid w:val="00190EDA"/>
    <w:rsid w:val="001910F7"/>
    <w:rsid w:val="001930C8"/>
    <w:rsid w:val="00194C48"/>
    <w:rsid w:val="001962B9"/>
    <w:rsid w:val="001964B3"/>
    <w:rsid w:val="00196F86"/>
    <w:rsid w:val="001A0581"/>
    <w:rsid w:val="001A2AF9"/>
    <w:rsid w:val="001A35C5"/>
    <w:rsid w:val="001A3F74"/>
    <w:rsid w:val="001A4EF5"/>
    <w:rsid w:val="001A7B27"/>
    <w:rsid w:val="001B25BB"/>
    <w:rsid w:val="001B2B9A"/>
    <w:rsid w:val="001B3BBC"/>
    <w:rsid w:val="001B6F63"/>
    <w:rsid w:val="001C1411"/>
    <w:rsid w:val="001C338F"/>
    <w:rsid w:val="001C388F"/>
    <w:rsid w:val="001C4B30"/>
    <w:rsid w:val="001C5351"/>
    <w:rsid w:val="001C7D91"/>
    <w:rsid w:val="001D1B63"/>
    <w:rsid w:val="001D412B"/>
    <w:rsid w:val="001D6F5A"/>
    <w:rsid w:val="001D7446"/>
    <w:rsid w:val="001E196A"/>
    <w:rsid w:val="001E1CCF"/>
    <w:rsid w:val="001E25B3"/>
    <w:rsid w:val="001E27CB"/>
    <w:rsid w:val="001E350B"/>
    <w:rsid w:val="001F3709"/>
    <w:rsid w:val="001F518C"/>
    <w:rsid w:val="001F77D5"/>
    <w:rsid w:val="001F7E5B"/>
    <w:rsid w:val="002001BF"/>
    <w:rsid w:val="002004B2"/>
    <w:rsid w:val="002125F1"/>
    <w:rsid w:val="00216530"/>
    <w:rsid w:val="00220B1E"/>
    <w:rsid w:val="00226523"/>
    <w:rsid w:val="00236FFB"/>
    <w:rsid w:val="00237A12"/>
    <w:rsid w:val="002501B9"/>
    <w:rsid w:val="00250298"/>
    <w:rsid w:val="00254604"/>
    <w:rsid w:val="00256988"/>
    <w:rsid w:val="002660FE"/>
    <w:rsid w:val="00266D76"/>
    <w:rsid w:val="00270F88"/>
    <w:rsid w:val="00276EF8"/>
    <w:rsid w:val="00281E2C"/>
    <w:rsid w:val="00282688"/>
    <w:rsid w:val="00290700"/>
    <w:rsid w:val="00291CD3"/>
    <w:rsid w:val="002A235D"/>
    <w:rsid w:val="002A4863"/>
    <w:rsid w:val="002A496D"/>
    <w:rsid w:val="002B3CE7"/>
    <w:rsid w:val="002B6193"/>
    <w:rsid w:val="002B696E"/>
    <w:rsid w:val="002C044E"/>
    <w:rsid w:val="002C42E8"/>
    <w:rsid w:val="002D12D9"/>
    <w:rsid w:val="002D3340"/>
    <w:rsid w:val="002D3C78"/>
    <w:rsid w:val="002D632F"/>
    <w:rsid w:val="002E132F"/>
    <w:rsid w:val="002E2591"/>
    <w:rsid w:val="002F04F2"/>
    <w:rsid w:val="002F791F"/>
    <w:rsid w:val="00306765"/>
    <w:rsid w:val="00307456"/>
    <w:rsid w:val="00311AFF"/>
    <w:rsid w:val="00312EE4"/>
    <w:rsid w:val="00320BB5"/>
    <w:rsid w:val="00326E1A"/>
    <w:rsid w:val="003311D7"/>
    <w:rsid w:val="00334E6C"/>
    <w:rsid w:val="00334FE5"/>
    <w:rsid w:val="00336A8E"/>
    <w:rsid w:val="00340837"/>
    <w:rsid w:val="003448C9"/>
    <w:rsid w:val="003453E1"/>
    <w:rsid w:val="00345B9C"/>
    <w:rsid w:val="00346EA5"/>
    <w:rsid w:val="003500DC"/>
    <w:rsid w:val="00375118"/>
    <w:rsid w:val="00375C60"/>
    <w:rsid w:val="0038225F"/>
    <w:rsid w:val="003921D1"/>
    <w:rsid w:val="003956EC"/>
    <w:rsid w:val="003A39D0"/>
    <w:rsid w:val="003A6CD9"/>
    <w:rsid w:val="003A7E89"/>
    <w:rsid w:val="003B0CB2"/>
    <w:rsid w:val="003B6722"/>
    <w:rsid w:val="003B6C1D"/>
    <w:rsid w:val="003C064C"/>
    <w:rsid w:val="003C0E10"/>
    <w:rsid w:val="003C208E"/>
    <w:rsid w:val="003C772C"/>
    <w:rsid w:val="003D47AF"/>
    <w:rsid w:val="003D759A"/>
    <w:rsid w:val="003E169C"/>
    <w:rsid w:val="003E1C32"/>
    <w:rsid w:val="003E4CAC"/>
    <w:rsid w:val="003F37D0"/>
    <w:rsid w:val="00402EE6"/>
    <w:rsid w:val="004042A6"/>
    <w:rsid w:val="00405E53"/>
    <w:rsid w:val="004060BD"/>
    <w:rsid w:val="00412D10"/>
    <w:rsid w:val="00413789"/>
    <w:rsid w:val="00413E2E"/>
    <w:rsid w:val="00414B3A"/>
    <w:rsid w:val="0041700B"/>
    <w:rsid w:val="00417FFD"/>
    <w:rsid w:val="00422540"/>
    <w:rsid w:val="00423B79"/>
    <w:rsid w:val="0042429B"/>
    <w:rsid w:val="004254BD"/>
    <w:rsid w:val="00426616"/>
    <w:rsid w:val="00431336"/>
    <w:rsid w:val="00433405"/>
    <w:rsid w:val="0043361F"/>
    <w:rsid w:val="0043554B"/>
    <w:rsid w:val="00441AD9"/>
    <w:rsid w:val="00445F6B"/>
    <w:rsid w:val="00446932"/>
    <w:rsid w:val="00447AB1"/>
    <w:rsid w:val="00447E17"/>
    <w:rsid w:val="00451D49"/>
    <w:rsid w:val="004533F6"/>
    <w:rsid w:val="00453913"/>
    <w:rsid w:val="00455561"/>
    <w:rsid w:val="004625A6"/>
    <w:rsid w:val="00473FEF"/>
    <w:rsid w:val="004814F1"/>
    <w:rsid w:val="00483A60"/>
    <w:rsid w:val="00485270"/>
    <w:rsid w:val="004867B6"/>
    <w:rsid w:val="004908E1"/>
    <w:rsid w:val="0049448C"/>
    <w:rsid w:val="00494DA8"/>
    <w:rsid w:val="004A2DE5"/>
    <w:rsid w:val="004A33BB"/>
    <w:rsid w:val="004B0D06"/>
    <w:rsid w:val="004C10A8"/>
    <w:rsid w:val="004C37A0"/>
    <w:rsid w:val="004C5C26"/>
    <w:rsid w:val="004C7E2C"/>
    <w:rsid w:val="004C7E79"/>
    <w:rsid w:val="004D4901"/>
    <w:rsid w:val="004D54A5"/>
    <w:rsid w:val="004E18F4"/>
    <w:rsid w:val="004E340B"/>
    <w:rsid w:val="004E6024"/>
    <w:rsid w:val="004E6952"/>
    <w:rsid w:val="004F25B7"/>
    <w:rsid w:val="004F6080"/>
    <w:rsid w:val="004F66D9"/>
    <w:rsid w:val="0050258A"/>
    <w:rsid w:val="00502D1A"/>
    <w:rsid w:val="0050754A"/>
    <w:rsid w:val="005246F9"/>
    <w:rsid w:val="005258E6"/>
    <w:rsid w:val="00534345"/>
    <w:rsid w:val="00535739"/>
    <w:rsid w:val="0053774D"/>
    <w:rsid w:val="00537C8E"/>
    <w:rsid w:val="00540BCA"/>
    <w:rsid w:val="005502F0"/>
    <w:rsid w:val="00551F2E"/>
    <w:rsid w:val="00553ADC"/>
    <w:rsid w:val="00556C46"/>
    <w:rsid w:val="005573EC"/>
    <w:rsid w:val="005576A1"/>
    <w:rsid w:val="00580206"/>
    <w:rsid w:val="00586B85"/>
    <w:rsid w:val="005908F9"/>
    <w:rsid w:val="00591157"/>
    <w:rsid w:val="005918F7"/>
    <w:rsid w:val="005978A7"/>
    <w:rsid w:val="005A1D4C"/>
    <w:rsid w:val="005A4E5B"/>
    <w:rsid w:val="005A6697"/>
    <w:rsid w:val="005A788C"/>
    <w:rsid w:val="005A7EB8"/>
    <w:rsid w:val="005B192F"/>
    <w:rsid w:val="005B29DB"/>
    <w:rsid w:val="005B5DFE"/>
    <w:rsid w:val="005C36DC"/>
    <w:rsid w:val="005C6935"/>
    <w:rsid w:val="005D16DA"/>
    <w:rsid w:val="005E41F8"/>
    <w:rsid w:val="005E4881"/>
    <w:rsid w:val="005F1AC8"/>
    <w:rsid w:val="005F1DA0"/>
    <w:rsid w:val="005F7813"/>
    <w:rsid w:val="005F7DB9"/>
    <w:rsid w:val="00603FB4"/>
    <w:rsid w:val="00604B62"/>
    <w:rsid w:val="006128CA"/>
    <w:rsid w:val="00613B56"/>
    <w:rsid w:val="00625038"/>
    <w:rsid w:val="00626022"/>
    <w:rsid w:val="00630BE4"/>
    <w:rsid w:val="00631939"/>
    <w:rsid w:val="00637E52"/>
    <w:rsid w:val="006417B3"/>
    <w:rsid w:val="0064287D"/>
    <w:rsid w:val="00653611"/>
    <w:rsid w:val="00654D40"/>
    <w:rsid w:val="006573A7"/>
    <w:rsid w:val="00660B2C"/>
    <w:rsid w:val="006660A1"/>
    <w:rsid w:val="006728E5"/>
    <w:rsid w:val="00672FD9"/>
    <w:rsid w:val="00676757"/>
    <w:rsid w:val="00677800"/>
    <w:rsid w:val="00683B4C"/>
    <w:rsid w:val="00684921"/>
    <w:rsid w:val="00691B60"/>
    <w:rsid w:val="0069459C"/>
    <w:rsid w:val="006A1B61"/>
    <w:rsid w:val="006A1E1C"/>
    <w:rsid w:val="006A5B11"/>
    <w:rsid w:val="006A60B8"/>
    <w:rsid w:val="006B0229"/>
    <w:rsid w:val="006B1D17"/>
    <w:rsid w:val="006B5CE9"/>
    <w:rsid w:val="006B5E10"/>
    <w:rsid w:val="006C1E09"/>
    <w:rsid w:val="006C2B1B"/>
    <w:rsid w:val="006C4045"/>
    <w:rsid w:val="006D6F07"/>
    <w:rsid w:val="006E2C57"/>
    <w:rsid w:val="006E62C8"/>
    <w:rsid w:val="006E66B4"/>
    <w:rsid w:val="006E7373"/>
    <w:rsid w:val="007015BE"/>
    <w:rsid w:val="00705135"/>
    <w:rsid w:val="00713706"/>
    <w:rsid w:val="00716696"/>
    <w:rsid w:val="007219D6"/>
    <w:rsid w:val="00725816"/>
    <w:rsid w:val="00733837"/>
    <w:rsid w:val="00741ED7"/>
    <w:rsid w:val="00746083"/>
    <w:rsid w:val="00761305"/>
    <w:rsid w:val="00762FC9"/>
    <w:rsid w:val="00765BFF"/>
    <w:rsid w:val="00773FC0"/>
    <w:rsid w:val="00776F2B"/>
    <w:rsid w:val="00777C6B"/>
    <w:rsid w:val="007821C6"/>
    <w:rsid w:val="00782EBF"/>
    <w:rsid w:val="00786BE9"/>
    <w:rsid w:val="0079009B"/>
    <w:rsid w:val="00790646"/>
    <w:rsid w:val="00791182"/>
    <w:rsid w:val="00792959"/>
    <w:rsid w:val="007A3664"/>
    <w:rsid w:val="007A3776"/>
    <w:rsid w:val="007A3C35"/>
    <w:rsid w:val="007A74D3"/>
    <w:rsid w:val="007B3D62"/>
    <w:rsid w:val="007C1C7F"/>
    <w:rsid w:val="007C2969"/>
    <w:rsid w:val="007C2C97"/>
    <w:rsid w:val="007D4E79"/>
    <w:rsid w:val="007D6CEE"/>
    <w:rsid w:val="007E018B"/>
    <w:rsid w:val="007E0AAB"/>
    <w:rsid w:val="007E355A"/>
    <w:rsid w:val="007F6F77"/>
    <w:rsid w:val="0080333C"/>
    <w:rsid w:val="0081117F"/>
    <w:rsid w:val="00812885"/>
    <w:rsid w:val="00815388"/>
    <w:rsid w:val="0081620B"/>
    <w:rsid w:val="00816517"/>
    <w:rsid w:val="00821BD5"/>
    <w:rsid w:val="00822D25"/>
    <w:rsid w:val="00824545"/>
    <w:rsid w:val="0082734D"/>
    <w:rsid w:val="00830E2E"/>
    <w:rsid w:val="008339CE"/>
    <w:rsid w:val="00834CF9"/>
    <w:rsid w:val="008362DC"/>
    <w:rsid w:val="0083738B"/>
    <w:rsid w:val="008401F5"/>
    <w:rsid w:val="00840670"/>
    <w:rsid w:val="008472EA"/>
    <w:rsid w:val="00857618"/>
    <w:rsid w:val="00860363"/>
    <w:rsid w:val="00860C50"/>
    <w:rsid w:val="0086109D"/>
    <w:rsid w:val="008637BD"/>
    <w:rsid w:val="008656BD"/>
    <w:rsid w:val="0086701C"/>
    <w:rsid w:val="0087125A"/>
    <w:rsid w:val="008716F4"/>
    <w:rsid w:val="00871A96"/>
    <w:rsid w:val="008809CF"/>
    <w:rsid w:val="0088418A"/>
    <w:rsid w:val="00887056"/>
    <w:rsid w:val="00890B37"/>
    <w:rsid w:val="00892189"/>
    <w:rsid w:val="0089229C"/>
    <w:rsid w:val="00895CBF"/>
    <w:rsid w:val="008979E8"/>
    <w:rsid w:val="008A3593"/>
    <w:rsid w:val="008A6BEC"/>
    <w:rsid w:val="008A718B"/>
    <w:rsid w:val="008B1A0A"/>
    <w:rsid w:val="008B2F6B"/>
    <w:rsid w:val="008B42DF"/>
    <w:rsid w:val="008B54B6"/>
    <w:rsid w:val="008C15D3"/>
    <w:rsid w:val="008C2FED"/>
    <w:rsid w:val="008C6EB9"/>
    <w:rsid w:val="008D2E22"/>
    <w:rsid w:val="008D7FE9"/>
    <w:rsid w:val="008E1CFC"/>
    <w:rsid w:val="008E2F3C"/>
    <w:rsid w:val="008E3AD6"/>
    <w:rsid w:val="008E7A66"/>
    <w:rsid w:val="008F0784"/>
    <w:rsid w:val="008F2437"/>
    <w:rsid w:val="008F2449"/>
    <w:rsid w:val="008F3AD4"/>
    <w:rsid w:val="008F3C71"/>
    <w:rsid w:val="00900879"/>
    <w:rsid w:val="0090247B"/>
    <w:rsid w:val="0090482A"/>
    <w:rsid w:val="00905804"/>
    <w:rsid w:val="0091717B"/>
    <w:rsid w:val="00925D14"/>
    <w:rsid w:val="00927E3E"/>
    <w:rsid w:val="0093592E"/>
    <w:rsid w:val="00935B0B"/>
    <w:rsid w:val="00936A0D"/>
    <w:rsid w:val="00936EC0"/>
    <w:rsid w:val="00937CC5"/>
    <w:rsid w:val="009413E9"/>
    <w:rsid w:val="0094292F"/>
    <w:rsid w:val="00942D0C"/>
    <w:rsid w:val="00943537"/>
    <w:rsid w:val="00956A0A"/>
    <w:rsid w:val="00962510"/>
    <w:rsid w:val="009657E7"/>
    <w:rsid w:val="0098361B"/>
    <w:rsid w:val="00983AC7"/>
    <w:rsid w:val="009862D5"/>
    <w:rsid w:val="00986EEA"/>
    <w:rsid w:val="00990E49"/>
    <w:rsid w:val="009A512A"/>
    <w:rsid w:val="009C297C"/>
    <w:rsid w:val="009C4001"/>
    <w:rsid w:val="009D5C1D"/>
    <w:rsid w:val="009D5F3D"/>
    <w:rsid w:val="009D699D"/>
    <w:rsid w:val="009D711B"/>
    <w:rsid w:val="009E06B1"/>
    <w:rsid w:val="009E06C3"/>
    <w:rsid w:val="009E389A"/>
    <w:rsid w:val="009E5EDE"/>
    <w:rsid w:val="009E5FC0"/>
    <w:rsid w:val="009F17E9"/>
    <w:rsid w:val="009F5AD8"/>
    <w:rsid w:val="00A018BE"/>
    <w:rsid w:val="00A020C3"/>
    <w:rsid w:val="00A2171F"/>
    <w:rsid w:val="00A217FF"/>
    <w:rsid w:val="00A21B7A"/>
    <w:rsid w:val="00A23912"/>
    <w:rsid w:val="00A24AFB"/>
    <w:rsid w:val="00A24E39"/>
    <w:rsid w:val="00A26541"/>
    <w:rsid w:val="00A26B32"/>
    <w:rsid w:val="00A279FE"/>
    <w:rsid w:val="00A30936"/>
    <w:rsid w:val="00A3173E"/>
    <w:rsid w:val="00A3424E"/>
    <w:rsid w:val="00A378AE"/>
    <w:rsid w:val="00A511F5"/>
    <w:rsid w:val="00A54344"/>
    <w:rsid w:val="00A54E99"/>
    <w:rsid w:val="00A60A93"/>
    <w:rsid w:val="00A62572"/>
    <w:rsid w:val="00A62743"/>
    <w:rsid w:val="00A644FE"/>
    <w:rsid w:val="00A65160"/>
    <w:rsid w:val="00A71E40"/>
    <w:rsid w:val="00A73E2F"/>
    <w:rsid w:val="00A76642"/>
    <w:rsid w:val="00A7732C"/>
    <w:rsid w:val="00A84B80"/>
    <w:rsid w:val="00A84D81"/>
    <w:rsid w:val="00A911F0"/>
    <w:rsid w:val="00AA079E"/>
    <w:rsid w:val="00AA2D48"/>
    <w:rsid w:val="00AA4B83"/>
    <w:rsid w:val="00AB0478"/>
    <w:rsid w:val="00AB0ED0"/>
    <w:rsid w:val="00AC137E"/>
    <w:rsid w:val="00AD239A"/>
    <w:rsid w:val="00AD734C"/>
    <w:rsid w:val="00AE0E56"/>
    <w:rsid w:val="00AE1D7B"/>
    <w:rsid w:val="00AE26B9"/>
    <w:rsid w:val="00AE2F57"/>
    <w:rsid w:val="00AF1922"/>
    <w:rsid w:val="00AF3D80"/>
    <w:rsid w:val="00B03418"/>
    <w:rsid w:val="00B11D1B"/>
    <w:rsid w:val="00B14FF6"/>
    <w:rsid w:val="00B201B7"/>
    <w:rsid w:val="00B20E19"/>
    <w:rsid w:val="00B22099"/>
    <w:rsid w:val="00B2252F"/>
    <w:rsid w:val="00B279C7"/>
    <w:rsid w:val="00B30FBA"/>
    <w:rsid w:val="00B31A6D"/>
    <w:rsid w:val="00B354F8"/>
    <w:rsid w:val="00B3655C"/>
    <w:rsid w:val="00B37221"/>
    <w:rsid w:val="00B37999"/>
    <w:rsid w:val="00B40737"/>
    <w:rsid w:val="00B419D4"/>
    <w:rsid w:val="00B42338"/>
    <w:rsid w:val="00B45365"/>
    <w:rsid w:val="00B453DA"/>
    <w:rsid w:val="00B52912"/>
    <w:rsid w:val="00B566F3"/>
    <w:rsid w:val="00B60149"/>
    <w:rsid w:val="00B643AE"/>
    <w:rsid w:val="00B66467"/>
    <w:rsid w:val="00B77B6C"/>
    <w:rsid w:val="00B818F5"/>
    <w:rsid w:val="00B830F9"/>
    <w:rsid w:val="00B85C12"/>
    <w:rsid w:val="00B93409"/>
    <w:rsid w:val="00B93C38"/>
    <w:rsid w:val="00BA2AA4"/>
    <w:rsid w:val="00BA332F"/>
    <w:rsid w:val="00BA4815"/>
    <w:rsid w:val="00BA6350"/>
    <w:rsid w:val="00BB0689"/>
    <w:rsid w:val="00BB099B"/>
    <w:rsid w:val="00BB4D4E"/>
    <w:rsid w:val="00BC54D8"/>
    <w:rsid w:val="00BC7E6E"/>
    <w:rsid w:val="00BD2527"/>
    <w:rsid w:val="00BD7FD9"/>
    <w:rsid w:val="00BE0AC0"/>
    <w:rsid w:val="00BE263B"/>
    <w:rsid w:val="00BE2BDD"/>
    <w:rsid w:val="00BE3C51"/>
    <w:rsid w:val="00BE6C06"/>
    <w:rsid w:val="00BE7328"/>
    <w:rsid w:val="00BF047C"/>
    <w:rsid w:val="00BF3A15"/>
    <w:rsid w:val="00BF3B50"/>
    <w:rsid w:val="00BF3C3F"/>
    <w:rsid w:val="00C02502"/>
    <w:rsid w:val="00C10EB0"/>
    <w:rsid w:val="00C15195"/>
    <w:rsid w:val="00C152BF"/>
    <w:rsid w:val="00C21C4A"/>
    <w:rsid w:val="00C21E6C"/>
    <w:rsid w:val="00C53D07"/>
    <w:rsid w:val="00C546D2"/>
    <w:rsid w:val="00C561E3"/>
    <w:rsid w:val="00C56E5D"/>
    <w:rsid w:val="00C66CA0"/>
    <w:rsid w:val="00C72E05"/>
    <w:rsid w:val="00C764FF"/>
    <w:rsid w:val="00C8276A"/>
    <w:rsid w:val="00C91D10"/>
    <w:rsid w:val="00C964DD"/>
    <w:rsid w:val="00C96AF8"/>
    <w:rsid w:val="00CA236D"/>
    <w:rsid w:val="00CB23B7"/>
    <w:rsid w:val="00CB23D7"/>
    <w:rsid w:val="00CB3E27"/>
    <w:rsid w:val="00CB5395"/>
    <w:rsid w:val="00CC3F2F"/>
    <w:rsid w:val="00CC44BA"/>
    <w:rsid w:val="00CD059A"/>
    <w:rsid w:val="00CD4E3B"/>
    <w:rsid w:val="00CE272A"/>
    <w:rsid w:val="00CF111D"/>
    <w:rsid w:val="00CF1E54"/>
    <w:rsid w:val="00CF5916"/>
    <w:rsid w:val="00D00AA0"/>
    <w:rsid w:val="00D021C2"/>
    <w:rsid w:val="00D06511"/>
    <w:rsid w:val="00D22438"/>
    <w:rsid w:val="00D226C7"/>
    <w:rsid w:val="00D24263"/>
    <w:rsid w:val="00D33B42"/>
    <w:rsid w:val="00D35037"/>
    <w:rsid w:val="00D35654"/>
    <w:rsid w:val="00D3700B"/>
    <w:rsid w:val="00D413FF"/>
    <w:rsid w:val="00D46074"/>
    <w:rsid w:val="00D46555"/>
    <w:rsid w:val="00D52C2F"/>
    <w:rsid w:val="00D554AC"/>
    <w:rsid w:val="00D65BCB"/>
    <w:rsid w:val="00D92D3E"/>
    <w:rsid w:val="00D942EE"/>
    <w:rsid w:val="00D9436F"/>
    <w:rsid w:val="00DA2C42"/>
    <w:rsid w:val="00DA50F3"/>
    <w:rsid w:val="00DA773D"/>
    <w:rsid w:val="00DB6FC0"/>
    <w:rsid w:val="00DC4799"/>
    <w:rsid w:val="00DC7547"/>
    <w:rsid w:val="00DE6077"/>
    <w:rsid w:val="00DF0468"/>
    <w:rsid w:val="00DF1B1D"/>
    <w:rsid w:val="00DF1C51"/>
    <w:rsid w:val="00DF23CF"/>
    <w:rsid w:val="00DF5C19"/>
    <w:rsid w:val="00DF6858"/>
    <w:rsid w:val="00DF78EA"/>
    <w:rsid w:val="00E01F82"/>
    <w:rsid w:val="00E024CA"/>
    <w:rsid w:val="00E035E4"/>
    <w:rsid w:val="00E105FD"/>
    <w:rsid w:val="00E10B56"/>
    <w:rsid w:val="00E134A0"/>
    <w:rsid w:val="00E16E06"/>
    <w:rsid w:val="00E16FEF"/>
    <w:rsid w:val="00E177F7"/>
    <w:rsid w:val="00E21A85"/>
    <w:rsid w:val="00E22357"/>
    <w:rsid w:val="00E22382"/>
    <w:rsid w:val="00E228E8"/>
    <w:rsid w:val="00E24D63"/>
    <w:rsid w:val="00E25333"/>
    <w:rsid w:val="00E31B7A"/>
    <w:rsid w:val="00E33E30"/>
    <w:rsid w:val="00E475F6"/>
    <w:rsid w:val="00E502C7"/>
    <w:rsid w:val="00E507CC"/>
    <w:rsid w:val="00E51A57"/>
    <w:rsid w:val="00E52E37"/>
    <w:rsid w:val="00E554DE"/>
    <w:rsid w:val="00E57025"/>
    <w:rsid w:val="00E60D44"/>
    <w:rsid w:val="00E661CB"/>
    <w:rsid w:val="00E671E1"/>
    <w:rsid w:val="00E7306C"/>
    <w:rsid w:val="00E80CD6"/>
    <w:rsid w:val="00E8454E"/>
    <w:rsid w:val="00E87324"/>
    <w:rsid w:val="00E91AB5"/>
    <w:rsid w:val="00E92D0F"/>
    <w:rsid w:val="00E93C87"/>
    <w:rsid w:val="00E944A9"/>
    <w:rsid w:val="00E970A2"/>
    <w:rsid w:val="00E979ED"/>
    <w:rsid w:val="00EA712F"/>
    <w:rsid w:val="00EB059C"/>
    <w:rsid w:val="00EB3CE9"/>
    <w:rsid w:val="00EB56D4"/>
    <w:rsid w:val="00EB69D0"/>
    <w:rsid w:val="00EC52FB"/>
    <w:rsid w:val="00EC56EB"/>
    <w:rsid w:val="00ED011C"/>
    <w:rsid w:val="00ED4213"/>
    <w:rsid w:val="00ED7584"/>
    <w:rsid w:val="00EE15B0"/>
    <w:rsid w:val="00EE278C"/>
    <w:rsid w:val="00EE4D03"/>
    <w:rsid w:val="00EE61CC"/>
    <w:rsid w:val="00EF0B87"/>
    <w:rsid w:val="00EF177A"/>
    <w:rsid w:val="00EF17C5"/>
    <w:rsid w:val="00EF3C73"/>
    <w:rsid w:val="00F066FE"/>
    <w:rsid w:val="00F1022A"/>
    <w:rsid w:val="00F1101F"/>
    <w:rsid w:val="00F1771B"/>
    <w:rsid w:val="00F23B2F"/>
    <w:rsid w:val="00F27A8A"/>
    <w:rsid w:val="00F31C40"/>
    <w:rsid w:val="00F3353F"/>
    <w:rsid w:val="00F3615B"/>
    <w:rsid w:val="00F3621D"/>
    <w:rsid w:val="00F42FE0"/>
    <w:rsid w:val="00F452F9"/>
    <w:rsid w:val="00F46418"/>
    <w:rsid w:val="00F474DE"/>
    <w:rsid w:val="00F477F9"/>
    <w:rsid w:val="00F50A86"/>
    <w:rsid w:val="00F517EC"/>
    <w:rsid w:val="00F603FF"/>
    <w:rsid w:val="00F6167D"/>
    <w:rsid w:val="00F625BF"/>
    <w:rsid w:val="00F64800"/>
    <w:rsid w:val="00F65FE8"/>
    <w:rsid w:val="00F746E9"/>
    <w:rsid w:val="00F82887"/>
    <w:rsid w:val="00F8421B"/>
    <w:rsid w:val="00F870E3"/>
    <w:rsid w:val="00F909B9"/>
    <w:rsid w:val="00F9546F"/>
    <w:rsid w:val="00F95A4F"/>
    <w:rsid w:val="00F97EC9"/>
    <w:rsid w:val="00FA5B49"/>
    <w:rsid w:val="00FB4095"/>
    <w:rsid w:val="00FB482C"/>
    <w:rsid w:val="00FB49B7"/>
    <w:rsid w:val="00FB6A28"/>
    <w:rsid w:val="00FC1742"/>
    <w:rsid w:val="00FC2C06"/>
    <w:rsid w:val="00FC2CF2"/>
    <w:rsid w:val="00FC5637"/>
    <w:rsid w:val="00FD1367"/>
    <w:rsid w:val="00FD2F17"/>
    <w:rsid w:val="00FD4F7B"/>
    <w:rsid w:val="00FD6E2B"/>
    <w:rsid w:val="00FE4A5F"/>
    <w:rsid w:val="00FE631F"/>
    <w:rsid w:val="00FE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67356"/>
  <w15:docId w15:val="{73677762-A21A-4CDA-9B66-9C894D4F9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4BA"/>
    <w:rPr>
      <w:lang w:val="es-MX"/>
    </w:rPr>
  </w:style>
  <w:style w:type="paragraph" w:styleId="Ttulo1">
    <w:name w:val="heading 1"/>
    <w:basedOn w:val="Normal"/>
    <w:next w:val="Normal"/>
    <w:link w:val="Ttulo1Car"/>
    <w:qFormat/>
    <w:rsid w:val="004F6080"/>
    <w:pPr>
      <w:keepNext/>
      <w:numPr>
        <w:numId w:val="4"/>
      </w:numPr>
      <w:tabs>
        <w:tab w:val="left" w:pos="1701"/>
      </w:tabs>
      <w:suppressAutoHyphens/>
      <w:spacing w:before="240" w:after="0" w:line="240" w:lineRule="auto"/>
      <w:ind w:left="0" w:firstLine="0"/>
      <w:jc w:val="both"/>
      <w:outlineLvl w:val="0"/>
    </w:pPr>
    <w:rPr>
      <w:rFonts w:ascii="Bookman Old Style" w:eastAsia="Times New Roman" w:hAnsi="Bookman Old Style" w:cs="Times New Roman"/>
      <w:b/>
      <w:bCs/>
      <w:sz w:val="24"/>
      <w:szCs w:val="24"/>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CC44BA"/>
    <w:pPr>
      <w:spacing w:after="0" w:line="240" w:lineRule="auto"/>
    </w:pPr>
    <w:rPr>
      <w:sz w:val="20"/>
      <w:szCs w:val="20"/>
    </w:rPr>
  </w:style>
  <w:style w:type="character" w:customStyle="1" w:styleId="TextonotapieCar">
    <w:name w:val="Texto nota pie Car"/>
    <w:basedOn w:val="Fuentedeprrafopredeter"/>
    <w:link w:val="Textonotapie"/>
    <w:uiPriority w:val="99"/>
    <w:rsid w:val="00CC44BA"/>
    <w:rPr>
      <w:sz w:val="20"/>
      <w:szCs w:val="20"/>
      <w:lang w:val="es-MX"/>
    </w:rPr>
  </w:style>
  <w:style w:type="character" w:styleId="Refdenotaalpie">
    <w:name w:val="footnote reference"/>
    <w:basedOn w:val="Fuentedeprrafopredeter"/>
    <w:uiPriority w:val="99"/>
    <w:semiHidden/>
    <w:unhideWhenUsed/>
    <w:rsid w:val="00CC44BA"/>
    <w:rPr>
      <w:vertAlign w:val="superscript"/>
    </w:rPr>
  </w:style>
  <w:style w:type="paragraph" w:styleId="Prrafodelista">
    <w:name w:val="List Paragraph"/>
    <w:aliases w:val="lista tabla,a.texto1,Bullets"/>
    <w:basedOn w:val="Normal"/>
    <w:link w:val="PrrafodelistaCar"/>
    <w:qFormat/>
    <w:rsid w:val="00773FC0"/>
    <w:pPr>
      <w:numPr>
        <w:numId w:val="1"/>
      </w:numPr>
      <w:spacing w:after="120" w:line="240" w:lineRule="auto"/>
      <w:jc w:val="both"/>
    </w:pPr>
    <w:rPr>
      <w:rFonts w:ascii="Bookman Old Style" w:eastAsia="Times New Roman" w:hAnsi="Bookman Old Style" w:cs="Times New Roman"/>
      <w:sz w:val="24"/>
      <w:szCs w:val="20"/>
      <w:lang w:val="es-CO" w:eastAsia="es-ES"/>
    </w:rPr>
  </w:style>
  <w:style w:type="character" w:customStyle="1" w:styleId="PrrafodelistaCar">
    <w:name w:val="Párrafo de lista Car"/>
    <w:aliases w:val="lista tabla Car,a.texto1 Car,Bullets Car"/>
    <w:link w:val="Prrafodelista"/>
    <w:rsid w:val="00773FC0"/>
    <w:rPr>
      <w:rFonts w:ascii="Bookman Old Style" w:eastAsia="Times New Roman" w:hAnsi="Bookman Old Style" w:cs="Times New Roman"/>
      <w:sz w:val="24"/>
      <w:szCs w:val="20"/>
      <w:lang w:val="es-CO" w:eastAsia="es-ES"/>
    </w:rPr>
  </w:style>
  <w:style w:type="character" w:styleId="Refdecomentario">
    <w:name w:val="annotation reference"/>
    <w:basedOn w:val="Fuentedeprrafopredeter"/>
    <w:uiPriority w:val="99"/>
    <w:unhideWhenUsed/>
    <w:rsid w:val="00C91D10"/>
    <w:rPr>
      <w:sz w:val="16"/>
      <w:szCs w:val="16"/>
    </w:rPr>
  </w:style>
  <w:style w:type="paragraph" w:styleId="Textocomentario">
    <w:name w:val="annotation text"/>
    <w:basedOn w:val="Normal"/>
    <w:link w:val="TextocomentarioCar"/>
    <w:uiPriority w:val="99"/>
    <w:unhideWhenUsed/>
    <w:rsid w:val="00C91D10"/>
    <w:pPr>
      <w:spacing w:line="240" w:lineRule="auto"/>
    </w:pPr>
    <w:rPr>
      <w:sz w:val="20"/>
      <w:szCs w:val="20"/>
    </w:rPr>
  </w:style>
  <w:style w:type="character" w:customStyle="1" w:styleId="TextocomentarioCar">
    <w:name w:val="Texto comentario Car"/>
    <w:basedOn w:val="Fuentedeprrafopredeter"/>
    <w:link w:val="Textocomentario"/>
    <w:uiPriority w:val="99"/>
    <w:rsid w:val="00C91D1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C91D10"/>
    <w:rPr>
      <w:b/>
      <w:bCs/>
    </w:rPr>
  </w:style>
  <w:style w:type="character" w:customStyle="1" w:styleId="AsuntodelcomentarioCar">
    <w:name w:val="Asunto del comentario Car"/>
    <w:basedOn w:val="TextocomentarioCar"/>
    <w:link w:val="Asuntodelcomentario"/>
    <w:uiPriority w:val="99"/>
    <w:semiHidden/>
    <w:rsid w:val="00C91D10"/>
    <w:rPr>
      <w:b/>
      <w:bCs/>
      <w:sz w:val="20"/>
      <w:szCs w:val="20"/>
      <w:lang w:val="es-MX"/>
    </w:rPr>
  </w:style>
  <w:style w:type="character" w:customStyle="1" w:styleId="Ttulo1Car">
    <w:name w:val="Título 1 Car"/>
    <w:basedOn w:val="Fuentedeprrafopredeter"/>
    <w:link w:val="Ttulo1"/>
    <w:rsid w:val="004F6080"/>
    <w:rPr>
      <w:rFonts w:ascii="Bookman Old Style" w:eastAsia="Times New Roman" w:hAnsi="Bookman Old Style" w:cs="Times New Roman"/>
      <w:b/>
      <w:bCs/>
      <w:sz w:val="24"/>
      <w:szCs w:val="24"/>
      <w:lang w:val="es-CO" w:eastAsia="es-ES"/>
    </w:rPr>
  </w:style>
  <w:style w:type="paragraph" w:styleId="Textonotaalfinal">
    <w:name w:val="endnote text"/>
    <w:basedOn w:val="Normal"/>
    <w:link w:val="TextonotaalfinalCar"/>
    <w:uiPriority w:val="99"/>
    <w:semiHidden/>
    <w:unhideWhenUsed/>
    <w:rsid w:val="003A7E8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A7E89"/>
    <w:rPr>
      <w:sz w:val="20"/>
      <w:szCs w:val="20"/>
      <w:lang w:val="es-MX"/>
    </w:rPr>
  </w:style>
  <w:style w:type="character" w:styleId="Refdenotaalfinal">
    <w:name w:val="endnote reference"/>
    <w:basedOn w:val="Fuentedeprrafopredeter"/>
    <w:uiPriority w:val="99"/>
    <w:semiHidden/>
    <w:unhideWhenUsed/>
    <w:rsid w:val="003A7E89"/>
    <w:rPr>
      <w:vertAlign w:val="superscript"/>
    </w:rPr>
  </w:style>
  <w:style w:type="paragraph" w:styleId="Revisin">
    <w:name w:val="Revision"/>
    <w:hidden/>
    <w:uiPriority w:val="99"/>
    <w:semiHidden/>
    <w:rsid w:val="002C42E8"/>
    <w:pPr>
      <w:spacing w:after="0" w:line="240" w:lineRule="auto"/>
    </w:pPr>
    <w:rPr>
      <w:lang w:val="es-MX"/>
    </w:rPr>
  </w:style>
  <w:style w:type="table" w:styleId="Tablaconcuadrcula">
    <w:name w:val="Table Grid"/>
    <w:basedOn w:val="Tablanormal"/>
    <w:uiPriority w:val="39"/>
    <w:rsid w:val="00BB0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F685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F6858"/>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25851">
      <w:bodyDiv w:val="1"/>
      <w:marLeft w:val="0"/>
      <w:marRight w:val="0"/>
      <w:marTop w:val="0"/>
      <w:marBottom w:val="0"/>
      <w:divBdr>
        <w:top w:val="none" w:sz="0" w:space="0" w:color="auto"/>
        <w:left w:val="none" w:sz="0" w:space="0" w:color="auto"/>
        <w:bottom w:val="none" w:sz="0" w:space="0" w:color="auto"/>
        <w:right w:val="none" w:sz="0" w:space="0" w:color="auto"/>
      </w:divBdr>
    </w:div>
    <w:div w:id="1430738822">
      <w:bodyDiv w:val="1"/>
      <w:marLeft w:val="0"/>
      <w:marRight w:val="0"/>
      <w:marTop w:val="0"/>
      <w:marBottom w:val="0"/>
      <w:divBdr>
        <w:top w:val="none" w:sz="0" w:space="0" w:color="auto"/>
        <w:left w:val="none" w:sz="0" w:space="0" w:color="auto"/>
        <w:bottom w:val="none" w:sz="0" w:space="0" w:color="auto"/>
        <w:right w:val="none" w:sz="0" w:space="0" w:color="auto"/>
      </w:divBdr>
    </w:div>
    <w:div w:id="1774127746">
      <w:bodyDiv w:val="1"/>
      <w:marLeft w:val="0"/>
      <w:marRight w:val="0"/>
      <w:marTop w:val="0"/>
      <w:marBottom w:val="0"/>
      <w:divBdr>
        <w:top w:val="none" w:sz="0" w:space="0" w:color="auto"/>
        <w:left w:val="none" w:sz="0" w:space="0" w:color="auto"/>
        <w:bottom w:val="none" w:sz="0" w:space="0" w:color="auto"/>
        <w:right w:val="none" w:sz="0" w:space="0" w:color="auto"/>
      </w:divBdr>
    </w:div>
    <w:div w:id="204382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B9AC8-3EFD-4052-BA12-1649C04AF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59</Pages>
  <Words>20946</Words>
  <Characters>115204</Characters>
  <Application>Microsoft Office Word</Application>
  <DocSecurity>0</DocSecurity>
  <Lines>960</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Félix Humberto Montaño Mejía</dc:creator>
  <cp:lastModifiedBy>uer</cp:lastModifiedBy>
  <cp:revision>17</cp:revision>
  <dcterms:created xsi:type="dcterms:W3CDTF">2021-11-15T08:58:00Z</dcterms:created>
  <dcterms:modified xsi:type="dcterms:W3CDTF">2021-11-22T03:24:00Z</dcterms:modified>
</cp:coreProperties>
</file>